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8F8F8" w:themeColor="background2"/>
  <w:body>
    <w:p w14:paraId="626BA800" w14:textId="36080DE8" w:rsidR="00415DF4" w:rsidRPr="007509A6" w:rsidRDefault="00415DF4" w:rsidP="00415DF4">
      <w:pPr>
        <w:spacing w:after="0" w:line="240" w:lineRule="auto"/>
        <w:jc w:val="right"/>
        <w:rPr>
          <w:rFonts w:ascii="GHEA Grapalat" w:hAnsi="GHEA Grapalat"/>
          <w:sz w:val="18"/>
          <w:szCs w:val="20"/>
          <w:lang w:val="en-US"/>
        </w:rPr>
      </w:pPr>
      <w:r w:rsidRPr="007509A6">
        <w:rPr>
          <w:rFonts w:ascii="GHEA Grapalat" w:hAnsi="GHEA Grapalat" w:cs="GHEA Grapalat"/>
          <w:bCs/>
          <w:sz w:val="18"/>
          <w:szCs w:val="20"/>
        </w:rPr>
        <w:t>Հավելված</w:t>
      </w:r>
      <w:r w:rsidRPr="007509A6">
        <w:rPr>
          <w:rFonts w:ascii="GHEA Grapalat" w:hAnsi="GHEA Grapalat"/>
          <w:sz w:val="18"/>
          <w:szCs w:val="20"/>
        </w:rPr>
        <w:t xml:space="preserve"> N</w:t>
      </w:r>
      <w:r w:rsidRPr="007509A6">
        <w:rPr>
          <w:rFonts w:ascii="GHEA Grapalat" w:hAnsi="GHEA Grapalat"/>
          <w:sz w:val="18"/>
          <w:szCs w:val="20"/>
          <w:lang w:val="en-GB"/>
        </w:rPr>
        <w:t xml:space="preserve"> </w:t>
      </w:r>
      <w:r w:rsidR="007509A6" w:rsidRPr="007509A6">
        <w:rPr>
          <w:rFonts w:ascii="GHEA Grapalat" w:hAnsi="GHEA Grapalat"/>
          <w:sz w:val="18"/>
          <w:szCs w:val="20"/>
          <w:lang w:val="en-GB"/>
        </w:rPr>
        <w:t>1</w:t>
      </w:r>
    </w:p>
    <w:p w14:paraId="5718EECD" w14:textId="77777777" w:rsidR="00415DF4" w:rsidRPr="007509A6" w:rsidRDefault="00415DF4" w:rsidP="00415DF4">
      <w:pPr>
        <w:spacing w:after="0" w:line="240" w:lineRule="auto"/>
        <w:jc w:val="right"/>
        <w:rPr>
          <w:rFonts w:ascii="GHEA Grapalat" w:hAnsi="GHEA Grapalat"/>
          <w:sz w:val="18"/>
          <w:szCs w:val="20"/>
        </w:rPr>
      </w:pPr>
      <w:r w:rsidRPr="007509A6">
        <w:rPr>
          <w:rFonts w:ascii="GHEA Grapalat" w:hAnsi="GHEA Grapalat"/>
          <w:sz w:val="18"/>
          <w:szCs w:val="20"/>
        </w:rPr>
        <w:t xml:space="preserve">                                                                       ՀՀ կառավարության 2019 թվականի </w:t>
      </w:r>
    </w:p>
    <w:p w14:paraId="728E1067" w14:textId="77777777" w:rsidR="00415DF4" w:rsidRPr="007509A6" w:rsidRDefault="00415DF4" w:rsidP="00415DF4">
      <w:pPr>
        <w:spacing w:after="0" w:line="240" w:lineRule="auto"/>
        <w:jc w:val="right"/>
        <w:rPr>
          <w:rFonts w:ascii="GHEA Grapalat" w:hAnsi="GHEA Grapalat" w:cs="GHEA Grapalat"/>
          <w:b/>
          <w:bCs/>
          <w:sz w:val="18"/>
          <w:szCs w:val="20"/>
        </w:rPr>
      </w:pPr>
      <w:r w:rsidRPr="007509A6">
        <w:rPr>
          <w:rFonts w:ascii="GHEA Grapalat" w:hAnsi="GHEA Grapalat"/>
          <w:sz w:val="18"/>
          <w:szCs w:val="20"/>
        </w:rPr>
        <w:t xml:space="preserve">                                                             ------- N-Ն որոշման </w:t>
      </w:r>
    </w:p>
    <w:p w14:paraId="4F1828C4" w14:textId="77777777" w:rsidR="00415DF4" w:rsidRPr="001750BC" w:rsidRDefault="00415DF4" w:rsidP="00415DF4">
      <w:pPr>
        <w:spacing w:after="0"/>
        <w:jc w:val="center"/>
        <w:rPr>
          <w:rFonts w:ascii="GHEA Grapalat" w:hAnsi="GHEA Grapalat" w:cs="Sylfaen"/>
          <w:b/>
          <w:sz w:val="20"/>
          <w:szCs w:val="20"/>
        </w:rPr>
      </w:pPr>
      <w:r w:rsidRPr="007509A6">
        <w:rPr>
          <w:rFonts w:ascii="GHEA Grapalat" w:hAnsi="GHEA Grapalat" w:cs="Sylfaen"/>
          <w:b/>
          <w:sz w:val="20"/>
          <w:szCs w:val="20"/>
        </w:rPr>
        <w:t>ՀԱՅԱՍՏԱՆԻ</w:t>
      </w:r>
      <w:r w:rsidRPr="001750BC">
        <w:rPr>
          <w:rFonts w:ascii="GHEA Grapalat" w:hAnsi="GHEA Grapalat" w:cs="Sylfaen"/>
          <w:b/>
          <w:sz w:val="20"/>
          <w:szCs w:val="20"/>
        </w:rPr>
        <w:t xml:space="preserve">  </w:t>
      </w:r>
      <w:r w:rsidRPr="007509A6">
        <w:rPr>
          <w:rFonts w:ascii="GHEA Grapalat" w:hAnsi="GHEA Grapalat" w:cs="Sylfaen"/>
          <w:b/>
          <w:sz w:val="20"/>
          <w:szCs w:val="20"/>
        </w:rPr>
        <w:t>ՀԱՆՐԱՊԵՏՈՒԹՅԱՆ</w:t>
      </w:r>
      <w:r w:rsidRPr="001750BC">
        <w:rPr>
          <w:rFonts w:ascii="GHEA Grapalat" w:hAnsi="GHEA Grapalat" w:cs="Sylfaen"/>
          <w:b/>
          <w:sz w:val="20"/>
          <w:szCs w:val="20"/>
        </w:rPr>
        <w:t xml:space="preserve"> </w:t>
      </w:r>
    </w:p>
    <w:p w14:paraId="6CE0D006" w14:textId="77777777" w:rsidR="00415DF4" w:rsidRPr="001750BC" w:rsidRDefault="00415DF4" w:rsidP="00415DF4">
      <w:pPr>
        <w:spacing w:after="0"/>
        <w:jc w:val="center"/>
        <w:rPr>
          <w:rFonts w:ascii="GHEA Grapalat" w:hAnsi="GHEA Grapalat" w:cs="GHEA Grapalat"/>
          <w:b/>
          <w:bCs/>
          <w:sz w:val="20"/>
          <w:szCs w:val="20"/>
        </w:rPr>
      </w:pPr>
      <w:r w:rsidRPr="007509A6">
        <w:rPr>
          <w:rFonts w:ascii="GHEA Grapalat" w:hAnsi="GHEA Grapalat" w:cs="GHEA Grapalat"/>
          <w:b/>
          <w:bCs/>
          <w:sz w:val="20"/>
          <w:szCs w:val="20"/>
        </w:rPr>
        <w:t>ԱՌՈՂՋԱՊԱՀԱԿԱՆ</w:t>
      </w:r>
      <w:r w:rsidRPr="001750BC">
        <w:rPr>
          <w:rFonts w:ascii="GHEA Grapalat" w:hAnsi="GHEA Grapalat" w:cs="GHEA Grapalat"/>
          <w:b/>
          <w:bCs/>
          <w:sz w:val="20"/>
          <w:szCs w:val="20"/>
        </w:rPr>
        <w:t xml:space="preserve"> </w:t>
      </w:r>
      <w:r w:rsidRPr="007509A6">
        <w:rPr>
          <w:rFonts w:ascii="GHEA Grapalat" w:hAnsi="GHEA Grapalat" w:cs="GHEA Grapalat"/>
          <w:b/>
          <w:bCs/>
          <w:sz w:val="20"/>
          <w:szCs w:val="20"/>
        </w:rPr>
        <w:t>ԵՎ</w:t>
      </w:r>
      <w:r w:rsidRPr="001750BC">
        <w:rPr>
          <w:rFonts w:ascii="GHEA Grapalat" w:hAnsi="GHEA Grapalat" w:cs="GHEA Grapalat"/>
          <w:b/>
          <w:bCs/>
          <w:sz w:val="20"/>
          <w:szCs w:val="20"/>
        </w:rPr>
        <w:t xml:space="preserve"> </w:t>
      </w:r>
      <w:r w:rsidRPr="007509A6">
        <w:rPr>
          <w:rFonts w:ascii="GHEA Grapalat" w:hAnsi="GHEA Grapalat" w:cs="GHEA Grapalat"/>
          <w:b/>
          <w:bCs/>
          <w:sz w:val="20"/>
          <w:szCs w:val="20"/>
        </w:rPr>
        <w:t>ԱՇԽԱՏԱՆՔԻ</w:t>
      </w:r>
      <w:r w:rsidRPr="001750BC">
        <w:rPr>
          <w:rFonts w:ascii="GHEA Grapalat" w:hAnsi="GHEA Grapalat" w:cs="GHEA Grapalat"/>
          <w:b/>
          <w:bCs/>
          <w:sz w:val="20"/>
          <w:szCs w:val="20"/>
        </w:rPr>
        <w:t xml:space="preserve"> </w:t>
      </w:r>
      <w:r w:rsidRPr="007509A6">
        <w:rPr>
          <w:rFonts w:ascii="GHEA Grapalat" w:hAnsi="GHEA Grapalat" w:cs="GHEA Grapalat"/>
          <w:b/>
          <w:bCs/>
          <w:sz w:val="20"/>
          <w:szCs w:val="20"/>
        </w:rPr>
        <w:t>ՏԵՍՉԱԿԱՆ</w:t>
      </w:r>
      <w:r w:rsidRPr="001750BC">
        <w:rPr>
          <w:rFonts w:ascii="GHEA Grapalat" w:hAnsi="GHEA Grapalat" w:cs="GHEA Grapalat"/>
          <w:b/>
          <w:bCs/>
          <w:sz w:val="20"/>
          <w:szCs w:val="20"/>
        </w:rPr>
        <w:t xml:space="preserve"> </w:t>
      </w:r>
      <w:r w:rsidRPr="007509A6">
        <w:rPr>
          <w:rFonts w:ascii="GHEA Grapalat" w:hAnsi="GHEA Grapalat" w:cs="GHEA Grapalat"/>
          <w:b/>
          <w:bCs/>
          <w:sz w:val="20"/>
          <w:szCs w:val="20"/>
        </w:rPr>
        <w:t>ՄԱՐՄԻՆ</w:t>
      </w:r>
    </w:p>
    <w:p w14:paraId="07997ACE" w14:textId="77777777" w:rsidR="00415DF4" w:rsidRPr="001750BC" w:rsidRDefault="00415DF4" w:rsidP="00415DF4">
      <w:pPr>
        <w:spacing w:after="0"/>
        <w:jc w:val="center"/>
        <w:rPr>
          <w:rFonts w:ascii="GHEA Grapalat" w:hAnsi="GHEA Grapalat" w:cs="Sylfaen"/>
          <w:b/>
          <w:bCs/>
          <w:sz w:val="16"/>
          <w:szCs w:val="20"/>
        </w:rPr>
      </w:pPr>
    </w:p>
    <w:p w14:paraId="2608F7CC" w14:textId="15A20157" w:rsidR="00415DF4" w:rsidRPr="001750BC" w:rsidRDefault="00415DF4" w:rsidP="00415DF4">
      <w:pPr>
        <w:spacing w:after="0"/>
        <w:jc w:val="center"/>
        <w:rPr>
          <w:rFonts w:ascii="GHEA Grapalat" w:hAnsi="GHEA Grapalat"/>
          <w:b/>
          <w:bCs/>
          <w:color w:val="000000"/>
          <w:sz w:val="20"/>
          <w:szCs w:val="20"/>
        </w:rPr>
      </w:pPr>
      <w:r w:rsidRPr="007509A6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Ստուգաթերթ N </w:t>
      </w:r>
      <w:r w:rsidR="007509A6" w:rsidRPr="001750BC">
        <w:rPr>
          <w:rFonts w:ascii="GHEA Grapalat" w:hAnsi="GHEA Grapalat"/>
          <w:b/>
          <w:bCs/>
          <w:color w:val="000000"/>
          <w:sz w:val="20"/>
          <w:szCs w:val="20"/>
        </w:rPr>
        <w:t>1</w:t>
      </w:r>
      <w:r w:rsidRPr="001750BC">
        <w:rPr>
          <w:rFonts w:ascii="GHEA Grapalat" w:hAnsi="GHEA Grapalat"/>
          <w:b/>
          <w:bCs/>
          <w:color w:val="000000"/>
          <w:sz w:val="20"/>
          <w:szCs w:val="20"/>
        </w:rPr>
        <w:t>.3</w:t>
      </w:r>
    </w:p>
    <w:p w14:paraId="2A926B43" w14:textId="057AF621" w:rsidR="00415DF4" w:rsidRPr="007509A6" w:rsidRDefault="00415DF4" w:rsidP="00415DF4">
      <w:pPr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7509A6">
        <w:rPr>
          <w:rFonts w:ascii="GHEA Grapalat" w:hAnsi="GHEA Grapalat"/>
          <w:b/>
          <w:bCs/>
          <w:color w:val="000000"/>
          <w:sz w:val="20"/>
          <w:szCs w:val="20"/>
          <w:lang w:val="en-GB"/>
        </w:rPr>
        <w:t>Ս</w:t>
      </w:r>
      <w:r w:rsidRPr="007509A6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տոմատոլոգիական պրակտիկա</w:t>
      </w:r>
    </w:p>
    <w:p w14:paraId="4E29A5E2" w14:textId="349D90CE" w:rsidR="00415DF4" w:rsidRPr="007509A6" w:rsidRDefault="00415DF4" w:rsidP="00415DF4">
      <w:pPr>
        <w:spacing w:after="0"/>
        <w:jc w:val="center"/>
        <w:rPr>
          <w:rFonts w:ascii="GHEA Grapalat" w:hAnsi="GHEA Grapalat" w:cs="Arial Armenian"/>
          <w:b/>
          <w:sz w:val="20"/>
          <w:szCs w:val="20"/>
          <w:lang w:val="hy-AM"/>
        </w:rPr>
      </w:pPr>
      <w:r w:rsidRPr="007509A6">
        <w:rPr>
          <w:rFonts w:ascii="GHEA Grapalat" w:hAnsi="GHEA Grapalat" w:cs="Sylfaen"/>
          <w:b/>
          <w:sz w:val="20"/>
          <w:szCs w:val="20"/>
          <w:lang w:val="hy-AM"/>
        </w:rPr>
        <w:t>(ՏԳՏԴ ԾԱԾԿԱԳԻՐ՝ Q 86.2</w:t>
      </w:r>
      <w:r w:rsidRPr="001750BC">
        <w:rPr>
          <w:rFonts w:ascii="GHEA Grapalat" w:hAnsi="GHEA Grapalat" w:cs="Sylfaen"/>
          <w:b/>
          <w:sz w:val="20"/>
          <w:szCs w:val="20"/>
        </w:rPr>
        <w:t>3</w:t>
      </w:r>
      <w:r w:rsidRPr="007509A6">
        <w:rPr>
          <w:rFonts w:ascii="GHEA Grapalat" w:hAnsi="GHEA Grapalat" w:cs="Arial Armenian"/>
          <w:b/>
          <w:sz w:val="20"/>
          <w:szCs w:val="20"/>
          <w:lang w:val="hy-AM"/>
        </w:rPr>
        <w:t>)</w:t>
      </w:r>
    </w:p>
    <w:p w14:paraId="22106234" w14:textId="00EA8B8C" w:rsidR="00415DF4" w:rsidRPr="007509A6" w:rsidRDefault="00415DF4" w:rsidP="00415DF4">
      <w:pPr>
        <w:spacing w:after="0"/>
        <w:jc w:val="center"/>
        <w:rPr>
          <w:rFonts w:ascii="GHEA Grapalat" w:hAnsi="GHEA Grapalat" w:cs="GHEA Grapalat"/>
          <w:b/>
          <w:color w:val="000000"/>
          <w:sz w:val="20"/>
          <w:szCs w:val="20"/>
          <w:lang w:val="af-ZA"/>
        </w:rPr>
      </w:pPr>
      <w:r w:rsidRPr="007509A6">
        <w:rPr>
          <w:rFonts w:ascii="GHEA Grapalat" w:hAnsi="GHEA Grapalat" w:cs="GHEA Grapalat"/>
          <w:b/>
          <w:color w:val="000000"/>
          <w:sz w:val="20"/>
          <w:szCs w:val="20"/>
          <w:lang w:val="af-ZA"/>
        </w:rPr>
        <w:t>ՏԻՏՂՈՍԱԹԵՐԹ</w:t>
      </w:r>
    </w:p>
    <w:p w14:paraId="69943A88" w14:textId="77777777" w:rsidR="00415DF4" w:rsidRPr="007509A6" w:rsidRDefault="00415DF4" w:rsidP="00415DF4">
      <w:pPr>
        <w:tabs>
          <w:tab w:val="left" w:pos="0"/>
        </w:tabs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7509A6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______________________________________</w:t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 xml:space="preserve">     </w:t>
      </w:r>
      <w:r w:rsidRPr="007509A6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_____________________________________________</w:t>
      </w:r>
      <w:r w:rsidRPr="007509A6">
        <w:rPr>
          <w:rFonts w:ascii="GHEA Grapalat" w:eastAsia="Arial Unicode MS" w:hAnsi="GHEA Grapalat" w:cs="Arial Unicode MS"/>
          <w:sz w:val="20"/>
          <w:szCs w:val="20"/>
          <w:lang w:val="de-DE"/>
        </w:rPr>
        <w:tab/>
        <w:t>___________________________</w:t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 xml:space="preserve">  _____________ _____   </w:t>
      </w:r>
      <w:r w:rsidRPr="007509A6">
        <w:rPr>
          <w:rFonts w:ascii="GHEA Grapalat" w:hAnsi="GHEA Grapalat" w:cs="Sylfaen"/>
          <w:sz w:val="20"/>
          <w:szCs w:val="20"/>
          <w:lang w:val="hy-AM"/>
        </w:rPr>
        <w:t>Առողջապահական</w:t>
      </w:r>
      <w:r w:rsidRPr="007509A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7509A6">
        <w:rPr>
          <w:rFonts w:ascii="GHEA Grapalat" w:hAnsi="GHEA Grapalat" w:cs="Sylfaen"/>
          <w:sz w:val="20"/>
          <w:szCs w:val="20"/>
          <w:lang w:val="hy-AM"/>
        </w:rPr>
        <w:t>և</w:t>
      </w:r>
      <w:r w:rsidRPr="007509A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7509A6">
        <w:rPr>
          <w:rFonts w:ascii="GHEA Grapalat" w:hAnsi="GHEA Grapalat" w:cs="Sylfaen"/>
          <w:sz w:val="20"/>
          <w:szCs w:val="20"/>
          <w:lang w:val="hy-AM"/>
        </w:rPr>
        <w:t>աշխատանքի</w:t>
      </w:r>
      <w:r w:rsidRPr="007509A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7509A6">
        <w:rPr>
          <w:rFonts w:ascii="GHEA Grapalat" w:hAnsi="GHEA Grapalat" w:cs="Sylfaen"/>
          <w:sz w:val="20"/>
          <w:szCs w:val="20"/>
          <w:lang w:val="hy-AM"/>
        </w:rPr>
        <w:t>տեսչական</w:t>
      </w:r>
      <w:r w:rsidRPr="007509A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7509A6">
        <w:rPr>
          <w:rFonts w:ascii="GHEA Grapalat" w:hAnsi="GHEA Grapalat" w:cs="Sylfaen"/>
          <w:sz w:val="20"/>
          <w:szCs w:val="20"/>
          <w:lang w:val="hy-AM"/>
        </w:rPr>
        <w:t>մարմնի</w:t>
      </w:r>
      <w:r w:rsidRPr="007509A6">
        <w:rPr>
          <w:rFonts w:ascii="GHEA Grapalat" w:hAnsi="GHEA Grapalat" w:cs="Sylfaen"/>
          <w:sz w:val="20"/>
          <w:szCs w:val="20"/>
          <w:lang w:val="de-DE"/>
        </w:rPr>
        <w:t xml:space="preserve"> (</w:t>
      </w:r>
      <w:r w:rsidRPr="007509A6">
        <w:rPr>
          <w:rFonts w:ascii="GHEA Grapalat" w:hAnsi="GHEA Grapalat" w:cs="Sylfaen"/>
          <w:sz w:val="20"/>
          <w:szCs w:val="20"/>
          <w:lang w:val="hy-AM"/>
        </w:rPr>
        <w:t>ԱԱՏՄ</w:t>
      </w:r>
      <w:r w:rsidRPr="007509A6">
        <w:rPr>
          <w:rFonts w:ascii="GHEA Grapalat" w:hAnsi="GHEA Grapalat" w:cs="Sylfaen"/>
          <w:sz w:val="20"/>
          <w:szCs w:val="20"/>
          <w:lang w:val="de-DE"/>
        </w:rPr>
        <w:t xml:space="preserve">) </w:t>
      </w:r>
      <w:r w:rsidRPr="007509A6">
        <w:rPr>
          <w:rFonts w:ascii="GHEA Grapalat" w:hAnsi="GHEA Grapalat" w:cs="Sylfaen"/>
          <w:sz w:val="20"/>
          <w:szCs w:val="20"/>
          <w:lang w:val="hy-AM"/>
        </w:rPr>
        <w:t>ստորաբաժանման</w:t>
      </w:r>
      <w:r w:rsidRPr="007509A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7509A6">
        <w:rPr>
          <w:rFonts w:ascii="GHEA Grapalat" w:hAnsi="GHEA Grapalat" w:cs="Sylfaen"/>
          <w:sz w:val="20"/>
          <w:szCs w:val="20"/>
          <w:lang w:val="hy-AM"/>
        </w:rPr>
        <w:t>անվանումը</w:t>
      </w:r>
      <w:r w:rsidRPr="007509A6">
        <w:rPr>
          <w:rFonts w:ascii="GHEA Grapalat" w:hAnsi="GHEA Grapalat" w:cs="Sylfaen"/>
          <w:sz w:val="20"/>
          <w:szCs w:val="20"/>
          <w:lang w:val="de-DE"/>
        </w:rPr>
        <w:t>,                               հ</w:t>
      </w:r>
      <w:r w:rsidRPr="007509A6">
        <w:rPr>
          <w:rFonts w:ascii="GHEA Grapalat" w:hAnsi="GHEA Grapalat" w:cs="Sylfaen"/>
          <w:sz w:val="20"/>
          <w:szCs w:val="20"/>
          <w:lang w:val="hy-AM"/>
        </w:rPr>
        <w:t>եռախոսահամարը</w:t>
      </w:r>
      <w:r w:rsidRPr="007509A6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7509A6">
        <w:rPr>
          <w:rFonts w:ascii="GHEA Grapalat" w:hAnsi="GHEA Grapalat" w:cs="Sylfaen"/>
          <w:sz w:val="20"/>
          <w:szCs w:val="20"/>
          <w:lang w:val="hy-AM"/>
        </w:rPr>
        <w:t>գտնվելու</w:t>
      </w:r>
      <w:r w:rsidRPr="007509A6">
        <w:rPr>
          <w:rFonts w:ascii="GHEA Grapalat" w:hAnsi="GHEA Grapalat" w:cs="Sylfaen"/>
          <w:sz w:val="20"/>
          <w:szCs w:val="20"/>
          <w:lang w:val="de-DE"/>
        </w:rPr>
        <w:t xml:space="preserve">  </w:t>
      </w:r>
      <w:r w:rsidRPr="007509A6">
        <w:rPr>
          <w:rFonts w:ascii="GHEA Grapalat" w:hAnsi="GHEA Grapalat" w:cs="Sylfaen"/>
          <w:sz w:val="20"/>
          <w:szCs w:val="20"/>
          <w:lang w:val="hy-AM"/>
        </w:rPr>
        <w:t>վայրը</w:t>
      </w:r>
    </w:p>
    <w:p w14:paraId="769664D8" w14:textId="77777777" w:rsidR="00415DF4" w:rsidRPr="007509A6" w:rsidRDefault="00415DF4" w:rsidP="00415DF4">
      <w:pPr>
        <w:spacing w:after="0" w:line="240" w:lineRule="auto"/>
        <w:ind w:left="-360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7509A6">
        <w:rPr>
          <w:rFonts w:ascii="GHEA Grapalat" w:hAnsi="GHEA Grapalat" w:cs="Sylfaen"/>
          <w:sz w:val="20"/>
          <w:szCs w:val="20"/>
          <w:lang w:val="de-DE"/>
        </w:rPr>
        <w:t xml:space="preserve">                                                                                                                                                </w:t>
      </w:r>
    </w:p>
    <w:p w14:paraId="02A7B2D3" w14:textId="77777777" w:rsidR="00415DF4" w:rsidRPr="007509A6" w:rsidRDefault="00415DF4" w:rsidP="00415DF4">
      <w:pPr>
        <w:spacing w:after="0" w:line="240" w:lineRule="auto"/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7509A6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_________________________________________________________________                                       ___________________________________________________</w:t>
      </w:r>
      <w:r w:rsidRPr="007509A6">
        <w:rPr>
          <w:rFonts w:ascii="GHEA Grapalat" w:hAnsi="GHEA Grapalat" w:cs="Sylfaen"/>
          <w:sz w:val="20"/>
          <w:szCs w:val="20"/>
          <w:lang w:val="de-DE"/>
        </w:rPr>
        <w:t xml:space="preserve">               </w:t>
      </w:r>
    </w:p>
    <w:p w14:paraId="768401F8" w14:textId="77777777" w:rsidR="00415DF4" w:rsidRPr="001750BC" w:rsidRDefault="00415DF4" w:rsidP="00415DF4">
      <w:pPr>
        <w:spacing w:after="0" w:line="240" w:lineRule="auto"/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7509A6">
        <w:rPr>
          <w:rFonts w:ascii="GHEA Grapalat" w:hAnsi="GHEA Grapalat" w:cs="Sylfaen"/>
          <w:sz w:val="20"/>
          <w:szCs w:val="20"/>
        </w:rPr>
        <w:t>ԱԱՏՄ</w:t>
      </w:r>
      <w:r w:rsidRPr="007509A6">
        <w:rPr>
          <w:rFonts w:ascii="GHEA Grapalat" w:hAnsi="GHEA Grapalat" w:cs="Sylfaen"/>
          <w:sz w:val="20"/>
          <w:szCs w:val="20"/>
          <w:lang w:val="de-DE"/>
        </w:rPr>
        <w:t>-</w:t>
      </w:r>
      <w:r w:rsidRPr="007509A6">
        <w:rPr>
          <w:rFonts w:ascii="GHEA Grapalat" w:hAnsi="GHEA Grapalat" w:cs="Sylfaen"/>
          <w:sz w:val="20"/>
          <w:szCs w:val="20"/>
        </w:rPr>
        <w:t>ի</w:t>
      </w:r>
      <w:r w:rsidRPr="007509A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7509A6">
        <w:rPr>
          <w:rFonts w:ascii="GHEA Grapalat" w:hAnsi="GHEA Grapalat" w:cs="Sylfaen"/>
          <w:sz w:val="20"/>
          <w:szCs w:val="20"/>
        </w:rPr>
        <w:t>ծառայողի</w:t>
      </w:r>
      <w:r w:rsidRPr="007509A6">
        <w:rPr>
          <w:rFonts w:ascii="GHEA Grapalat" w:hAnsi="GHEA Grapalat" w:cs="Sylfaen"/>
          <w:sz w:val="20"/>
          <w:szCs w:val="20"/>
          <w:lang w:val="de-DE"/>
        </w:rPr>
        <w:t xml:space="preserve">  </w:t>
      </w:r>
      <w:r w:rsidRPr="007509A6">
        <w:rPr>
          <w:rFonts w:ascii="GHEA Grapalat" w:hAnsi="GHEA Grapalat" w:cs="Sylfaen"/>
          <w:sz w:val="20"/>
          <w:szCs w:val="20"/>
        </w:rPr>
        <w:t>պաշտոնը</w:t>
      </w:r>
      <w:r w:rsidRPr="007509A6">
        <w:rPr>
          <w:rFonts w:ascii="GHEA Grapalat" w:hAnsi="GHEA Grapalat" w:cs="Sylfaen"/>
          <w:sz w:val="20"/>
          <w:szCs w:val="20"/>
          <w:lang w:val="de-DE"/>
        </w:rPr>
        <w:t xml:space="preserve">                                                                   </w:t>
      </w:r>
      <w:r w:rsidRPr="007509A6">
        <w:rPr>
          <w:rFonts w:ascii="GHEA Grapalat" w:hAnsi="GHEA Grapalat" w:cs="Sylfaen"/>
          <w:sz w:val="20"/>
          <w:szCs w:val="20"/>
          <w:lang w:val="de-DE"/>
        </w:rPr>
        <w:tab/>
      </w:r>
      <w:r w:rsidRPr="007509A6">
        <w:rPr>
          <w:rFonts w:ascii="GHEA Grapalat" w:hAnsi="GHEA Grapalat" w:cs="Sylfaen"/>
          <w:sz w:val="20"/>
          <w:szCs w:val="20"/>
          <w:lang w:val="de-DE"/>
        </w:rPr>
        <w:tab/>
      </w:r>
      <w:r w:rsidRPr="007509A6">
        <w:rPr>
          <w:rFonts w:ascii="GHEA Grapalat" w:hAnsi="GHEA Grapalat" w:cs="Sylfaen"/>
          <w:sz w:val="20"/>
          <w:szCs w:val="20"/>
          <w:lang w:val="de-DE"/>
        </w:rPr>
        <w:tab/>
        <w:t xml:space="preserve">     </w:t>
      </w:r>
      <w:r w:rsidRPr="007509A6">
        <w:rPr>
          <w:rFonts w:ascii="GHEA Grapalat" w:hAnsi="GHEA Grapalat" w:cs="Sylfaen"/>
          <w:sz w:val="20"/>
          <w:szCs w:val="20"/>
          <w:lang w:val="de-DE"/>
        </w:rPr>
        <w:tab/>
      </w:r>
      <w:r w:rsidRPr="007509A6">
        <w:rPr>
          <w:rFonts w:ascii="GHEA Grapalat" w:hAnsi="GHEA Grapalat" w:cs="Sylfaen"/>
          <w:sz w:val="20"/>
          <w:szCs w:val="20"/>
          <w:lang w:val="de-DE"/>
        </w:rPr>
        <w:tab/>
        <w:t xml:space="preserve">                  </w:t>
      </w:r>
      <w:r w:rsidRPr="007509A6">
        <w:rPr>
          <w:rFonts w:ascii="GHEA Grapalat" w:hAnsi="GHEA Grapalat" w:cs="Sylfaen"/>
          <w:sz w:val="20"/>
          <w:szCs w:val="20"/>
        </w:rPr>
        <w:t>ազգանունը</w:t>
      </w:r>
      <w:r w:rsidRPr="007509A6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7509A6">
        <w:rPr>
          <w:rFonts w:ascii="GHEA Grapalat" w:hAnsi="GHEA Grapalat" w:cs="Sylfaen"/>
          <w:sz w:val="20"/>
          <w:szCs w:val="20"/>
        </w:rPr>
        <w:t>անունը</w:t>
      </w:r>
      <w:r w:rsidRPr="007509A6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7509A6">
        <w:rPr>
          <w:rFonts w:ascii="GHEA Grapalat" w:hAnsi="GHEA Grapalat" w:cs="Sylfaen"/>
          <w:sz w:val="20"/>
          <w:szCs w:val="20"/>
        </w:rPr>
        <w:t>հայրանունը</w:t>
      </w:r>
    </w:p>
    <w:p w14:paraId="414C8593" w14:textId="77777777" w:rsidR="00415DF4" w:rsidRPr="007509A6" w:rsidRDefault="00415DF4" w:rsidP="00415DF4">
      <w:pPr>
        <w:spacing w:after="0" w:line="240" w:lineRule="auto"/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</w:p>
    <w:p w14:paraId="2FAD3A56" w14:textId="77777777" w:rsidR="00415DF4" w:rsidRPr="007509A6" w:rsidRDefault="00415DF4" w:rsidP="00415DF4">
      <w:pPr>
        <w:spacing w:after="0" w:line="240" w:lineRule="auto"/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7509A6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________________________________________________________________</w:t>
      </w:r>
      <w:r w:rsidRPr="007509A6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lang w:val="de-DE"/>
        </w:rPr>
        <w:tab/>
        <w:t xml:space="preserve">       ____________________________________________________ </w:t>
      </w:r>
      <w:r w:rsidRPr="007509A6">
        <w:rPr>
          <w:rFonts w:ascii="GHEA Grapalat" w:hAnsi="GHEA Grapalat" w:cs="Sylfaen"/>
          <w:sz w:val="20"/>
          <w:szCs w:val="20"/>
          <w:lang w:val="de-DE"/>
        </w:rPr>
        <w:t xml:space="preserve">               </w:t>
      </w:r>
    </w:p>
    <w:p w14:paraId="23A3B83B" w14:textId="77777777" w:rsidR="00415DF4" w:rsidRPr="001750BC" w:rsidRDefault="00415DF4" w:rsidP="00415DF4">
      <w:pPr>
        <w:spacing w:after="0" w:line="240" w:lineRule="auto"/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7509A6">
        <w:rPr>
          <w:rFonts w:ascii="GHEA Grapalat" w:hAnsi="GHEA Grapalat" w:cs="Sylfaen"/>
          <w:sz w:val="20"/>
          <w:szCs w:val="20"/>
        </w:rPr>
        <w:t>ԱԱՏՄ</w:t>
      </w:r>
      <w:r w:rsidRPr="007509A6">
        <w:rPr>
          <w:rFonts w:ascii="GHEA Grapalat" w:hAnsi="GHEA Grapalat" w:cs="Sylfaen"/>
          <w:sz w:val="20"/>
          <w:szCs w:val="20"/>
          <w:lang w:val="de-DE"/>
        </w:rPr>
        <w:t>-</w:t>
      </w:r>
      <w:r w:rsidRPr="007509A6">
        <w:rPr>
          <w:rFonts w:ascii="GHEA Grapalat" w:hAnsi="GHEA Grapalat" w:cs="Sylfaen"/>
          <w:sz w:val="20"/>
          <w:szCs w:val="20"/>
        </w:rPr>
        <w:t>ի</w:t>
      </w:r>
      <w:r w:rsidRPr="007509A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7509A6">
        <w:rPr>
          <w:rFonts w:ascii="GHEA Grapalat" w:hAnsi="GHEA Grapalat" w:cs="Sylfaen"/>
          <w:sz w:val="20"/>
          <w:szCs w:val="20"/>
        </w:rPr>
        <w:t>ծառայողի</w:t>
      </w:r>
      <w:r w:rsidRPr="007509A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7509A6">
        <w:rPr>
          <w:rFonts w:ascii="GHEA Grapalat" w:hAnsi="GHEA Grapalat" w:cs="Sylfaen"/>
          <w:sz w:val="20"/>
          <w:szCs w:val="20"/>
        </w:rPr>
        <w:t>պաշտոնը</w:t>
      </w:r>
      <w:r w:rsidRPr="007509A6">
        <w:rPr>
          <w:rFonts w:ascii="GHEA Grapalat" w:hAnsi="GHEA Grapalat" w:cs="Sylfaen"/>
          <w:sz w:val="20"/>
          <w:szCs w:val="20"/>
          <w:lang w:val="de-DE"/>
        </w:rPr>
        <w:t xml:space="preserve">                                                                          </w:t>
      </w:r>
      <w:r w:rsidRPr="007509A6">
        <w:rPr>
          <w:rFonts w:ascii="GHEA Grapalat" w:hAnsi="GHEA Grapalat" w:cs="Sylfaen"/>
          <w:sz w:val="20"/>
          <w:szCs w:val="20"/>
          <w:lang w:val="de-DE"/>
        </w:rPr>
        <w:tab/>
      </w:r>
      <w:r w:rsidRPr="007509A6">
        <w:rPr>
          <w:rFonts w:ascii="GHEA Grapalat" w:hAnsi="GHEA Grapalat" w:cs="Sylfaen"/>
          <w:sz w:val="20"/>
          <w:szCs w:val="20"/>
          <w:lang w:val="de-DE"/>
        </w:rPr>
        <w:tab/>
      </w:r>
      <w:r w:rsidRPr="007509A6">
        <w:rPr>
          <w:rFonts w:ascii="GHEA Grapalat" w:hAnsi="GHEA Grapalat" w:cs="Sylfaen"/>
          <w:sz w:val="20"/>
          <w:szCs w:val="20"/>
          <w:lang w:val="de-DE"/>
        </w:rPr>
        <w:tab/>
      </w:r>
      <w:r w:rsidRPr="007509A6">
        <w:rPr>
          <w:rFonts w:ascii="GHEA Grapalat" w:hAnsi="GHEA Grapalat" w:cs="Sylfaen"/>
          <w:sz w:val="20"/>
          <w:szCs w:val="20"/>
          <w:lang w:val="de-DE"/>
        </w:rPr>
        <w:tab/>
        <w:t xml:space="preserve">                 </w:t>
      </w:r>
      <w:r w:rsidRPr="007509A6">
        <w:rPr>
          <w:rFonts w:ascii="GHEA Grapalat" w:hAnsi="GHEA Grapalat" w:cs="Sylfaen"/>
          <w:sz w:val="20"/>
          <w:szCs w:val="20"/>
        </w:rPr>
        <w:t>ազգանունը</w:t>
      </w:r>
      <w:r w:rsidRPr="007509A6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7509A6">
        <w:rPr>
          <w:rFonts w:ascii="GHEA Grapalat" w:hAnsi="GHEA Grapalat" w:cs="Sylfaen"/>
          <w:sz w:val="20"/>
          <w:szCs w:val="20"/>
        </w:rPr>
        <w:t>անունը</w:t>
      </w:r>
      <w:r w:rsidRPr="007509A6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7509A6">
        <w:rPr>
          <w:rFonts w:ascii="GHEA Grapalat" w:hAnsi="GHEA Grapalat" w:cs="Sylfaen"/>
          <w:sz w:val="20"/>
          <w:szCs w:val="20"/>
        </w:rPr>
        <w:t>հայրանունը</w:t>
      </w:r>
    </w:p>
    <w:p w14:paraId="5ADF71BE" w14:textId="77777777" w:rsidR="00415DF4" w:rsidRPr="007509A6" w:rsidRDefault="00415DF4" w:rsidP="00415DF4">
      <w:pPr>
        <w:spacing w:after="0" w:line="240" w:lineRule="auto"/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</w:p>
    <w:p w14:paraId="491B7CB6" w14:textId="77777777" w:rsidR="00415DF4" w:rsidRPr="007509A6" w:rsidRDefault="00415DF4" w:rsidP="00415DF4">
      <w:pPr>
        <w:spacing w:after="0" w:line="240" w:lineRule="auto"/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</w:pPr>
      <w:r w:rsidRPr="007509A6">
        <w:rPr>
          <w:rFonts w:ascii="GHEA Grapalat" w:eastAsia="Arial Unicode MS" w:hAnsi="GHEA Grapalat" w:cs="Arial Unicode MS"/>
          <w:sz w:val="20"/>
          <w:szCs w:val="20"/>
        </w:rPr>
        <w:t>Ստուգման</w:t>
      </w:r>
      <w:r w:rsidRPr="007509A6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 </w:t>
      </w:r>
      <w:r w:rsidRPr="007509A6">
        <w:rPr>
          <w:rFonts w:ascii="GHEA Grapalat" w:eastAsia="Arial Unicode MS" w:hAnsi="GHEA Grapalat" w:cs="Arial Unicode MS"/>
          <w:sz w:val="20"/>
          <w:szCs w:val="20"/>
        </w:rPr>
        <w:t>սկիզբը</w:t>
      </w:r>
      <w:r w:rsidRPr="007509A6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 (</w:t>
      </w:r>
      <w:r w:rsidRPr="007509A6">
        <w:rPr>
          <w:rFonts w:ascii="GHEA Grapalat" w:eastAsia="Arial Unicode MS" w:hAnsi="GHEA Grapalat" w:cs="Arial Unicode MS"/>
          <w:sz w:val="20"/>
          <w:szCs w:val="20"/>
        </w:rPr>
        <w:t>ամսաթիվը</w:t>
      </w:r>
      <w:r w:rsidRPr="007509A6">
        <w:rPr>
          <w:rFonts w:ascii="GHEA Grapalat" w:eastAsia="Arial Unicode MS" w:hAnsi="GHEA Grapalat" w:cs="Arial Unicode MS"/>
          <w:sz w:val="20"/>
          <w:szCs w:val="20"/>
          <w:lang w:val="de-DE"/>
        </w:rPr>
        <w:t>)` __20__</w:t>
      </w:r>
      <w:r w:rsidRPr="007509A6">
        <w:rPr>
          <w:rFonts w:ascii="GHEA Grapalat" w:eastAsia="Arial Unicode MS" w:hAnsi="GHEA Grapalat" w:cs="Arial Unicode MS"/>
          <w:sz w:val="20"/>
          <w:szCs w:val="20"/>
        </w:rPr>
        <w:t>թ</w:t>
      </w:r>
      <w:r w:rsidRPr="007509A6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._________________  </w:t>
      </w:r>
      <w:r w:rsidRPr="007509A6">
        <w:rPr>
          <w:rFonts w:ascii="GHEA Grapalat" w:eastAsia="Arial Unicode MS" w:hAnsi="GHEA Grapalat" w:cs="Arial Unicode MS"/>
          <w:sz w:val="20"/>
          <w:szCs w:val="20"/>
        </w:rPr>
        <w:t>ավարտը</w:t>
      </w:r>
      <w:r w:rsidRPr="007509A6">
        <w:rPr>
          <w:rFonts w:ascii="GHEA Grapalat" w:eastAsia="Arial Unicode MS" w:hAnsi="GHEA Grapalat" w:cs="Arial Unicode MS"/>
          <w:sz w:val="20"/>
          <w:szCs w:val="20"/>
          <w:lang w:val="de-DE"/>
        </w:rPr>
        <w:t>`</w:t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ab/>
        <w:t xml:space="preserve">20 __ </w:t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>թ</w:t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ab/>
        <w:t xml:space="preserve"> </w:t>
      </w:r>
    </w:p>
    <w:p w14:paraId="3E8C212B" w14:textId="77777777" w:rsidR="00415DF4" w:rsidRPr="007509A6" w:rsidRDefault="00415DF4" w:rsidP="00415DF4">
      <w:pPr>
        <w:spacing w:after="0" w:line="240" w:lineRule="auto"/>
        <w:ind w:left="432" w:hanging="432"/>
        <w:jc w:val="both"/>
        <w:rPr>
          <w:rFonts w:ascii="GHEA Grapalat" w:eastAsia="Arial Unicode MS" w:hAnsi="GHEA Grapalat" w:cs="Arial Unicode MS"/>
          <w:sz w:val="20"/>
          <w:szCs w:val="20"/>
          <w:lang w:val="de-DE"/>
        </w:rPr>
      </w:pPr>
      <w:r w:rsidRPr="007509A6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   </w:t>
      </w:r>
    </w:p>
    <w:p w14:paraId="20E13A4D" w14:textId="77777777" w:rsidR="00415DF4" w:rsidRPr="007509A6" w:rsidRDefault="00415DF4" w:rsidP="00415DF4">
      <w:pPr>
        <w:spacing w:after="0" w:line="240" w:lineRule="auto"/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 w:rsidRPr="007509A6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_______________________________________________________________</w:t>
      </w:r>
      <w:r w:rsidRPr="007509A6">
        <w:rPr>
          <w:rFonts w:ascii="GHEA Grapalat" w:eastAsia="Arial Unicode MS" w:hAnsi="GHEA Grapalat" w:cs="Arial Unicode MS"/>
          <w:sz w:val="20"/>
          <w:szCs w:val="20"/>
        </w:rPr>
        <w:t>____________</w:t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</w:rPr>
        <w:t xml:space="preserve">       </w:t>
      </w:r>
      <w:r w:rsidRPr="007509A6">
        <w:rPr>
          <w:rFonts w:ascii="GHEA Grapalat" w:hAnsi="GHEA Grapalat" w:cs="Sylfaen"/>
          <w:sz w:val="20"/>
          <w:szCs w:val="20"/>
        </w:rPr>
        <w:t xml:space="preserve">         </w:t>
      </w:r>
    </w:p>
    <w:p w14:paraId="7B8660FA" w14:textId="77777777" w:rsidR="00415DF4" w:rsidRPr="007509A6" w:rsidRDefault="00415DF4" w:rsidP="00415DF4">
      <w:pPr>
        <w:spacing w:after="0" w:line="240" w:lineRule="auto"/>
        <w:rPr>
          <w:rFonts w:ascii="GHEA Grapalat" w:hAnsi="GHEA Grapalat" w:cs="Sylfaen"/>
          <w:sz w:val="20"/>
          <w:szCs w:val="20"/>
        </w:rPr>
      </w:pPr>
      <w:r w:rsidRPr="007509A6">
        <w:rPr>
          <w:rFonts w:ascii="GHEA Grapalat" w:hAnsi="GHEA Grapalat" w:cs="Sylfaen"/>
          <w:sz w:val="20"/>
          <w:szCs w:val="20"/>
          <w:lang w:val="en-GB"/>
        </w:rPr>
        <w:t>Տ</w:t>
      </w:r>
      <w:r w:rsidRPr="007509A6">
        <w:rPr>
          <w:rFonts w:ascii="GHEA Grapalat" w:hAnsi="GHEA Grapalat" w:cs="Sylfaen"/>
          <w:sz w:val="20"/>
          <w:szCs w:val="20"/>
        </w:rPr>
        <w:t xml:space="preserve">նտեսավարող սուբյեկտի անվանումը, </w:t>
      </w:r>
    </w:p>
    <w:p w14:paraId="6D43622F" w14:textId="77777777" w:rsidR="00415DF4" w:rsidRPr="007509A6" w:rsidRDefault="00415DF4" w:rsidP="00415DF4">
      <w:pPr>
        <w:spacing w:after="0" w:line="240" w:lineRule="auto"/>
        <w:rPr>
          <w:rFonts w:ascii="GHEA Grapalat" w:hAnsi="GHEA Grapalat" w:cs="Sylfaen"/>
          <w:sz w:val="20"/>
          <w:szCs w:val="20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415DF4" w:rsidRPr="007509A6" w14:paraId="79EF409C" w14:textId="77777777" w:rsidTr="00415DF4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1A9F95" w14:textId="77777777" w:rsidR="00415DF4" w:rsidRPr="007509A6" w:rsidRDefault="00415DF4" w:rsidP="00415DF4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7509A6">
              <w:rPr>
                <w:rFonts w:cs="Calibri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68F05F" w14:textId="77777777" w:rsidR="00415DF4" w:rsidRPr="007509A6" w:rsidRDefault="00415DF4" w:rsidP="00415DF4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7509A6">
              <w:rPr>
                <w:rFonts w:cs="Calibri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DA2CCE" w14:textId="77777777" w:rsidR="00415DF4" w:rsidRPr="007509A6" w:rsidRDefault="00415DF4" w:rsidP="00415DF4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7509A6">
              <w:rPr>
                <w:rFonts w:cs="Calibri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F58878" w14:textId="77777777" w:rsidR="00415DF4" w:rsidRPr="007509A6" w:rsidRDefault="00415DF4" w:rsidP="00415DF4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7509A6">
              <w:rPr>
                <w:rFonts w:cs="Calibri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812ED3" w14:textId="77777777" w:rsidR="00415DF4" w:rsidRPr="007509A6" w:rsidRDefault="00415DF4" w:rsidP="00415DF4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7509A6">
              <w:rPr>
                <w:rFonts w:cs="Calibri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EE2D38" w14:textId="77777777" w:rsidR="00415DF4" w:rsidRPr="007509A6" w:rsidRDefault="00415DF4" w:rsidP="00415DF4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7509A6">
              <w:rPr>
                <w:rFonts w:cs="Calibri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498BA6" w14:textId="77777777" w:rsidR="00415DF4" w:rsidRPr="007509A6" w:rsidRDefault="00415DF4" w:rsidP="00415DF4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7509A6">
              <w:rPr>
                <w:rFonts w:cs="Calibri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7F0BA9" w14:textId="77777777" w:rsidR="00415DF4" w:rsidRPr="007509A6" w:rsidRDefault="00415DF4" w:rsidP="00415DF4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7509A6">
              <w:rPr>
                <w:rFonts w:cs="Calibri"/>
                <w:b/>
                <w:sz w:val="20"/>
                <w:szCs w:val="20"/>
              </w:rPr>
              <w:t> </w:t>
            </w:r>
          </w:p>
        </w:tc>
      </w:tr>
    </w:tbl>
    <w:p w14:paraId="6A8EA84A" w14:textId="77777777" w:rsidR="00415DF4" w:rsidRPr="007509A6" w:rsidRDefault="00415DF4" w:rsidP="00415DF4">
      <w:pPr>
        <w:spacing w:after="0" w:line="240" w:lineRule="auto"/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 w:rsidRPr="007509A6">
        <w:rPr>
          <w:rFonts w:ascii="GHEA Grapalat" w:eastAsia="Arial Unicode MS" w:hAnsi="GHEA Grapalat" w:cs="Arial Unicode MS"/>
          <w:sz w:val="20"/>
          <w:szCs w:val="20"/>
        </w:rPr>
        <w:t xml:space="preserve">  ___________________________________________       </w:t>
      </w:r>
      <w:r w:rsidRPr="007509A6">
        <w:rPr>
          <w:rFonts w:ascii="GHEA Grapalat" w:hAnsi="GHEA Grapalat" w:cs="Sylfaen"/>
          <w:sz w:val="20"/>
          <w:szCs w:val="20"/>
        </w:rPr>
        <w:t xml:space="preserve">            </w:t>
      </w:r>
      <w:r w:rsidRPr="007509A6">
        <w:rPr>
          <w:rFonts w:ascii="GHEA Grapalat" w:hAnsi="GHEA Grapalat" w:cs="Sylfaen"/>
          <w:b/>
          <w:sz w:val="20"/>
          <w:szCs w:val="20"/>
        </w:rPr>
        <w:t>Հ Վ Հ Հ</w:t>
      </w:r>
      <w:r w:rsidRPr="007509A6">
        <w:rPr>
          <w:rFonts w:ascii="GHEA Grapalat" w:hAnsi="GHEA Grapalat" w:cs="Sylfaen"/>
          <w:sz w:val="20"/>
          <w:szCs w:val="20"/>
        </w:rPr>
        <w:t xml:space="preserve">           </w:t>
      </w:r>
    </w:p>
    <w:p w14:paraId="7DDB1664" w14:textId="77777777" w:rsidR="00415DF4" w:rsidRPr="007509A6" w:rsidRDefault="00415DF4" w:rsidP="00415DF4">
      <w:pPr>
        <w:tabs>
          <w:tab w:val="left" w:pos="0"/>
        </w:tabs>
        <w:spacing w:after="0" w:line="240" w:lineRule="auto"/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 w:rsidRPr="007509A6">
        <w:rPr>
          <w:rFonts w:ascii="GHEA Grapalat" w:hAnsi="GHEA Grapalat" w:cs="Sylfaen"/>
          <w:sz w:val="20"/>
          <w:szCs w:val="20"/>
        </w:rPr>
        <w:t xml:space="preserve">Պետական ռեգիստրի գրանցման համարը, ամսաթիվը </w:t>
      </w:r>
    </w:p>
    <w:p w14:paraId="58F6EFAA" w14:textId="77777777" w:rsidR="00415DF4" w:rsidRPr="007509A6" w:rsidRDefault="00415DF4" w:rsidP="00415DF4">
      <w:pPr>
        <w:tabs>
          <w:tab w:val="left" w:pos="0"/>
        </w:tabs>
        <w:spacing w:after="0" w:line="240" w:lineRule="auto"/>
        <w:ind w:left="432" w:hanging="432"/>
        <w:jc w:val="both"/>
        <w:rPr>
          <w:rFonts w:ascii="GHEA Grapalat" w:hAnsi="GHEA Grapalat" w:cs="Sylfaen"/>
          <w:sz w:val="20"/>
          <w:szCs w:val="20"/>
        </w:rPr>
      </w:pPr>
    </w:p>
    <w:p w14:paraId="145537FC" w14:textId="77777777" w:rsidR="00415DF4" w:rsidRPr="007509A6" w:rsidRDefault="00415DF4" w:rsidP="00415DF4">
      <w:pPr>
        <w:spacing w:after="0" w:line="240" w:lineRule="auto"/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7509A6">
        <w:rPr>
          <w:rFonts w:ascii="GHEA Grapalat" w:eastAsia="Arial Unicode MS" w:hAnsi="GHEA Grapalat" w:cs="Arial Unicode MS"/>
          <w:sz w:val="20"/>
          <w:szCs w:val="20"/>
        </w:rPr>
        <w:t xml:space="preserve">_______________________________________________________________ </w:t>
      </w:r>
      <w:r w:rsidRPr="007509A6">
        <w:rPr>
          <w:rFonts w:ascii="GHEA Grapalat" w:eastAsia="Arial Unicode MS" w:hAnsi="GHEA Grapalat" w:cs="Arial Unicode MS"/>
          <w:sz w:val="20"/>
          <w:szCs w:val="20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</w:rPr>
        <w:tab/>
        <w:t xml:space="preserve"> ____________________                                </w:t>
      </w:r>
    </w:p>
    <w:p w14:paraId="24516F41" w14:textId="77777777" w:rsidR="00415DF4" w:rsidRPr="007509A6" w:rsidRDefault="00415DF4" w:rsidP="00415DF4">
      <w:pPr>
        <w:spacing w:after="0" w:line="240" w:lineRule="auto"/>
        <w:jc w:val="both"/>
        <w:rPr>
          <w:rFonts w:ascii="GHEA Grapalat" w:hAnsi="GHEA Grapalat" w:cs="Sylfaen"/>
          <w:sz w:val="20"/>
          <w:szCs w:val="20"/>
        </w:rPr>
      </w:pPr>
      <w:r w:rsidRPr="007509A6">
        <w:rPr>
          <w:rFonts w:ascii="GHEA Grapalat" w:hAnsi="GHEA Grapalat" w:cs="Sylfaen"/>
          <w:sz w:val="20"/>
          <w:szCs w:val="20"/>
          <w:lang w:val="en-GB"/>
        </w:rPr>
        <w:t>Տ</w:t>
      </w:r>
      <w:r w:rsidRPr="007509A6">
        <w:rPr>
          <w:rFonts w:ascii="GHEA Grapalat" w:hAnsi="GHEA Grapalat" w:cs="Sylfaen"/>
          <w:sz w:val="20"/>
          <w:szCs w:val="20"/>
        </w:rPr>
        <w:t xml:space="preserve">նտեսավարող սուբյեկտի գտնվելու վայրը, կայքի, էլեկտրոնային փոստի հասցեները                                 </w:t>
      </w:r>
      <w:r w:rsidRPr="007509A6">
        <w:rPr>
          <w:rFonts w:ascii="GHEA Grapalat" w:hAnsi="GHEA Grapalat" w:cs="Sylfaen"/>
          <w:sz w:val="20"/>
          <w:szCs w:val="20"/>
        </w:rPr>
        <w:tab/>
      </w:r>
      <w:r w:rsidRPr="007509A6">
        <w:rPr>
          <w:rFonts w:ascii="GHEA Grapalat" w:hAnsi="GHEA Grapalat" w:cs="Sylfaen"/>
          <w:sz w:val="20"/>
          <w:szCs w:val="20"/>
        </w:rPr>
        <w:tab/>
        <w:t xml:space="preserve">  (հեռախոսահամարը)</w:t>
      </w:r>
    </w:p>
    <w:p w14:paraId="6325C6A2" w14:textId="77777777" w:rsidR="00415DF4" w:rsidRPr="007509A6" w:rsidRDefault="00415DF4" w:rsidP="00415DF4">
      <w:pPr>
        <w:spacing w:after="0" w:line="240" w:lineRule="auto"/>
        <w:jc w:val="both"/>
        <w:rPr>
          <w:rFonts w:ascii="GHEA Grapalat" w:eastAsia="Arial Unicode MS" w:hAnsi="GHEA Grapalat" w:cs="Arial Unicode MS"/>
          <w:sz w:val="20"/>
          <w:szCs w:val="20"/>
        </w:rPr>
      </w:pPr>
    </w:p>
    <w:p w14:paraId="3B4233A1" w14:textId="77777777" w:rsidR="00415DF4" w:rsidRPr="007509A6" w:rsidRDefault="00415DF4" w:rsidP="00415DF4">
      <w:pPr>
        <w:spacing w:after="0" w:line="240" w:lineRule="auto"/>
        <w:ind w:left="432" w:hanging="432"/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7509A6">
        <w:rPr>
          <w:rFonts w:ascii="GHEA Grapalat" w:hAnsi="GHEA Grapalat" w:cs="Sylfaen"/>
          <w:sz w:val="20"/>
          <w:szCs w:val="20"/>
        </w:rPr>
        <w:t xml:space="preserve">  </w:t>
      </w:r>
      <w:r w:rsidRPr="007509A6">
        <w:rPr>
          <w:rFonts w:ascii="GHEA Grapalat" w:eastAsia="Arial Unicode MS" w:hAnsi="GHEA Grapalat" w:cs="Arial Unicode MS"/>
          <w:sz w:val="20"/>
          <w:szCs w:val="20"/>
        </w:rPr>
        <w:t xml:space="preserve">_______________________________________________________________ </w:t>
      </w:r>
      <w:r w:rsidRPr="007509A6">
        <w:rPr>
          <w:rFonts w:ascii="GHEA Grapalat" w:eastAsia="Arial Unicode MS" w:hAnsi="GHEA Grapalat" w:cs="Arial Unicode MS"/>
          <w:sz w:val="20"/>
          <w:szCs w:val="20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</w:rPr>
        <w:tab/>
        <w:t xml:space="preserve"> ____________________                              </w:t>
      </w:r>
    </w:p>
    <w:p w14:paraId="75C38E36" w14:textId="77777777" w:rsidR="00415DF4" w:rsidRPr="007509A6" w:rsidRDefault="00415DF4" w:rsidP="00415DF4">
      <w:pPr>
        <w:spacing w:after="0" w:line="240" w:lineRule="auto"/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 w:rsidRPr="007509A6">
        <w:rPr>
          <w:rFonts w:ascii="GHEA Grapalat" w:hAnsi="GHEA Grapalat" w:cs="Sylfaen"/>
          <w:sz w:val="20"/>
          <w:szCs w:val="20"/>
          <w:lang w:val="en-GB"/>
        </w:rPr>
        <w:t>Տ</w:t>
      </w:r>
      <w:r w:rsidRPr="007509A6">
        <w:rPr>
          <w:rFonts w:ascii="GHEA Grapalat" w:hAnsi="GHEA Grapalat" w:cs="Sylfaen"/>
          <w:sz w:val="20"/>
          <w:szCs w:val="20"/>
        </w:rPr>
        <w:t xml:space="preserve">նտեսավարող սուբյեկտի ղեկավարի կամ փոխարինող անձի ազգանունը, անունը, հայրանունը               </w:t>
      </w:r>
      <w:r w:rsidRPr="007509A6">
        <w:rPr>
          <w:rFonts w:ascii="GHEA Grapalat" w:hAnsi="GHEA Grapalat" w:cs="Sylfaen"/>
          <w:sz w:val="20"/>
          <w:szCs w:val="20"/>
        </w:rPr>
        <w:tab/>
      </w:r>
      <w:r w:rsidRPr="007509A6">
        <w:rPr>
          <w:rFonts w:ascii="GHEA Grapalat" w:hAnsi="GHEA Grapalat" w:cs="Sylfaen"/>
          <w:sz w:val="20"/>
          <w:szCs w:val="20"/>
        </w:rPr>
        <w:tab/>
        <w:t xml:space="preserve">   (հեռախոսահամարը)</w:t>
      </w:r>
    </w:p>
    <w:p w14:paraId="6A33AEF1" w14:textId="77777777" w:rsidR="00415DF4" w:rsidRPr="007509A6" w:rsidRDefault="00415DF4" w:rsidP="00415DF4">
      <w:pPr>
        <w:spacing w:after="0" w:line="240" w:lineRule="auto"/>
        <w:ind w:left="432" w:hanging="432"/>
        <w:jc w:val="both"/>
        <w:rPr>
          <w:rFonts w:ascii="GHEA Grapalat" w:hAnsi="GHEA Grapalat" w:cs="Sylfaen"/>
          <w:sz w:val="20"/>
          <w:szCs w:val="20"/>
        </w:rPr>
      </w:pPr>
    </w:p>
    <w:p w14:paraId="5BCB412B" w14:textId="77777777" w:rsidR="00415DF4" w:rsidRPr="007509A6" w:rsidRDefault="00415DF4" w:rsidP="00415DF4">
      <w:pPr>
        <w:spacing w:after="0" w:line="240" w:lineRule="auto"/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7509A6">
        <w:rPr>
          <w:rFonts w:ascii="GHEA Grapalat" w:eastAsia="Arial Unicode MS" w:hAnsi="GHEA Grapalat" w:cs="Arial Unicode MS"/>
          <w:sz w:val="20"/>
          <w:szCs w:val="20"/>
        </w:rPr>
        <w:t>Ստուգման հանձնարարագրի համարը` _______ տրված` ______________________ 20____թ.</w:t>
      </w:r>
    </w:p>
    <w:p w14:paraId="1F9004DC" w14:textId="77777777" w:rsidR="00415DF4" w:rsidRPr="007509A6" w:rsidRDefault="00415DF4" w:rsidP="00415DF4">
      <w:pPr>
        <w:spacing w:after="0" w:line="240" w:lineRule="auto"/>
        <w:jc w:val="both"/>
        <w:rPr>
          <w:rFonts w:ascii="GHEA Grapalat" w:eastAsia="Arial Unicode MS" w:hAnsi="GHEA Grapalat" w:cs="Arial Unicode MS"/>
          <w:sz w:val="20"/>
          <w:szCs w:val="20"/>
        </w:rPr>
      </w:pPr>
    </w:p>
    <w:p w14:paraId="745851C2" w14:textId="7816301C" w:rsidR="00F315A7" w:rsidRPr="00002B77" w:rsidRDefault="00415DF4" w:rsidP="00415DF4">
      <w:pPr>
        <w:spacing w:after="0" w:line="240" w:lineRule="auto"/>
        <w:jc w:val="both"/>
        <w:rPr>
          <w:rFonts w:ascii="GHEA Grapalat" w:hAnsi="GHEA Grapalat" w:cs="Sylfaen"/>
          <w:sz w:val="18"/>
          <w:szCs w:val="18"/>
        </w:rPr>
      </w:pPr>
      <w:r w:rsidRPr="007509A6">
        <w:rPr>
          <w:rFonts w:ascii="GHEA Grapalat" w:eastAsia="Arial Unicode MS" w:hAnsi="GHEA Grapalat" w:cs="Arial Unicode MS"/>
          <w:sz w:val="20"/>
          <w:szCs w:val="20"/>
        </w:rPr>
        <w:t xml:space="preserve">Ստուգման նպատակը, պարզաբանման ենթակա հարցերի համարները` </w:t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 xml:space="preserve"> </w:t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002B77">
        <w:rPr>
          <w:rFonts w:ascii="GHEA Grapalat" w:eastAsia="Arial Unicode MS" w:hAnsi="GHEA Grapalat" w:cs="Arial Unicode MS"/>
          <w:sz w:val="20"/>
          <w:szCs w:val="20"/>
          <w:u w:val="single"/>
        </w:rPr>
        <w:t>_____________________________</w:t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7509A6">
        <w:rPr>
          <w:rFonts w:ascii="GHEA Grapalat" w:eastAsia="Arial Unicode MS" w:hAnsi="GHEA Grapalat" w:cs="Arial Unicode MS"/>
          <w:sz w:val="20"/>
          <w:szCs w:val="20"/>
          <w:u w:val="single"/>
        </w:rPr>
        <w:tab/>
        <w:t xml:space="preserve">  </w:t>
      </w:r>
      <w:r w:rsidR="00F315A7" w:rsidRPr="00002B77">
        <w:rPr>
          <w:rFonts w:ascii="GHEA Grapalat" w:hAnsi="GHEA Grapalat" w:cs="Sylfaen"/>
          <w:sz w:val="18"/>
          <w:szCs w:val="18"/>
        </w:rPr>
        <w:t xml:space="preserve">                              </w:t>
      </w:r>
    </w:p>
    <w:p w14:paraId="46FC9FC4" w14:textId="08BA7A77" w:rsidR="009F4E85" w:rsidRPr="007509A6" w:rsidRDefault="009F4E85" w:rsidP="00415DF4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en-US"/>
        </w:rPr>
      </w:pPr>
      <w:r w:rsidRPr="007509A6">
        <w:rPr>
          <w:rFonts w:ascii="GHEA Grapalat" w:hAnsi="GHEA Grapalat" w:cs="Sylfaen"/>
          <w:sz w:val="24"/>
          <w:szCs w:val="24"/>
          <w:lang w:val="en-US"/>
        </w:rPr>
        <w:lastRenderedPageBreak/>
        <w:t>Տեղեկատվական հարցեր</w:t>
      </w:r>
    </w:p>
    <w:p w14:paraId="74F8DAB4" w14:textId="77777777" w:rsidR="00415DF4" w:rsidRPr="007509A6" w:rsidRDefault="00415DF4" w:rsidP="00415DF4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9238"/>
        <w:gridCol w:w="5042"/>
      </w:tblGrid>
      <w:tr w:rsidR="00415DF4" w:rsidRPr="007509A6" w14:paraId="5E59A72B" w14:textId="77777777" w:rsidTr="00415DF4">
        <w:tc>
          <w:tcPr>
            <w:tcW w:w="846" w:type="dxa"/>
          </w:tcPr>
          <w:p w14:paraId="55ABE2BE" w14:textId="04CF35F4" w:rsidR="00415DF4" w:rsidRPr="007509A6" w:rsidRDefault="00415DF4" w:rsidP="00415DF4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509A6">
              <w:rPr>
                <w:rFonts w:ascii="GHEA Grapalat" w:hAnsi="GHEA Grapalat"/>
                <w:sz w:val="24"/>
                <w:szCs w:val="24"/>
              </w:rPr>
              <w:t>N/ N</w:t>
            </w:r>
          </w:p>
        </w:tc>
        <w:tc>
          <w:tcPr>
            <w:tcW w:w="9238" w:type="dxa"/>
          </w:tcPr>
          <w:p w14:paraId="3E268451" w14:textId="1748486D" w:rsidR="00415DF4" w:rsidRPr="007509A6" w:rsidRDefault="00415DF4" w:rsidP="00415DF4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509A6">
              <w:rPr>
                <w:rFonts w:ascii="GHEA Grapalat" w:hAnsi="GHEA Grapalat"/>
                <w:sz w:val="24"/>
                <w:szCs w:val="24"/>
              </w:rPr>
              <w:t>Հարց</w:t>
            </w:r>
          </w:p>
        </w:tc>
        <w:tc>
          <w:tcPr>
            <w:tcW w:w="5042" w:type="dxa"/>
          </w:tcPr>
          <w:p w14:paraId="66AEE37A" w14:textId="24C5AA71" w:rsidR="00415DF4" w:rsidRPr="007509A6" w:rsidRDefault="00415DF4" w:rsidP="00415DF4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509A6">
              <w:rPr>
                <w:rFonts w:ascii="GHEA Grapalat" w:hAnsi="GHEA Grapalat"/>
                <w:sz w:val="24"/>
                <w:szCs w:val="24"/>
              </w:rPr>
              <w:t>Պատասխան</w:t>
            </w:r>
          </w:p>
        </w:tc>
      </w:tr>
      <w:tr w:rsidR="00415DF4" w:rsidRPr="00B705A8" w14:paraId="1F91ED3B" w14:textId="77777777" w:rsidTr="00415DF4">
        <w:trPr>
          <w:trHeight w:val="831"/>
        </w:trPr>
        <w:tc>
          <w:tcPr>
            <w:tcW w:w="846" w:type="dxa"/>
          </w:tcPr>
          <w:p w14:paraId="5218B525" w14:textId="1A24DA7C" w:rsidR="00415DF4" w:rsidRPr="007509A6" w:rsidRDefault="00415DF4" w:rsidP="00415DF4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>1.</w:t>
            </w:r>
          </w:p>
        </w:tc>
        <w:tc>
          <w:tcPr>
            <w:tcW w:w="9238" w:type="dxa"/>
          </w:tcPr>
          <w:p w14:paraId="18EA3AF7" w14:textId="12DE9965" w:rsidR="00415DF4" w:rsidRPr="00002B77" w:rsidRDefault="00415DF4" w:rsidP="00415DF4">
            <w:pPr>
              <w:spacing w:after="0" w:line="240" w:lineRule="auto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509A6">
              <w:rPr>
                <w:rFonts w:ascii="GHEA Grapalat" w:hAnsi="GHEA Grapalat" w:cs="Sylfaen"/>
                <w:sz w:val="24"/>
                <w:szCs w:val="24"/>
              </w:rPr>
              <w:t>Իրավաբանական</w:t>
            </w:r>
            <w:r w:rsidRPr="007509A6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անձի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գտնվելու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վայրը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(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փոստային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հասցեն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),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անհատ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ձեռնարկատիրոջ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բնակության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վայրը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042" w:type="dxa"/>
          </w:tcPr>
          <w:p w14:paraId="6CE4C622" w14:textId="77777777" w:rsidR="00415DF4" w:rsidRPr="007509A6" w:rsidRDefault="00415DF4" w:rsidP="00415DF4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</w:p>
        </w:tc>
      </w:tr>
      <w:tr w:rsidR="00415DF4" w:rsidRPr="00B705A8" w14:paraId="1D372A2D" w14:textId="77777777" w:rsidTr="00415DF4">
        <w:trPr>
          <w:trHeight w:val="830"/>
        </w:trPr>
        <w:tc>
          <w:tcPr>
            <w:tcW w:w="846" w:type="dxa"/>
          </w:tcPr>
          <w:p w14:paraId="306F1362" w14:textId="519B43B5" w:rsidR="00415DF4" w:rsidRPr="007509A6" w:rsidRDefault="00415DF4" w:rsidP="00415DF4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509A6">
              <w:rPr>
                <w:rFonts w:ascii="GHEA Grapalat" w:hAnsi="GHEA Grapalat"/>
                <w:sz w:val="24"/>
                <w:szCs w:val="24"/>
              </w:rPr>
              <w:t>2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</w:p>
        </w:tc>
        <w:tc>
          <w:tcPr>
            <w:tcW w:w="9238" w:type="dxa"/>
          </w:tcPr>
          <w:p w14:paraId="30476C9F" w14:textId="4C8168F2" w:rsidR="00415DF4" w:rsidRPr="007509A6" w:rsidRDefault="00415DF4" w:rsidP="00415DF4">
            <w:pPr>
              <w:spacing w:after="0" w:line="240" w:lineRule="auto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509A6">
              <w:rPr>
                <w:rFonts w:ascii="GHEA Grapalat" w:hAnsi="GHEA Grapalat" w:cs="Sylfaen"/>
                <w:sz w:val="24"/>
                <w:szCs w:val="24"/>
              </w:rPr>
              <w:t>Տնտեսավարող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սուբյեկտի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գործունեության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իրականացման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վայրը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և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կոնտակտային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տվյալները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(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հեռախոսահամարը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և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կապի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այլ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միջոցներ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>)</w:t>
            </w:r>
          </w:p>
        </w:tc>
        <w:tc>
          <w:tcPr>
            <w:tcW w:w="5042" w:type="dxa"/>
          </w:tcPr>
          <w:p w14:paraId="3F1ED752" w14:textId="77777777" w:rsidR="00415DF4" w:rsidRPr="007509A6" w:rsidRDefault="00415DF4" w:rsidP="00415DF4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</w:p>
        </w:tc>
      </w:tr>
      <w:tr w:rsidR="00415DF4" w:rsidRPr="00B705A8" w14:paraId="5FBB8B67" w14:textId="77777777" w:rsidTr="00415DF4">
        <w:trPr>
          <w:trHeight w:val="841"/>
        </w:trPr>
        <w:tc>
          <w:tcPr>
            <w:tcW w:w="846" w:type="dxa"/>
          </w:tcPr>
          <w:p w14:paraId="6859BB77" w14:textId="1BA3DEDD" w:rsidR="00415DF4" w:rsidRPr="007509A6" w:rsidRDefault="00415DF4" w:rsidP="00415DF4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509A6">
              <w:rPr>
                <w:rFonts w:ascii="GHEA Grapalat" w:hAnsi="GHEA Grapalat"/>
                <w:sz w:val="24"/>
                <w:szCs w:val="24"/>
              </w:rPr>
              <w:t>3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</w:p>
        </w:tc>
        <w:tc>
          <w:tcPr>
            <w:tcW w:w="9238" w:type="dxa"/>
          </w:tcPr>
          <w:p w14:paraId="5579AA22" w14:textId="78A97AAE" w:rsidR="00415DF4" w:rsidRPr="007509A6" w:rsidRDefault="00415DF4" w:rsidP="00415DF4">
            <w:pPr>
              <w:spacing w:after="0" w:line="240" w:lineRule="auto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509A6">
              <w:rPr>
                <w:rFonts w:ascii="GHEA Grapalat" w:hAnsi="GHEA Grapalat" w:cs="Sylfaen"/>
                <w:sz w:val="24"/>
                <w:szCs w:val="24"/>
              </w:rPr>
              <w:t>Տնտեսավարող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սուբյեկտների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կողմից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գործունեությունն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սկսելու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տարեթիվը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,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ամիսը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,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ամսաթիվը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042" w:type="dxa"/>
          </w:tcPr>
          <w:p w14:paraId="3780B564" w14:textId="77777777" w:rsidR="00415DF4" w:rsidRPr="007509A6" w:rsidRDefault="00415DF4" w:rsidP="00415DF4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</w:p>
        </w:tc>
      </w:tr>
      <w:tr w:rsidR="00415DF4" w:rsidRPr="00B705A8" w14:paraId="3488F0F2" w14:textId="77777777" w:rsidTr="00415DF4">
        <w:trPr>
          <w:trHeight w:val="1279"/>
        </w:trPr>
        <w:tc>
          <w:tcPr>
            <w:tcW w:w="846" w:type="dxa"/>
          </w:tcPr>
          <w:p w14:paraId="38DFD299" w14:textId="18D46078" w:rsidR="00415DF4" w:rsidRPr="007509A6" w:rsidRDefault="00415DF4" w:rsidP="00415DF4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509A6">
              <w:rPr>
                <w:rFonts w:ascii="GHEA Grapalat" w:hAnsi="GHEA Grapalat"/>
                <w:sz w:val="24"/>
                <w:szCs w:val="24"/>
              </w:rPr>
              <w:t>4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</w:p>
        </w:tc>
        <w:tc>
          <w:tcPr>
            <w:tcW w:w="9238" w:type="dxa"/>
          </w:tcPr>
          <w:p w14:paraId="7D9F0BCC" w14:textId="2685ADCB" w:rsidR="00415DF4" w:rsidRPr="007509A6" w:rsidRDefault="00415DF4" w:rsidP="00415DF4">
            <w:pPr>
              <w:spacing w:after="0" w:line="240" w:lineRule="auto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509A6">
              <w:rPr>
                <w:rFonts w:ascii="GHEA Grapalat" w:hAnsi="GHEA Grapalat" w:cs="Sylfaen"/>
                <w:sz w:val="24"/>
                <w:szCs w:val="24"/>
              </w:rPr>
              <w:t>Տնտեսավարող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սուբյեկտի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կազմում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գործող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բոլոր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առանձնացված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ստորաբաժանումների</w:t>
            </w:r>
            <w:r w:rsidRPr="007509A6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անվանումները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և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գտնվելու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վայրը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(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փոստային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հասցեն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),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այդ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թվում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`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հեռախոսահամարը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և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այլ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կապի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միջոց</w:t>
            </w: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ներ</w:t>
            </w:r>
          </w:p>
        </w:tc>
        <w:tc>
          <w:tcPr>
            <w:tcW w:w="5042" w:type="dxa"/>
          </w:tcPr>
          <w:p w14:paraId="5994979B" w14:textId="77777777" w:rsidR="00415DF4" w:rsidRPr="007509A6" w:rsidRDefault="00415DF4" w:rsidP="00415DF4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</w:p>
        </w:tc>
      </w:tr>
      <w:tr w:rsidR="00415DF4" w:rsidRPr="007509A6" w14:paraId="432C0794" w14:textId="77777777" w:rsidTr="00415DF4">
        <w:trPr>
          <w:trHeight w:val="560"/>
        </w:trPr>
        <w:tc>
          <w:tcPr>
            <w:tcW w:w="846" w:type="dxa"/>
          </w:tcPr>
          <w:p w14:paraId="04905360" w14:textId="7169022F" w:rsidR="00415DF4" w:rsidRPr="007509A6" w:rsidRDefault="00415DF4" w:rsidP="00415DF4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509A6">
              <w:rPr>
                <w:rFonts w:ascii="GHEA Grapalat" w:hAnsi="GHEA Grapalat"/>
                <w:sz w:val="24"/>
                <w:szCs w:val="24"/>
              </w:rPr>
              <w:t>5.</w:t>
            </w:r>
          </w:p>
        </w:tc>
        <w:tc>
          <w:tcPr>
            <w:tcW w:w="9238" w:type="dxa"/>
          </w:tcPr>
          <w:p w14:paraId="2FDB4D16" w14:textId="7A9D8A28" w:rsidR="00415DF4" w:rsidRPr="007509A6" w:rsidRDefault="00415DF4" w:rsidP="00415DF4">
            <w:pPr>
              <w:spacing w:after="0" w:line="240" w:lineRule="auto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509A6">
              <w:rPr>
                <w:rFonts w:ascii="GHEA Grapalat" w:hAnsi="GHEA Grapalat" w:cs="Sylfaen"/>
                <w:sz w:val="24"/>
                <w:szCs w:val="24"/>
              </w:rPr>
              <w:t>Լիցենզիայի առկայությունը</w:t>
            </w:r>
          </w:p>
        </w:tc>
        <w:tc>
          <w:tcPr>
            <w:tcW w:w="5042" w:type="dxa"/>
          </w:tcPr>
          <w:p w14:paraId="0B291C36" w14:textId="77777777" w:rsidR="00415DF4" w:rsidRPr="007509A6" w:rsidRDefault="00415DF4" w:rsidP="00415DF4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</w:p>
        </w:tc>
      </w:tr>
      <w:tr w:rsidR="00415DF4" w:rsidRPr="00B705A8" w14:paraId="08DCC679" w14:textId="77777777" w:rsidTr="00415DF4">
        <w:trPr>
          <w:trHeight w:val="1263"/>
        </w:trPr>
        <w:tc>
          <w:tcPr>
            <w:tcW w:w="846" w:type="dxa"/>
          </w:tcPr>
          <w:p w14:paraId="0B2B88F1" w14:textId="4E5C3259" w:rsidR="00415DF4" w:rsidRPr="007509A6" w:rsidRDefault="00415DF4" w:rsidP="00415DF4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509A6">
              <w:rPr>
                <w:rFonts w:ascii="GHEA Grapalat" w:hAnsi="GHEA Grapalat"/>
                <w:sz w:val="24"/>
                <w:szCs w:val="24"/>
              </w:rPr>
              <w:t>6.</w:t>
            </w:r>
          </w:p>
        </w:tc>
        <w:tc>
          <w:tcPr>
            <w:tcW w:w="9238" w:type="dxa"/>
          </w:tcPr>
          <w:p w14:paraId="203146AA" w14:textId="42047046" w:rsidR="00415DF4" w:rsidRPr="007509A6" w:rsidRDefault="00415DF4" w:rsidP="00415DF4">
            <w:pPr>
              <w:spacing w:after="0" w:line="240" w:lineRule="auto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509A6">
              <w:rPr>
                <w:rFonts w:ascii="GHEA Grapalat" w:hAnsi="GHEA Grapalat" w:cs="Sylfaen"/>
                <w:sz w:val="24"/>
                <w:szCs w:val="24"/>
              </w:rPr>
              <w:t>Ստոմատոլոգիական</w:t>
            </w:r>
            <w:r w:rsidRPr="00002B77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բժշկական</w:t>
            </w:r>
            <w:r w:rsidRPr="00002B77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օգնություն</w:t>
            </w:r>
            <w:r w:rsidRPr="00002B77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և</w:t>
            </w:r>
            <w:r w:rsidRPr="00002B77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սպասարկում</w:t>
            </w:r>
            <w:r w:rsidRPr="00002B77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իրականացնող</w:t>
            </w:r>
            <w:r w:rsidRPr="00002B77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հաստատության</w:t>
            </w:r>
            <w:r w:rsidRPr="00002B77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տեսակը՝</w:t>
            </w:r>
            <w:r w:rsidRPr="00002B77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ստոմատոլոգիական</w:t>
            </w:r>
            <w:r w:rsidRPr="00002B77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կենտրոն</w:t>
            </w:r>
            <w:r w:rsidRPr="00002B77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,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պոլիկլինիկա</w:t>
            </w:r>
            <w:r w:rsidRPr="00002B77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, </w:t>
            </w:r>
            <w:r w:rsidRPr="007509A6">
              <w:rPr>
                <w:rFonts w:ascii="GHEA Grapalat" w:hAnsi="GHEA Grapalat" w:cs="Sylfaen"/>
                <w:sz w:val="24"/>
                <w:szCs w:val="24"/>
              </w:rPr>
              <w:t>կաբինետ</w:t>
            </w:r>
          </w:p>
        </w:tc>
        <w:tc>
          <w:tcPr>
            <w:tcW w:w="5042" w:type="dxa"/>
          </w:tcPr>
          <w:p w14:paraId="1D70BBAE" w14:textId="77777777" w:rsidR="00415DF4" w:rsidRPr="007509A6" w:rsidRDefault="00415DF4" w:rsidP="00415DF4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</w:p>
        </w:tc>
      </w:tr>
      <w:tr w:rsidR="00415DF4" w:rsidRPr="007509A6" w14:paraId="045AE60B" w14:textId="77777777" w:rsidTr="00415DF4">
        <w:trPr>
          <w:trHeight w:val="558"/>
        </w:trPr>
        <w:tc>
          <w:tcPr>
            <w:tcW w:w="846" w:type="dxa"/>
          </w:tcPr>
          <w:p w14:paraId="18B6D5A5" w14:textId="2005AD30" w:rsidR="00415DF4" w:rsidRPr="007509A6" w:rsidRDefault="00415DF4" w:rsidP="00415DF4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509A6">
              <w:rPr>
                <w:rFonts w:ascii="GHEA Grapalat" w:hAnsi="GHEA Grapalat" w:cs="Sylfaen"/>
                <w:sz w:val="24"/>
                <w:szCs w:val="24"/>
                <w:lang w:val="en-US"/>
              </w:rPr>
              <w:t>7.</w:t>
            </w:r>
          </w:p>
        </w:tc>
        <w:tc>
          <w:tcPr>
            <w:tcW w:w="9238" w:type="dxa"/>
          </w:tcPr>
          <w:p w14:paraId="392ECB92" w14:textId="54F3F7A4" w:rsidR="00415DF4" w:rsidRPr="007509A6" w:rsidRDefault="00415DF4" w:rsidP="00415DF4">
            <w:pPr>
              <w:spacing w:after="0" w:line="240" w:lineRule="auto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>Տարեկան հաճախումների մոտավոր թիվը</w:t>
            </w:r>
          </w:p>
        </w:tc>
        <w:tc>
          <w:tcPr>
            <w:tcW w:w="5042" w:type="dxa"/>
          </w:tcPr>
          <w:p w14:paraId="53447575" w14:textId="77777777" w:rsidR="00415DF4" w:rsidRPr="007509A6" w:rsidRDefault="00415DF4" w:rsidP="00415DF4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</w:p>
        </w:tc>
      </w:tr>
      <w:tr w:rsidR="00415DF4" w:rsidRPr="007509A6" w14:paraId="059E9AD4" w14:textId="77777777" w:rsidTr="00415DF4">
        <w:trPr>
          <w:trHeight w:val="552"/>
        </w:trPr>
        <w:tc>
          <w:tcPr>
            <w:tcW w:w="846" w:type="dxa"/>
          </w:tcPr>
          <w:p w14:paraId="2E37F3FC" w14:textId="094E9F9A" w:rsidR="00415DF4" w:rsidRPr="007509A6" w:rsidRDefault="00415DF4" w:rsidP="00415DF4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509A6">
              <w:rPr>
                <w:rFonts w:ascii="GHEA Grapalat" w:hAnsi="GHEA Grapalat" w:cs="Sylfaen"/>
                <w:sz w:val="24"/>
                <w:szCs w:val="24"/>
                <w:lang w:val="en-US"/>
              </w:rPr>
              <w:t>8.</w:t>
            </w:r>
          </w:p>
        </w:tc>
        <w:tc>
          <w:tcPr>
            <w:tcW w:w="9238" w:type="dxa"/>
          </w:tcPr>
          <w:p w14:paraId="3397E908" w14:textId="2E702E7D" w:rsidR="00415DF4" w:rsidRPr="007509A6" w:rsidRDefault="00415DF4" w:rsidP="00415DF4">
            <w:pPr>
              <w:spacing w:after="0" w:line="240" w:lineRule="auto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>Մատուցվող ծառայությունների տեսակները</w:t>
            </w:r>
          </w:p>
        </w:tc>
        <w:tc>
          <w:tcPr>
            <w:tcW w:w="5042" w:type="dxa"/>
          </w:tcPr>
          <w:p w14:paraId="65D3B39E" w14:textId="77777777" w:rsidR="00415DF4" w:rsidRPr="007509A6" w:rsidRDefault="00415DF4" w:rsidP="00415DF4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</w:p>
        </w:tc>
      </w:tr>
      <w:tr w:rsidR="00415DF4" w:rsidRPr="007509A6" w14:paraId="57623CB3" w14:textId="77777777" w:rsidTr="00415DF4">
        <w:trPr>
          <w:trHeight w:val="688"/>
        </w:trPr>
        <w:tc>
          <w:tcPr>
            <w:tcW w:w="846" w:type="dxa"/>
          </w:tcPr>
          <w:p w14:paraId="1A931675" w14:textId="7AC2B673" w:rsidR="00415DF4" w:rsidRPr="007509A6" w:rsidRDefault="00415DF4" w:rsidP="00415DF4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509A6">
              <w:rPr>
                <w:rFonts w:ascii="GHEA Grapalat" w:hAnsi="GHEA Grapalat" w:cs="Sylfaen"/>
                <w:sz w:val="24"/>
                <w:szCs w:val="24"/>
                <w:lang w:val="en-US"/>
              </w:rPr>
              <w:t>9.</w:t>
            </w:r>
          </w:p>
        </w:tc>
        <w:tc>
          <w:tcPr>
            <w:tcW w:w="9238" w:type="dxa"/>
          </w:tcPr>
          <w:p w14:paraId="17D13D94" w14:textId="20B43812" w:rsidR="00415DF4" w:rsidRPr="007509A6" w:rsidRDefault="00415DF4" w:rsidP="00415DF4">
            <w:pPr>
              <w:spacing w:after="0" w:line="240" w:lineRule="auto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509A6">
              <w:rPr>
                <w:rFonts w:ascii="GHEA Grapalat" w:hAnsi="GHEA Grapalat"/>
                <w:sz w:val="24"/>
                <w:szCs w:val="24"/>
                <w:lang w:val="en-US"/>
              </w:rPr>
              <w:t>Ռենտգենաբանական ծառայության առկայությունը</w:t>
            </w:r>
          </w:p>
        </w:tc>
        <w:tc>
          <w:tcPr>
            <w:tcW w:w="5042" w:type="dxa"/>
          </w:tcPr>
          <w:p w14:paraId="51341DA6" w14:textId="77777777" w:rsidR="00415DF4" w:rsidRPr="007509A6" w:rsidRDefault="00415DF4" w:rsidP="00415DF4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</w:p>
        </w:tc>
      </w:tr>
    </w:tbl>
    <w:p w14:paraId="4845AE14" w14:textId="77777777" w:rsidR="00415DF4" w:rsidRPr="007509A6" w:rsidRDefault="00415DF4" w:rsidP="00415DF4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en-US"/>
        </w:rPr>
      </w:pPr>
    </w:p>
    <w:p w14:paraId="6A25A95F" w14:textId="77777777" w:rsidR="002B4458" w:rsidRPr="007509A6" w:rsidRDefault="002B4458" w:rsidP="005212E2">
      <w:pPr>
        <w:spacing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41DF88FD" w14:textId="77777777" w:rsidR="00DC19B2" w:rsidRPr="007509A6" w:rsidRDefault="00DC19B2" w:rsidP="00DC19B2">
      <w:pPr>
        <w:spacing w:after="0" w:line="240" w:lineRule="auto"/>
        <w:jc w:val="center"/>
        <w:rPr>
          <w:rFonts w:ascii="GHEA Grapalat" w:hAnsi="GHEA Grapalat" w:cs="GHEA Grapalat"/>
          <w:sz w:val="18"/>
          <w:szCs w:val="18"/>
          <w:lang w:val="af-ZA"/>
        </w:rPr>
      </w:pPr>
    </w:p>
    <w:p w14:paraId="379725D5" w14:textId="77777777" w:rsidR="00DC19B2" w:rsidRPr="007509A6" w:rsidRDefault="00DC19B2" w:rsidP="00DC19B2">
      <w:pPr>
        <w:spacing w:after="0" w:line="240" w:lineRule="auto"/>
        <w:jc w:val="center"/>
        <w:rPr>
          <w:rFonts w:ascii="GHEA Grapalat" w:hAnsi="GHEA Grapalat" w:cs="GHEA Grapalat"/>
          <w:sz w:val="18"/>
          <w:szCs w:val="18"/>
          <w:lang w:val="af-ZA"/>
        </w:rPr>
      </w:pPr>
    </w:p>
    <w:p w14:paraId="3C9320A4" w14:textId="77777777" w:rsidR="00DC19B2" w:rsidRPr="007509A6" w:rsidRDefault="00DC19B2" w:rsidP="00DC19B2">
      <w:pPr>
        <w:spacing w:after="0" w:line="240" w:lineRule="auto"/>
        <w:jc w:val="center"/>
        <w:rPr>
          <w:rFonts w:ascii="GHEA Grapalat" w:hAnsi="GHEA Grapalat" w:cs="GHEA Grapalat"/>
          <w:sz w:val="18"/>
          <w:szCs w:val="18"/>
          <w:lang w:val="af-ZA"/>
        </w:rPr>
      </w:pPr>
    </w:p>
    <w:p w14:paraId="7357F942" w14:textId="77777777" w:rsidR="00DC19B2" w:rsidRPr="007509A6" w:rsidRDefault="00DC19B2" w:rsidP="005212E2">
      <w:pPr>
        <w:spacing w:after="0" w:line="240" w:lineRule="auto"/>
        <w:jc w:val="both"/>
        <w:rPr>
          <w:rFonts w:ascii="GHEA Grapalat" w:hAnsi="GHEA Grapalat" w:cs="GHEA Grapalat"/>
          <w:sz w:val="18"/>
          <w:szCs w:val="18"/>
          <w:u w:val="single"/>
          <w:lang w:val="af-ZA"/>
        </w:rPr>
        <w:sectPr w:rsidR="00DC19B2" w:rsidRPr="007509A6" w:rsidSect="00415DF4">
          <w:footerReference w:type="default" r:id="rId8"/>
          <w:pgSz w:w="16838" w:h="11906" w:orient="landscape"/>
          <w:pgMar w:top="568" w:right="851" w:bottom="568" w:left="851" w:header="709" w:footer="709" w:gutter="0"/>
          <w:cols w:space="708"/>
          <w:docGrid w:linePitch="360"/>
        </w:sectPr>
      </w:pPr>
    </w:p>
    <w:tbl>
      <w:tblPr>
        <w:tblStyle w:val="TableGrid"/>
        <w:tblpPr w:leftFromText="180" w:rightFromText="180" w:vertAnchor="page" w:horzAnchor="margin" w:tblpX="-176" w:tblpY="729"/>
        <w:tblW w:w="15451" w:type="dxa"/>
        <w:tblLayout w:type="fixed"/>
        <w:tblLook w:val="04A0" w:firstRow="1" w:lastRow="0" w:firstColumn="1" w:lastColumn="0" w:noHBand="0" w:noVBand="1"/>
      </w:tblPr>
      <w:tblGrid>
        <w:gridCol w:w="846"/>
        <w:gridCol w:w="4258"/>
        <w:gridCol w:w="3543"/>
        <w:gridCol w:w="709"/>
        <w:gridCol w:w="567"/>
        <w:gridCol w:w="850"/>
        <w:gridCol w:w="846"/>
        <w:gridCol w:w="2126"/>
        <w:gridCol w:w="1706"/>
      </w:tblGrid>
      <w:tr w:rsidR="009749F8" w:rsidRPr="007509A6" w14:paraId="4A6E0750" w14:textId="77777777" w:rsidTr="009749F8">
        <w:tc>
          <w:tcPr>
            <w:tcW w:w="1545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A0915E" w14:textId="77777777" w:rsidR="009749F8" w:rsidRPr="009749F8" w:rsidRDefault="009749F8" w:rsidP="009749F8">
            <w:pPr>
              <w:spacing w:after="120" w:line="240" w:lineRule="auto"/>
              <w:jc w:val="center"/>
              <w:rPr>
                <w:rFonts w:ascii="GHEA Grapalat" w:hAnsi="GHEA Grapalat"/>
                <w:b/>
                <w:lang w:val="en-US" w:eastAsia="en-US"/>
              </w:rPr>
            </w:pPr>
            <w:r w:rsidRPr="009749F8">
              <w:rPr>
                <w:rFonts w:ascii="GHEA Grapalat" w:hAnsi="GHEA Grapalat"/>
                <w:b/>
                <w:lang w:val="en-US" w:eastAsia="en-US"/>
              </w:rPr>
              <w:lastRenderedPageBreak/>
              <w:t>ՀԱՐՑԱՇԱՐ</w:t>
            </w:r>
          </w:p>
          <w:p w14:paraId="3097CBB1" w14:textId="41F56A43" w:rsidR="009749F8" w:rsidRPr="007509A6" w:rsidRDefault="009749F8" w:rsidP="009749F8">
            <w:pPr>
              <w:spacing w:after="120" w:line="240" w:lineRule="auto"/>
              <w:jc w:val="center"/>
              <w:rPr>
                <w:rFonts w:ascii="GHEA Grapalat" w:hAnsi="GHEA Grapalat"/>
                <w:b/>
                <w:lang w:val="en-US" w:eastAsia="en-US"/>
              </w:rPr>
            </w:pPr>
            <w:r w:rsidRPr="009749F8">
              <w:rPr>
                <w:rFonts w:ascii="GHEA Grapalat" w:hAnsi="GHEA Grapalat"/>
                <w:b/>
                <w:lang w:val="en-US" w:eastAsia="en-US"/>
              </w:rPr>
              <w:t>Առողջապահության և աշխատանքի ն տեսչական մարմնի կողմից ստոմատոլոգիական կազմակերպություններում հիգիենիկ և հակահամաճարակյին նորմերի պահանջների կատարման նկատմամբ իրականացվող ստուգումների</w:t>
            </w:r>
          </w:p>
        </w:tc>
      </w:tr>
      <w:tr w:rsidR="00AB6743" w:rsidRPr="007509A6" w14:paraId="0123EF7B" w14:textId="77777777" w:rsidTr="00A47C55">
        <w:tc>
          <w:tcPr>
            <w:tcW w:w="846" w:type="dxa"/>
            <w:tcBorders>
              <w:top w:val="single" w:sz="4" w:space="0" w:color="auto"/>
            </w:tcBorders>
          </w:tcPr>
          <w:p w14:paraId="1AC16BB0" w14:textId="77777777" w:rsidR="00AB6743" w:rsidRPr="007509A6" w:rsidRDefault="00AB6743" w:rsidP="007509A6">
            <w:pPr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GHEA Grapalat" w:hAnsi="GHEA Grapalat"/>
                <w:b/>
              </w:rPr>
            </w:pPr>
            <w:r w:rsidRPr="007509A6">
              <w:rPr>
                <w:rFonts w:ascii="GHEA Grapalat" w:hAnsi="GHEA Grapalat"/>
                <w:b/>
                <w:lang w:val="en-US"/>
              </w:rPr>
              <w:t>հ</w:t>
            </w:r>
            <w:r w:rsidR="00C36D55" w:rsidRPr="007509A6">
              <w:rPr>
                <w:rFonts w:ascii="GHEA Grapalat" w:hAnsi="GHEA Grapalat"/>
                <w:b/>
                <w:lang w:val="en-US"/>
              </w:rPr>
              <w:t>/</w:t>
            </w:r>
            <w:r w:rsidRPr="007509A6">
              <w:rPr>
                <w:rFonts w:ascii="GHEA Grapalat" w:hAnsi="GHEA Grapalat"/>
                <w:b/>
              </w:rPr>
              <w:t>հ</w:t>
            </w:r>
          </w:p>
        </w:tc>
        <w:tc>
          <w:tcPr>
            <w:tcW w:w="4258" w:type="dxa"/>
            <w:tcBorders>
              <w:top w:val="single" w:sz="4" w:space="0" w:color="auto"/>
            </w:tcBorders>
          </w:tcPr>
          <w:p w14:paraId="68C01562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b/>
                <w:lang w:val="en-US" w:eastAsia="en-US"/>
              </w:rPr>
            </w:pPr>
            <w:r w:rsidRPr="007509A6">
              <w:rPr>
                <w:rFonts w:ascii="GHEA Grapalat" w:hAnsi="GHEA Grapalat"/>
                <w:b/>
                <w:lang w:val="en-US" w:eastAsia="en-US"/>
              </w:rPr>
              <w:t>Հարցեր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47B41575" w14:textId="17ED2FB3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b/>
                <w:lang w:val="en-US" w:eastAsia="en-US"/>
              </w:rPr>
            </w:pPr>
            <w:r w:rsidRPr="007509A6">
              <w:rPr>
                <w:rFonts w:ascii="GHEA Grapalat" w:hAnsi="GHEA Grapalat"/>
                <w:b/>
                <w:lang w:val="en-US" w:eastAsia="en-US"/>
              </w:rPr>
              <w:t>Հղում նորմատիվ իրավական ակտին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4D3FEC6" w14:textId="014BB36F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b/>
                <w:lang w:val="en-US" w:eastAsia="en-US"/>
              </w:rPr>
            </w:pPr>
            <w:r w:rsidRPr="007509A6">
              <w:rPr>
                <w:rFonts w:ascii="GHEA Grapalat" w:hAnsi="GHEA Grapalat"/>
                <w:b/>
                <w:lang w:val="en-US" w:eastAsia="en-US"/>
              </w:rPr>
              <w:t>Այո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B38B4DE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b/>
                <w:lang w:val="en-US" w:eastAsia="en-US"/>
              </w:rPr>
            </w:pPr>
            <w:r w:rsidRPr="007509A6">
              <w:rPr>
                <w:rFonts w:ascii="GHEA Grapalat" w:hAnsi="GHEA Grapalat"/>
                <w:b/>
                <w:lang w:val="en-US" w:eastAsia="en-US"/>
              </w:rPr>
              <w:t>Ոչ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30FF2D6" w14:textId="02A0716C" w:rsidR="00AB6743" w:rsidRPr="007509A6" w:rsidRDefault="00C63320" w:rsidP="007509A6">
            <w:pPr>
              <w:spacing w:after="120" w:line="240" w:lineRule="auto"/>
              <w:jc w:val="center"/>
              <w:rPr>
                <w:rFonts w:ascii="GHEA Grapalat" w:hAnsi="GHEA Grapalat"/>
                <w:b/>
                <w:lang w:val="en-US" w:eastAsia="en-US"/>
              </w:rPr>
            </w:pPr>
            <w:r>
              <w:rPr>
                <w:rFonts w:ascii="GHEA Grapalat" w:hAnsi="GHEA Grapalat"/>
                <w:b/>
                <w:lang w:val="en-US" w:eastAsia="en-US"/>
              </w:rPr>
              <w:t>Չ/</w:t>
            </w:r>
            <w:r w:rsidR="00AB6743" w:rsidRPr="007509A6">
              <w:rPr>
                <w:rFonts w:ascii="GHEA Grapalat" w:hAnsi="GHEA Grapalat"/>
                <w:b/>
                <w:lang w:val="en-US" w:eastAsia="en-US"/>
              </w:rPr>
              <w:t>Պ</w:t>
            </w:r>
          </w:p>
        </w:tc>
        <w:tc>
          <w:tcPr>
            <w:tcW w:w="846" w:type="dxa"/>
            <w:tcBorders>
              <w:top w:val="single" w:sz="4" w:space="0" w:color="auto"/>
            </w:tcBorders>
          </w:tcPr>
          <w:p w14:paraId="21461E23" w14:textId="77777777" w:rsidR="00AB6743" w:rsidRPr="007509A6" w:rsidRDefault="00AB6743" w:rsidP="007509A6">
            <w:pPr>
              <w:spacing w:line="240" w:lineRule="auto"/>
              <w:jc w:val="center"/>
              <w:rPr>
                <w:rFonts w:ascii="GHEA Grapalat" w:hAnsi="GHEA Grapalat"/>
                <w:b/>
              </w:rPr>
            </w:pPr>
            <w:r w:rsidRPr="007509A6">
              <w:rPr>
                <w:rFonts w:ascii="GHEA Grapalat" w:hAnsi="GHEA Grapalat"/>
                <w:b/>
                <w:lang w:val="en-US" w:eastAsia="en-US"/>
              </w:rPr>
              <w:t>Կշիռ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9FEF68A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b/>
                <w:lang w:val="en-US" w:eastAsia="en-US"/>
              </w:rPr>
            </w:pPr>
            <w:r w:rsidRPr="007509A6">
              <w:rPr>
                <w:rFonts w:ascii="GHEA Grapalat" w:hAnsi="GHEA Grapalat"/>
                <w:b/>
                <w:lang w:val="en-US" w:eastAsia="en-US"/>
              </w:rPr>
              <w:t>Ստուգման</w:t>
            </w:r>
          </w:p>
          <w:p w14:paraId="6544CD18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b/>
                <w:lang w:val="en-US" w:eastAsia="en-US"/>
              </w:rPr>
            </w:pPr>
            <w:r w:rsidRPr="007509A6">
              <w:rPr>
                <w:rFonts w:ascii="GHEA Grapalat" w:hAnsi="GHEA Grapalat"/>
                <w:b/>
                <w:lang w:val="en-US" w:eastAsia="en-US"/>
              </w:rPr>
              <w:t>անցկացման</w:t>
            </w:r>
          </w:p>
          <w:p w14:paraId="1B7CFE11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b/>
                <w:lang w:val="en-US" w:eastAsia="en-US"/>
              </w:rPr>
            </w:pPr>
            <w:r w:rsidRPr="007509A6">
              <w:rPr>
                <w:rFonts w:ascii="GHEA Grapalat" w:hAnsi="GHEA Grapalat"/>
                <w:b/>
                <w:lang w:val="en-US" w:eastAsia="en-US"/>
              </w:rPr>
              <w:t>մեթոդ</w:t>
            </w:r>
          </w:p>
        </w:tc>
        <w:tc>
          <w:tcPr>
            <w:tcW w:w="1706" w:type="dxa"/>
            <w:tcBorders>
              <w:top w:val="single" w:sz="4" w:space="0" w:color="auto"/>
            </w:tcBorders>
          </w:tcPr>
          <w:p w14:paraId="252B9EAE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b/>
                <w:lang w:val="en-US" w:eastAsia="en-US"/>
              </w:rPr>
            </w:pPr>
            <w:r w:rsidRPr="007509A6">
              <w:rPr>
                <w:rFonts w:ascii="GHEA Grapalat" w:hAnsi="GHEA Grapalat"/>
                <w:b/>
                <w:lang w:val="en-US" w:eastAsia="en-US"/>
              </w:rPr>
              <w:t>Մեկնաբանություն</w:t>
            </w:r>
          </w:p>
          <w:p w14:paraId="15733E26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b/>
                <w:lang w:val="en-US" w:eastAsia="en-US"/>
              </w:rPr>
            </w:pPr>
          </w:p>
        </w:tc>
      </w:tr>
      <w:tr w:rsidR="00C63320" w:rsidRPr="00B705A8" w14:paraId="5E976762" w14:textId="77777777" w:rsidTr="00A47C55">
        <w:trPr>
          <w:trHeight w:val="636"/>
        </w:trPr>
        <w:tc>
          <w:tcPr>
            <w:tcW w:w="846" w:type="dxa"/>
            <w:tcBorders>
              <w:bottom w:val="single" w:sz="4" w:space="0" w:color="auto"/>
            </w:tcBorders>
          </w:tcPr>
          <w:p w14:paraId="31CEDDDF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1.</w:t>
            </w:r>
          </w:p>
          <w:p w14:paraId="682287C8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4258" w:type="dxa"/>
            <w:tcBorders>
              <w:bottom w:val="single" w:sz="4" w:space="0" w:color="auto"/>
            </w:tcBorders>
          </w:tcPr>
          <w:p w14:paraId="4F0E5DE5" w14:textId="77777777" w:rsidR="00AB6743" w:rsidRPr="007509A6" w:rsidRDefault="00AB6743" w:rsidP="007509A6">
            <w:pPr>
              <w:spacing w:after="120" w:line="240" w:lineRule="auto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iCs/>
                <w:color w:val="000000"/>
              </w:rPr>
              <w:t>Ստոմատոլոգիական</w:t>
            </w:r>
            <w:r w:rsidRPr="007509A6">
              <w:rPr>
                <w:rFonts w:ascii="GHEA Grapalat" w:hAnsi="GHEA Grapalat"/>
                <w:iCs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iCs/>
                <w:color w:val="000000"/>
              </w:rPr>
              <w:t>բժշկական</w:t>
            </w:r>
            <w:r w:rsidRPr="007509A6">
              <w:rPr>
                <w:rFonts w:ascii="GHEA Grapalat" w:hAnsi="GHEA Grapalat"/>
                <w:iCs/>
                <w:color w:val="000000"/>
                <w:lang w:val="en-US"/>
              </w:rPr>
              <w:t xml:space="preserve"> </w:t>
            </w:r>
            <w:r w:rsidR="00833CA9" w:rsidRPr="007509A6">
              <w:rPr>
                <w:rFonts w:ascii="GHEA Grapalat" w:hAnsi="GHEA Grapalat"/>
                <w:iCs/>
                <w:color w:val="000000"/>
              </w:rPr>
              <w:t>կազմակերպությ</w:t>
            </w:r>
            <w:r w:rsidR="00833CA9" w:rsidRPr="007509A6">
              <w:rPr>
                <w:rFonts w:ascii="GHEA Grapalat" w:hAnsi="GHEA Grapalat"/>
                <w:iCs/>
                <w:color w:val="000000"/>
                <w:lang w:val="en-US"/>
              </w:rPr>
              <w:t>ան</w:t>
            </w:r>
            <w:r w:rsidRPr="007509A6">
              <w:rPr>
                <w:rFonts w:ascii="GHEA Grapalat" w:hAnsi="GHEA Grapalat"/>
                <w:iCs/>
                <w:color w:val="000000"/>
                <w:lang w:val="en-US"/>
              </w:rPr>
              <w:t xml:space="preserve"> կառուցվածքային </w:t>
            </w:r>
            <w:r w:rsidRPr="007509A6">
              <w:rPr>
                <w:rFonts w:ascii="GHEA Grapalat" w:hAnsi="GHEA Grapalat"/>
                <w:iCs/>
                <w:color w:val="000000"/>
              </w:rPr>
              <w:t>կազմում</w:t>
            </w:r>
            <w:r w:rsidRPr="007509A6">
              <w:rPr>
                <w:rFonts w:ascii="GHEA Grapalat" w:hAnsi="GHEA Grapalat"/>
                <w:iCs/>
                <w:color w:val="000000"/>
                <w:lang w:val="en-US"/>
              </w:rPr>
              <w:t xml:space="preserve"> առկա են`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0AF8AECA" w14:textId="1E85B0F2" w:rsidR="00AB6743" w:rsidRPr="007509A6" w:rsidRDefault="00833CA9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ՀՀ առողջապահության նախարարի</w:t>
            </w:r>
            <w:r w:rsidR="00AB6743" w:rsidRPr="007509A6">
              <w:rPr>
                <w:rFonts w:ascii="GHEA Grapalat" w:hAnsi="GHEA Grapalat"/>
                <w:lang w:val="en-US" w:eastAsia="en-US"/>
              </w:rPr>
              <w:t xml:space="preserve"> </w:t>
            </w:r>
            <w:r w:rsidR="006E03BE" w:rsidRPr="007509A6">
              <w:rPr>
                <w:rFonts w:ascii="GHEA Grapalat" w:hAnsi="GHEA Grapalat"/>
                <w:lang w:val="en-US" w:eastAsia="en-US"/>
              </w:rPr>
              <w:t xml:space="preserve">2011 թվականի դեկտեմբերի 5-ի </w:t>
            </w:r>
            <w:r w:rsidR="006E03BE" w:rsidRPr="007509A6">
              <w:rPr>
                <w:rFonts w:ascii="GHEA Grapalat" w:hAnsi="GHEA Grapalat"/>
                <w:lang w:val="en-US" w:eastAsia="en-US"/>
              </w:rPr>
              <w:br/>
            </w:r>
            <w:r w:rsidR="00AB6743" w:rsidRPr="007509A6">
              <w:rPr>
                <w:rFonts w:ascii="GHEA Grapalat" w:hAnsi="GHEA Grapalat"/>
                <w:lang w:val="en-US" w:eastAsia="en-US"/>
              </w:rPr>
              <w:t xml:space="preserve">N 25-Ն   </w:t>
            </w:r>
            <w:r w:rsidR="003574CF" w:rsidRPr="007509A6">
              <w:rPr>
                <w:rFonts w:ascii="GHEA Grapalat" w:hAnsi="GHEA Grapalat"/>
                <w:lang w:val="en-US" w:eastAsia="en-US"/>
              </w:rPr>
              <w:t>հրամանի հավելվածի</w:t>
            </w:r>
            <w:r w:rsidR="00A33FCE">
              <w:rPr>
                <w:rFonts w:ascii="GHEA Grapalat" w:hAnsi="GHEA Grapalat"/>
                <w:lang w:val="hy-AM" w:eastAsia="en-US"/>
              </w:rPr>
              <w:t xml:space="preserve"> </w:t>
            </w:r>
            <w:r w:rsidR="00AB6743" w:rsidRPr="007509A6">
              <w:rPr>
                <w:rFonts w:ascii="GHEA Grapalat" w:hAnsi="GHEA Grapalat"/>
                <w:lang w:val="en-US" w:eastAsia="en-US"/>
              </w:rPr>
              <w:t>կետ 3.</w:t>
            </w:r>
            <w:r w:rsidR="00AB6743" w:rsidRPr="007509A6">
              <w:rPr>
                <w:rFonts w:ascii="GHEA Grapalat" w:hAnsi="GHEA Grapalat" w:cs="Sylfaen"/>
                <w:lang w:val="en-US"/>
              </w:rPr>
              <w:t xml:space="preserve"> հավելված 1.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156348F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color w:val="B2B2B2" w:themeColor="accent2"/>
                <w:lang w:val="en-US" w:eastAsia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32AF5C3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color w:val="B2B2B2" w:themeColor="accent2"/>
                <w:lang w:val="en-US"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223334E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color w:val="B2B2B2" w:themeColor="accent2"/>
                <w:lang w:val="en-US" w:eastAsia="en-US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B73E0C6" w14:textId="77777777" w:rsidR="00845630" w:rsidRPr="007509A6" w:rsidRDefault="00845630" w:rsidP="007509A6">
            <w:pPr>
              <w:spacing w:after="120" w:line="240" w:lineRule="auto"/>
              <w:jc w:val="center"/>
              <w:rPr>
                <w:rFonts w:ascii="GHEA Grapalat" w:hAnsi="GHEA Grapalat"/>
                <w:color w:val="B2B2B2" w:themeColor="accent2"/>
                <w:lang w:val="en-US" w:eastAsia="en-US"/>
              </w:rPr>
            </w:pPr>
          </w:p>
          <w:p w14:paraId="4782D091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color w:val="B2B2B2" w:themeColor="accent2"/>
                <w:lang w:val="en-US"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08823D8" w14:textId="77777777" w:rsidR="00AB6743" w:rsidRPr="007509A6" w:rsidRDefault="00AB6743" w:rsidP="007509A6">
            <w:pPr>
              <w:spacing w:line="240" w:lineRule="auto"/>
              <w:jc w:val="center"/>
              <w:rPr>
                <w:rFonts w:ascii="GHEA Grapalat" w:hAnsi="GHEA Grapalat"/>
                <w:color w:val="B2B2B2" w:themeColor="accent2"/>
                <w:lang w:val="en-US" w:eastAsia="en-US"/>
              </w:rPr>
            </w:pPr>
          </w:p>
          <w:p w14:paraId="01D3CECB" w14:textId="77777777" w:rsidR="0048464D" w:rsidRPr="007509A6" w:rsidRDefault="0048464D" w:rsidP="007509A6">
            <w:pPr>
              <w:spacing w:line="240" w:lineRule="auto"/>
              <w:jc w:val="center"/>
              <w:rPr>
                <w:rFonts w:ascii="GHEA Grapalat" w:hAnsi="GHEA Grapalat"/>
                <w:color w:val="B2B2B2" w:themeColor="accent2"/>
                <w:lang w:val="en-US" w:eastAsia="en-US"/>
              </w:rPr>
            </w:pPr>
          </w:p>
          <w:p w14:paraId="35B0F380" w14:textId="77777777" w:rsidR="0048464D" w:rsidRPr="007509A6" w:rsidRDefault="0048464D" w:rsidP="007509A6">
            <w:pPr>
              <w:jc w:val="center"/>
              <w:rPr>
                <w:rFonts w:ascii="GHEA Grapalat" w:hAnsi="GHEA Grapalat"/>
                <w:color w:val="B2B2B2" w:themeColor="accent2"/>
                <w:lang w:val="en-US" w:eastAsia="en-US"/>
              </w:rPr>
            </w:pPr>
          </w:p>
          <w:p w14:paraId="607A4BDA" w14:textId="77777777" w:rsidR="0048464D" w:rsidRPr="007509A6" w:rsidRDefault="0048464D" w:rsidP="007509A6">
            <w:pPr>
              <w:jc w:val="center"/>
              <w:rPr>
                <w:rFonts w:ascii="GHEA Grapalat" w:hAnsi="GHEA Grapalat"/>
                <w:color w:val="B2B2B2" w:themeColor="accent2"/>
                <w:lang w:val="en-US" w:eastAsia="en-US"/>
              </w:rPr>
            </w:pPr>
          </w:p>
          <w:p w14:paraId="4EBCCD53" w14:textId="77777777" w:rsidR="00AB6743" w:rsidRPr="007509A6" w:rsidRDefault="00AB6743" w:rsidP="007509A6">
            <w:pPr>
              <w:ind w:firstLine="708"/>
              <w:jc w:val="center"/>
              <w:rPr>
                <w:rFonts w:ascii="GHEA Grapalat" w:hAnsi="GHEA Grapalat"/>
                <w:color w:val="B2B2B2" w:themeColor="accent2"/>
                <w:lang w:val="en-US" w:eastAsia="en-US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C1DCEE8" w14:textId="77777777" w:rsidR="00AB6743" w:rsidRPr="007509A6" w:rsidRDefault="00AB6743" w:rsidP="007509A6">
            <w:pPr>
              <w:spacing w:line="240" w:lineRule="auto"/>
              <w:jc w:val="center"/>
              <w:rPr>
                <w:rFonts w:ascii="GHEA Grapalat" w:hAnsi="GHEA Grapalat"/>
                <w:color w:val="B2B2B2" w:themeColor="accent2"/>
                <w:lang w:val="en-US"/>
              </w:rPr>
            </w:pPr>
          </w:p>
        </w:tc>
      </w:tr>
      <w:tr w:rsidR="00902A35" w:rsidRPr="007509A6" w14:paraId="7A8795DB" w14:textId="77777777" w:rsidTr="00A47C55">
        <w:trPr>
          <w:trHeight w:val="438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7165F0EB" w14:textId="77777777" w:rsidR="00902A35" w:rsidRPr="007509A6" w:rsidRDefault="00902A35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1.1.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6ED84ACC" w14:textId="77777777" w:rsidR="00902A35" w:rsidRPr="007509A6" w:rsidRDefault="0048464D" w:rsidP="007509A6">
            <w:pPr>
              <w:spacing w:line="240" w:lineRule="auto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ս</w:t>
            </w:r>
            <w:r w:rsidR="00902A35" w:rsidRPr="007509A6">
              <w:rPr>
                <w:rFonts w:ascii="GHEA Grapalat" w:hAnsi="GHEA Grapalat"/>
                <w:lang w:val="en-US" w:eastAsia="en-US"/>
              </w:rPr>
              <w:t xml:space="preserve">պասասրահ` 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7ABA75CF" w14:textId="77777777" w:rsidR="00902A35" w:rsidRPr="007509A6" w:rsidRDefault="006708C1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/>
              </w:rPr>
              <w:t xml:space="preserve">ՀՀ առողջապահության նախարարի </w:t>
            </w:r>
            <w:r w:rsidR="00D75074" w:rsidRPr="007509A6">
              <w:rPr>
                <w:rFonts w:ascii="GHEA Grapalat" w:hAnsi="GHEA Grapalat"/>
                <w:lang w:val="en-US" w:eastAsia="en-US"/>
              </w:rPr>
              <w:t xml:space="preserve">2011 թվականի դեկտեմբերի 5-ի </w:t>
            </w:r>
            <w:r w:rsidR="00D75074" w:rsidRPr="007509A6">
              <w:rPr>
                <w:rFonts w:ascii="GHEA Grapalat" w:hAnsi="GHEA Grapalat"/>
                <w:lang w:val="hy-AM"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25-Ն </w:t>
            </w:r>
            <w:r w:rsidR="003574CF" w:rsidRPr="007509A6">
              <w:rPr>
                <w:rFonts w:ascii="GHEA Grapalat" w:hAnsi="GHEA Grapalat" w:cs="Sylfaen"/>
                <w:lang w:val="en-US"/>
              </w:rPr>
              <w:t>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</w:t>
            </w:r>
            <w:r w:rsidR="00902A35" w:rsidRPr="007509A6">
              <w:rPr>
                <w:rFonts w:ascii="GHEA Grapalat" w:hAnsi="GHEA Grapalat"/>
                <w:lang w:val="en-US" w:eastAsia="en-US"/>
              </w:rPr>
              <w:t>կետ 3.</w:t>
            </w:r>
            <w:r w:rsidR="00902A35" w:rsidRPr="007509A6">
              <w:rPr>
                <w:rFonts w:ascii="GHEA Grapalat" w:hAnsi="GHEA Grapalat" w:cs="Sylfaen"/>
                <w:lang w:val="en-US"/>
              </w:rPr>
              <w:t xml:space="preserve"> հավելված 1.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E467039" w14:textId="77777777" w:rsidR="00902A35" w:rsidRPr="007509A6" w:rsidRDefault="00902A35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F4C1572" w14:textId="77777777" w:rsidR="00902A35" w:rsidRPr="007509A6" w:rsidRDefault="00902A35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4DF8EFB" w14:textId="77777777" w:rsidR="00902A35" w:rsidRPr="007509A6" w:rsidRDefault="00902A35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79AEC4C4" w14:textId="77777777" w:rsidR="00902A35" w:rsidRPr="007509A6" w:rsidRDefault="0048464D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40BF816C" w14:textId="77777777" w:rsidR="00902A35" w:rsidRPr="007509A6" w:rsidRDefault="00902A35" w:rsidP="007509A6">
            <w:pPr>
              <w:spacing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  <w:p w14:paraId="0DD4ED92" w14:textId="77777777" w:rsidR="00902A35" w:rsidRPr="007509A6" w:rsidRDefault="00902A35" w:rsidP="007509A6">
            <w:pPr>
              <w:spacing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14:paraId="3CAAABA4" w14:textId="77777777" w:rsidR="00902A35" w:rsidRPr="007509A6" w:rsidRDefault="00902A35" w:rsidP="007509A6">
            <w:pPr>
              <w:spacing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AB6743" w:rsidRPr="007509A6" w14:paraId="0C3B0C6C" w14:textId="77777777" w:rsidTr="00A47C55">
        <w:trPr>
          <w:trHeight w:val="7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3E8CE640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1.1.1.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4A85E655" w14:textId="77777777" w:rsidR="00C63320" w:rsidRDefault="00AB6743" w:rsidP="007509A6">
            <w:pPr>
              <w:spacing w:line="240" w:lineRule="auto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կաբինետի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համար` </w:t>
            </w:r>
          </w:p>
          <w:p w14:paraId="00470B3E" w14:textId="10A9509A" w:rsidR="00AB6743" w:rsidRPr="00C63320" w:rsidRDefault="00AB6743" w:rsidP="007509A6">
            <w:pPr>
              <w:spacing w:line="240" w:lineRule="auto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 xml:space="preserve">մեկ և երկու </w:t>
            </w:r>
            <w:r w:rsidRPr="007509A6">
              <w:rPr>
                <w:rFonts w:ascii="GHEA Grapalat" w:hAnsi="GHEA Grapalat"/>
                <w:bCs/>
                <w:lang w:val="en-US" w:eastAsia="en-US"/>
              </w:rPr>
              <w:t xml:space="preserve">համասարքի դեպքում` 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վեց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քառակուսի մետր</w:t>
            </w:r>
            <w:r w:rsidRPr="007509A6">
              <w:rPr>
                <w:rFonts w:ascii="GHEA Grapalat" w:hAnsi="GHEA Grapalat"/>
                <w:lang w:val="en-US" w:eastAsia="en-US"/>
              </w:rPr>
              <w:t>, երեք և չորս</w:t>
            </w:r>
            <w:r w:rsidR="00055894" w:rsidRPr="007509A6">
              <w:rPr>
                <w:rFonts w:ascii="GHEA Grapalat" w:hAnsi="GHEA Grapalat"/>
                <w:lang w:val="en-US" w:eastAsia="en-US"/>
              </w:rPr>
              <w:t>,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համասարքի դեպքում</w:t>
            </w:r>
            <w:r w:rsidR="00833CA9" w:rsidRPr="007509A6">
              <w:rPr>
                <w:rFonts w:ascii="GHEA Grapalat" w:hAnsi="GHEA Grapalat"/>
                <w:lang w:val="en-US" w:eastAsia="en-US"/>
              </w:rPr>
              <w:t>` նվազագույնը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</w:t>
            </w:r>
            <w:r w:rsidR="00B96885" w:rsidRPr="007509A6">
              <w:rPr>
                <w:rFonts w:ascii="GHEA Grapalat" w:hAnsi="GHEA Grapalat" w:cs="Sylfaen"/>
                <w:lang w:val="en-US" w:eastAsia="en-US"/>
              </w:rPr>
              <w:t>տաս</w:t>
            </w:r>
            <w:r w:rsidR="00D75074" w:rsidRPr="007509A6">
              <w:rPr>
                <w:rFonts w:ascii="GHEA Grapalat" w:hAnsi="GHEA Grapalat" w:cs="Sylfaen"/>
                <w:lang w:val="hy-AM" w:eastAsia="en-US"/>
              </w:rPr>
              <w:t>ը</w:t>
            </w:r>
            <w:r w:rsidRPr="007509A6">
              <w:rPr>
                <w:rFonts w:ascii="GHEA Grapalat" w:hAnsi="GHEA Grapalat" w:cs="Sylfaen"/>
                <w:lang w:val="en-US" w:eastAsia="en-US"/>
              </w:rPr>
              <w:t xml:space="preserve"> քառակուսի մետր</w:t>
            </w:r>
            <w:r w:rsidR="00055894" w:rsidRPr="007509A6">
              <w:rPr>
                <w:rFonts w:ascii="GHEA Grapalat" w:hAnsi="GHEA Grapalat" w:cs="Sylfaen"/>
                <w:lang w:val="en-US" w:eastAsia="en-US"/>
              </w:rPr>
              <w:t>,</w:t>
            </w:r>
          </w:p>
          <w:p w14:paraId="4086FF8C" w14:textId="77777777" w:rsidR="00AB6743" w:rsidRPr="007509A6" w:rsidRDefault="00AB6743" w:rsidP="007509A6">
            <w:pPr>
              <w:spacing w:line="240" w:lineRule="auto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16067647" w14:textId="77777777" w:rsidR="00AB6743" w:rsidRPr="007509A6" w:rsidRDefault="006708C1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  <w:lang w:val="en-US"/>
              </w:rPr>
              <w:t>ՀՀ առողջապահության նախարարի</w:t>
            </w:r>
            <w:r w:rsidR="00D75074" w:rsidRPr="007509A6">
              <w:rPr>
                <w:rFonts w:ascii="GHEA Grapalat" w:hAnsi="GHEA Grapalat" w:cs="Sylfaen"/>
                <w:lang w:val="hy-AM"/>
              </w:rPr>
              <w:t xml:space="preserve"> </w:t>
            </w:r>
            <w:r w:rsidR="00D75074" w:rsidRPr="007509A6">
              <w:rPr>
                <w:rFonts w:ascii="GHEA Grapalat" w:hAnsi="GHEA Grapalat"/>
                <w:lang w:val="en-US" w:eastAsia="en-US"/>
              </w:rPr>
              <w:t xml:space="preserve">2011 թվականի դեկտեմբերի 5-ի </w:t>
            </w:r>
            <w:r w:rsidR="00D75074" w:rsidRPr="007509A6">
              <w:rPr>
                <w:rFonts w:ascii="GHEA Grapalat" w:hAnsi="GHEA Grapalat"/>
                <w:lang w:val="hy-AM"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25-Ն </w:t>
            </w:r>
            <w:r w:rsidR="003574CF" w:rsidRPr="007509A6">
              <w:rPr>
                <w:rFonts w:ascii="GHEA Grapalat" w:hAnsi="GHEA Grapalat" w:cs="Sylfaen"/>
                <w:lang w:val="en-US"/>
              </w:rPr>
              <w:t>հրամանի հավելվածի</w:t>
            </w:r>
            <w:r w:rsidRPr="007509A6">
              <w:rPr>
                <w:rFonts w:ascii="GHEA Grapalat" w:hAnsi="GHEA Grapalat" w:cs="Sylfaen"/>
                <w:lang w:val="en-US"/>
              </w:rPr>
              <w:t>,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3,</w:t>
            </w:r>
            <w:r w:rsidR="00483312" w:rsidRPr="007509A6">
              <w:rPr>
                <w:rFonts w:ascii="GHEA Grapalat" w:hAnsi="GHEA Grapalat" w:cs="Sylfaen"/>
                <w:lang w:val="en-US"/>
              </w:rPr>
              <w:t xml:space="preserve"> հավելված 1.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0F4508C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7C2BAAB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47FE140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11DD13D5" w14:textId="77777777" w:rsidR="00AB6743" w:rsidRPr="007509A6" w:rsidRDefault="0048464D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2,0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694E8434" w14:textId="77777777" w:rsidR="00AB6743" w:rsidRPr="007509A6" w:rsidRDefault="00902A35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  <w:r w:rsidRPr="007509A6">
              <w:rPr>
                <w:rFonts w:ascii="GHEA Grapalat" w:hAnsi="GHEA Grapalat"/>
                <w:lang w:eastAsia="en-US"/>
              </w:rPr>
              <w:t>Չափագրում</w:t>
            </w:r>
          </w:p>
          <w:p w14:paraId="0432B714" w14:textId="77777777" w:rsidR="00902A35" w:rsidRPr="007509A6" w:rsidRDefault="00902A35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  <w:r w:rsidRPr="007509A6">
              <w:rPr>
                <w:rFonts w:ascii="GHEA Grapalat" w:hAnsi="GHEA Grapalat"/>
                <w:lang w:eastAsia="en-US"/>
              </w:rPr>
              <w:t>Փաստաթղթային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14:paraId="28A63B3B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AB6743" w:rsidRPr="007509A6" w14:paraId="601982EE" w14:textId="77777777" w:rsidTr="00A47C55">
        <w:trPr>
          <w:trHeight w:val="1773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5058315F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lastRenderedPageBreak/>
              <w:t>1.1.2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626AF4CF" w14:textId="77777777" w:rsidR="00C36D55" w:rsidRPr="007509A6" w:rsidRDefault="00AB6743" w:rsidP="007509A6">
            <w:pPr>
              <w:spacing w:line="240" w:lineRule="auto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պոլիկլինիկայի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և կենտրոնի համար` </w:t>
            </w:r>
          </w:p>
          <w:p w14:paraId="3C3E873C" w14:textId="77777777" w:rsidR="00AB6743" w:rsidRPr="007509A6" w:rsidRDefault="00AB6743" w:rsidP="007509A6">
            <w:pPr>
              <w:spacing w:line="240" w:lineRule="auto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 xml:space="preserve">հինգ և ավելի համասարքի դեպքում նվազագույնը  քսան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քառակուսի մետր</w:t>
            </w:r>
            <w:r w:rsidR="00055894" w:rsidRPr="007509A6">
              <w:rPr>
                <w:rFonts w:ascii="GHEA Grapalat" w:hAnsi="GHEA Grapalat" w:cs="Sylfaen"/>
                <w:lang w:val="en-US" w:eastAsia="en-US"/>
              </w:rPr>
              <w:t>:</w:t>
            </w:r>
            <w:r w:rsidRPr="007509A6">
              <w:rPr>
                <w:rFonts w:ascii="GHEA Grapalat" w:hAnsi="GHEA Grapalat"/>
                <w:vertAlign w:val="superscript"/>
                <w:lang w:val="en-US" w:eastAsia="en-US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45D6E110" w14:textId="77777777" w:rsidR="00AB6743" w:rsidRPr="007509A6" w:rsidRDefault="006708C1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/>
              </w:rPr>
              <w:t xml:space="preserve">ՀՀ առողջապահության նախարարի </w:t>
            </w:r>
            <w:r w:rsidR="00D01B09" w:rsidRPr="007509A6">
              <w:rPr>
                <w:rFonts w:ascii="GHEA Grapalat" w:hAnsi="GHEA Grapalat"/>
                <w:lang w:val="en-US" w:eastAsia="en-US"/>
              </w:rPr>
              <w:t xml:space="preserve">2011 թվականի դեկտեմբերի 5-ի 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25-Ն </w:t>
            </w:r>
            <w:r w:rsidR="002D3516" w:rsidRPr="007509A6">
              <w:rPr>
                <w:rFonts w:ascii="GHEA Grapalat" w:hAnsi="GHEA Grapalat" w:cs="Sylfaen"/>
                <w:lang w:val="en-US"/>
              </w:rPr>
              <w:t xml:space="preserve">հրամանի հավելվածի </w:t>
            </w:r>
            <w:r w:rsidR="003574CF" w:rsidRPr="007509A6">
              <w:rPr>
                <w:rFonts w:ascii="GHEA Grapalat" w:hAnsi="GHEA Grapalat" w:cs="Sylfaen"/>
                <w:lang w:val="en-US"/>
              </w:rPr>
              <w:t>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</w:t>
            </w:r>
            <w:r w:rsidR="00483312" w:rsidRPr="007509A6">
              <w:rPr>
                <w:rFonts w:ascii="GHEA Grapalat" w:hAnsi="GHEA Grapalat"/>
                <w:lang w:val="en-US" w:eastAsia="en-US"/>
              </w:rPr>
              <w:t>կետ 3.</w:t>
            </w:r>
            <w:r w:rsidR="00483312" w:rsidRPr="007509A6">
              <w:rPr>
                <w:rFonts w:ascii="GHEA Grapalat" w:hAnsi="GHEA Grapalat" w:cs="Sylfaen"/>
                <w:lang w:val="en-US"/>
              </w:rPr>
              <w:t xml:space="preserve"> հավելված 1.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F84FB9A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BB52627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F856C87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1FEED6FF" w14:textId="77777777" w:rsidR="00AB6743" w:rsidRPr="007509A6" w:rsidRDefault="0048464D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2,0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28BAC244" w14:textId="77777777" w:rsidR="00902A35" w:rsidRPr="007509A6" w:rsidRDefault="00902A35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  <w:r w:rsidRPr="007509A6">
              <w:rPr>
                <w:rFonts w:ascii="GHEA Grapalat" w:hAnsi="GHEA Grapalat"/>
                <w:lang w:eastAsia="en-US"/>
              </w:rPr>
              <w:t>Չափագրում</w:t>
            </w:r>
          </w:p>
          <w:p w14:paraId="1FBB6513" w14:textId="77777777" w:rsidR="00AB6743" w:rsidRPr="007509A6" w:rsidRDefault="00902A35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eastAsia="en-US"/>
              </w:rPr>
              <w:t>Փաստաթղթային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14:paraId="7321507B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AB6743" w:rsidRPr="007509A6" w14:paraId="7ED1A641" w14:textId="77777777" w:rsidTr="00A47C55">
        <w:trPr>
          <w:trHeight w:val="63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4DC0D53A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1.2.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7B4662DF" w14:textId="44FC72C5" w:rsidR="00AB6743" w:rsidRPr="007509A6" w:rsidRDefault="00AB6743" w:rsidP="007509A6">
            <w:pPr>
              <w:spacing w:line="240" w:lineRule="auto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 xml:space="preserve">Կլինիկական աշխատանքային սենյակ` </w:t>
            </w:r>
            <w:r w:rsidR="00902A35" w:rsidRPr="007509A6">
              <w:rPr>
                <w:rFonts w:ascii="GHEA Grapalat" w:hAnsi="GHEA Grapalat" w:cs="Sylfaen"/>
                <w:lang w:val="en-US" w:eastAsia="en-US"/>
              </w:rPr>
              <w:t xml:space="preserve"> նվազագույնը տասնմեկ   քառակուսի մետր,</w:t>
            </w:r>
            <w:r w:rsidR="00902A35" w:rsidRPr="007509A6">
              <w:rPr>
                <w:rFonts w:ascii="GHEA Grapalat" w:hAnsi="GHEA Grapalat"/>
                <w:lang w:val="en-US" w:eastAsia="en-US"/>
              </w:rPr>
              <w:t xml:space="preserve"> միևնույն </w:t>
            </w:r>
            <w:r w:rsidR="00902A35" w:rsidRPr="007509A6">
              <w:rPr>
                <w:rFonts w:ascii="GHEA Grapalat" w:hAnsi="GHEA Grapalat"/>
                <w:vertAlign w:val="superscript"/>
                <w:lang w:val="en-US" w:eastAsia="en-US"/>
              </w:rPr>
              <w:t xml:space="preserve"> </w:t>
            </w:r>
            <w:r w:rsidR="00902A35" w:rsidRPr="007509A6">
              <w:rPr>
                <w:rFonts w:ascii="GHEA Grapalat" w:hAnsi="GHEA Grapalat"/>
                <w:lang w:val="en-US" w:eastAsia="en-US"/>
              </w:rPr>
              <w:t>սենյակում յուրաքանչյուր լրացուցիչ համասարքի առկայության դեպքում` սենյակի չափը ավելանում է ին</w:t>
            </w:r>
            <w:r w:rsidR="00D01B09" w:rsidRPr="007509A6">
              <w:rPr>
                <w:rFonts w:ascii="GHEA Grapalat" w:hAnsi="GHEA Grapalat"/>
                <w:lang w:val="hy-AM" w:eastAsia="en-US"/>
              </w:rPr>
              <w:t>ը</w:t>
            </w:r>
            <w:r w:rsidR="00902A35" w:rsidRPr="007509A6">
              <w:rPr>
                <w:rFonts w:ascii="GHEA Grapalat" w:hAnsi="GHEA Grapalat"/>
                <w:vertAlign w:val="superscript"/>
                <w:lang w:val="en-US" w:eastAsia="en-US"/>
              </w:rPr>
              <w:t xml:space="preserve"> 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քառակուսի մետրով: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564BF939" w14:textId="77777777" w:rsidR="00AB6743" w:rsidRPr="007509A6" w:rsidRDefault="006708C1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  <w:lang w:val="en-US"/>
              </w:rPr>
              <w:t xml:space="preserve">ՀՀ առողջապահության նախարարի </w:t>
            </w:r>
            <w:r w:rsidR="00D01B09" w:rsidRPr="007509A6">
              <w:rPr>
                <w:rFonts w:ascii="GHEA Grapalat" w:hAnsi="GHEA Grapalat"/>
                <w:lang w:val="en-US" w:eastAsia="en-US"/>
              </w:rPr>
              <w:t xml:space="preserve">2011 թվականի դեկտեմբերի 5-ի 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25-Ն </w:t>
            </w:r>
            <w:r w:rsidR="002D3516" w:rsidRPr="007509A6">
              <w:rPr>
                <w:rFonts w:ascii="GHEA Grapalat" w:hAnsi="GHEA Grapalat" w:cs="Sylfaen"/>
                <w:lang w:val="en-US"/>
              </w:rPr>
              <w:t>հրամանի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, </w:t>
            </w:r>
            <w:r w:rsidR="00AB6743" w:rsidRPr="007509A6">
              <w:rPr>
                <w:rFonts w:ascii="GHEA Grapalat" w:hAnsi="GHEA Grapalat"/>
                <w:lang w:val="en-US" w:eastAsia="en-US"/>
              </w:rPr>
              <w:t>կետ</w:t>
            </w:r>
            <w:r w:rsidR="00833CA9" w:rsidRPr="007509A6">
              <w:rPr>
                <w:rFonts w:ascii="GHEA Grapalat" w:hAnsi="GHEA Grapalat"/>
                <w:lang w:val="en-US" w:eastAsia="en-US"/>
              </w:rPr>
              <w:t xml:space="preserve"> </w:t>
            </w:r>
            <w:r w:rsidR="00AB6743" w:rsidRPr="007509A6">
              <w:rPr>
                <w:rFonts w:ascii="GHEA Grapalat" w:hAnsi="GHEA Grapalat"/>
                <w:lang w:val="en-US" w:eastAsia="en-US"/>
              </w:rPr>
              <w:t xml:space="preserve">3. </w:t>
            </w:r>
            <w:r w:rsidR="00AB6743" w:rsidRPr="007509A6">
              <w:rPr>
                <w:rFonts w:ascii="GHEA Grapalat" w:hAnsi="GHEA Grapalat" w:cs="Sylfaen"/>
                <w:lang w:val="en-US"/>
              </w:rPr>
              <w:t>հավելված 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BA4F56C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267F16C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8A59720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427D64E3" w14:textId="77777777" w:rsidR="00AB6743" w:rsidRPr="007509A6" w:rsidRDefault="002D3516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2,0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5F94203F" w14:textId="77777777" w:rsidR="00902A35" w:rsidRPr="007509A6" w:rsidRDefault="00902A35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  <w:r w:rsidRPr="007509A6">
              <w:rPr>
                <w:rFonts w:ascii="GHEA Grapalat" w:hAnsi="GHEA Grapalat"/>
                <w:lang w:eastAsia="en-US"/>
              </w:rPr>
              <w:t>Չափագրում</w:t>
            </w:r>
          </w:p>
          <w:p w14:paraId="50A5EB2D" w14:textId="77777777" w:rsidR="00AB6743" w:rsidRPr="007509A6" w:rsidRDefault="00902A35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eastAsia="en-US"/>
              </w:rPr>
              <w:t>Փաստաթղթային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14:paraId="083BF278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AB6743" w:rsidRPr="007509A6" w14:paraId="0320A9BF" w14:textId="77777777" w:rsidTr="00A47C55">
        <w:trPr>
          <w:trHeight w:val="66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4BE40273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1.3.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053ED2EB" w14:textId="77777777" w:rsidR="00AB6743" w:rsidRPr="007509A6" w:rsidRDefault="00AB6743" w:rsidP="007509A6">
            <w:pPr>
              <w:spacing w:line="240" w:lineRule="auto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Աշխատակազմի (հանգստի</w:t>
            </w:r>
            <w:r w:rsidRPr="007509A6">
              <w:rPr>
                <w:rFonts w:ascii="GHEA Grapalat" w:hAnsi="GHEA Grapalat" w:cs="Courier New"/>
                <w:lang w:val="en-US" w:eastAsia="en-US"/>
              </w:rPr>
              <w:t>) սենյակ`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562E2C61" w14:textId="77777777" w:rsidR="00AB6743" w:rsidRPr="007509A6" w:rsidRDefault="006708C1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D01B09" w:rsidRPr="007509A6">
              <w:rPr>
                <w:rFonts w:ascii="GHEA Grapalat" w:hAnsi="GHEA Grapalat"/>
                <w:lang w:val="en-US" w:eastAsia="en-US"/>
              </w:rPr>
              <w:t xml:space="preserve">2011 թվականի դեկտեմբերի 5-ի </w:t>
            </w:r>
            <w:r w:rsidRPr="007509A6">
              <w:rPr>
                <w:rFonts w:ascii="GHEA Grapalat" w:hAnsi="GHEA Grapalat" w:cs="Sylfaen"/>
                <w:lang w:val="en-US"/>
              </w:rPr>
              <w:t>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հրամանի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հավելվածի </w:t>
            </w:r>
            <w:r w:rsidR="00AB6743" w:rsidRPr="007509A6">
              <w:rPr>
                <w:rFonts w:ascii="GHEA Grapalat" w:hAnsi="GHEA Grapalat"/>
                <w:lang w:val="en-US" w:eastAsia="en-US"/>
              </w:rPr>
              <w:t>կետ</w:t>
            </w:r>
            <w:r w:rsidR="00833CA9" w:rsidRPr="007509A6">
              <w:rPr>
                <w:rFonts w:ascii="GHEA Grapalat" w:hAnsi="GHEA Grapalat"/>
                <w:lang w:val="en-US" w:eastAsia="en-US"/>
              </w:rPr>
              <w:t xml:space="preserve"> </w:t>
            </w:r>
            <w:r w:rsidR="00AB6743" w:rsidRPr="007509A6">
              <w:rPr>
                <w:rFonts w:ascii="GHEA Grapalat" w:hAnsi="GHEA Grapalat"/>
                <w:lang w:val="en-US" w:eastAsia="en-US"/>
              </w:rPr>
              <w:t xml:space="preserve">3. </w:t>
            </w:r>
            <w:r w:rsidR="00AB6743" w:rsidRPr="007509A6">
              <w:rPr>
                <w:rFonts w:ascii="GHEA Grapalat" w:hAnsi="GHEA Grapalat" w:cs="Sylfaen"/>
                <w:lang w:val="en-US"/>
              </w:rPr>
              <w:t>հավելված 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469691E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AF2829C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48964ED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244CB579" w14:textId="77777777" w:rsidR="00AB6743" w:rsidRPr="007509A6" w:rsidRDefault="002D3516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2,0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2DDAAFFC" w14:textId="77777777" w:rsidR="00AB6743" w:rsidRPr="007509A6" w:rsidRDefault="00593A6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14:paraId="399E25E6" w14:textId="77777777" w:rsidR="00AB6743" w:rsidRPr="007509A6" w:rsidRDefault="00902A35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  <w:r w:rsidRPr="007509A6">
              <w:rPr>
                <w:rFonts w:ascii="GHEA Grapalat" w:hAnsi="GHEA Grapalat"/>
                <w:lang w:eastAsia="en-US"/>
              </w:rPr>
              <w:t>-</w:t>
            </w:r>
          </w:p>
        </w:tc>
      </w:tr>
      <w:tr w:rsidR="00AB6743" w:rsidRPr="007509A6" w14:paraId="272725D6" w14:textId="77777777" w:rsidTr="00A47C55">
        <w:trPr>
          <w:trHeight w:val="699"/>
        </w:trPr>
        <w:tc>
          <w:tcPr>
            <w:tcW w:w="846" w:type="dxa"/>
            <w:tcBorders>
              <w:bottom w:val="single" w:sz="4" w:space="0" w:color="auto"/>
            </w:tcBorders>
          </w:tcPr>
          <w:p w14:paraId="171CB8EA" w14:textId="77777777" w:rsidR="00AB6743" w:rsidRPr="007509A6" w:rsidRDefault="00593A64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eastAsia="en-US"/>
              </w:rPr>
            </w:pPr>
            <w:r w:rsidRPr="007509A6">
              <w:rPr>
                <w:rFonts w:ascii="GHEA Grapalat" w:hAnsi="GHEA Grapalat" w:cs="Sylfaen"/>
                <w:lang w:eastAsia="en-US"/>
              </w:rPr>
              <w:t>2.</w:t>
            </w:r>
          </w:p>
        </w:tc>
        <w:tc>
          <w:tcPr>
            <w:tcW w:w="4258" w:type="dxa"/>
            <w:tcBorders>
              <w:bottom w:val="single" w:sz="4" w:space="0" w:color="auto"/>
            </w:tcBorders>
          </w:tcPr>
          <w:p w14:paraId="43EEA926" w14:textId="0AF45BB0" w:rsidR="00AB6743" w:rsidRPr="007509A6" w:rsidRDefault="00AB6743" w:rsidP="00C63320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lang w:eastAsia="en-US"/>
              </w:rPr>
            </w:pPr>
            <w:r w:rsidRPr="007509A6">
              <w:rPr>
                <w:rFonts w:ascii="GHEA Grapalat" w:hAnsi="GHEA Grapalat"/>
                <w:color w:val="000000" w:themeColor="text1"/>
                <w:lang w:val="en-US" w:eastAsia="en-US"/>
              </w:rPr>
              <w:t>Մանրէազերծման</w:t>
            </w:r>
            <w:r w:rsidR="00833CA9" w:rsidRPr="007509A6">
              <w:rPr>
                <w:rFonts w:ascii="GHEA Grapalat" w:hAnsi="GHEA Grapalat"/>
                <w:color w:val="000000" w:themeColor="text1"/>
                <w:lang w:eastAsia="en-US"/>
              </w:rPr>
              <w:t xml:space="preserve"> </w:t>
            </w:r>
            <w:r w:rsidR="00833CA9" w:rsidRPr="007509A6">
              <w:rPr>
                <w:rFonts w:ascii="GHEA Grapalat" w:hAnsi="GHEA Grapalat"/>
                <w:color w:val="000000" w:themeColor="text1"/>
                <w:lang w:val="en-US" w:eastAsia="en-US"/>
              </w:rPr>
              <w:t>սենյակը</w:t>
            </w:r>
            <w:r w:rsidRPr="007509A6">
              <w:rPr>
                <w:rFonts w:ascii="GHEA Grapalat" w:hAnsi="GHEA Grapalat"/>
                <w:color w:val="000000" w:themeColor="text1"/>
                <w:lang w:eastAsia="en-US"/>
              </w:rPr>
              <w:t xml:space="preserve"> </w:t>
            </w:r>
            <w:r w:rsidRPr="007509A6">
              <w:rPr>
                <w:rFonts w:ascii="GHEA Grapalat" w:hAnsi="GHEA Grapalat"/>
                <w:color w:val="000000" w:themeColor="text1"/>
                <w:lang w:val="en-US" w:eastAsia="en-US"/>
              </w:rPr>
              <w:t>գտնվում</w:t>
            </w:r>
            <w:r w:rsidRPr="007509A6">
              <w:rPr>
                <w:rFonts w:ascii="GHEA Grapalat" w:hAnsi="GHEA Grapalat"/>
                <w:color w:val="000000" w:themeColor="text1"/>
                <w:lang w:eastAsia="en-US"/>
              </w:rPr>
              <w:t xml:space="preserve"> </w:t>
            </w:r>
            <w:r w:rsidRPr="007509A6">
              <w:rPr>
                <w:rFonts w:ascii="GHEA Grapalat" w:hAnsi="GHEA Grapalat"/>
                <w:color w:val="000000" w:themeColor="text1"/>
                <w:lang w:val="en-US" w:eastAsia="en-US"/>
              </w:rPr>
              <w:t>է</w:t>
            </w:r>
            <w:r w:rsidRPr="007509A6">
              <w:rPr>
                <w:rFonts w:ascii="GHEA Grapalat" w:hAnsi="GHEA Grapalat"/>
                <w:color w:val="000000" w:themeColor="text1"/>
                <w:lang w:eastAsia="en-US"/>
              </w:rPr>
              <w:t xml:space="preserve"> </w:t>
            </w:r>
            <w:r w:rsidRPr="007509A6">
              <w:rPr>
                <w:rFonts w:ascii="GHEA Grapalat" w:hAnsi="GHEA Grapalat"/>
                <w:color w:val="000000" w:themeColor="text1"/>
                <w:lang w:val="en-US" w:eastAsia="en-US"/>
              </w:rPr>
              <w:t>միևնույն</w:t>
            </w:r>
            <w:r w:rsidRPr="007509A6">
              <w:rPr>
                <w:rFonts w:ascii="GHEA Grapalat" w:hAnsi="GHEA Grapalat"/>
                <w:color w:val="000000" w:themeColor="text1"/>
                <w:lang w:eastAsia="en-US"/>
              </w:rPr>
              <w:t xml:space="preserve"> </w:t>
            </w:r>
            <w:r w:rsidRPr="007509A6">
              <w:rPr>
                <w:rFonts w:ascii="GHEA Grapalat" w:hAnsi="GHEA Grapalat"/>
                <w:color w:val="000000" w:themeColor="text1"/>
                <w:lang w:val="en-US" w:eastAsia="en-US"/>
              </w:rPr>
              <w:t>բժշկական</w:t>
            </w:r>
            <w:r w:rsidR="00C63320" w:rsidRPr="00002B77">
              <w:rPr>
                <w:rFonts w:ascii="GHEA Grapalat" w:hAnsi="GHEA Grapalat"/>
                <w:color w:val="000000" w:themeColor="text1"/>
                <w:lang w:eastAsia="en-US"/>
              </w:rPr>
              <w:t xml:space="preserve"> </w:t>
            </w:r>
            <w:r w:rsidRPr="007509A6">
              <w:rPr>
                <w:rFonts w:ascii="GHEA Grapalat" w:hAnsi="GHEA Grapalat"/>
                <w:color w:val="000000" w:themeColor="text1"/>
                <w:lang w:val="en-US" w:eastAsia="en-US"/>
              </w:rPr>
              <w:t>կազմակերպության</w:t>
            </w:r>
            <w:r w:rsidRPr="007509A6">
              <w:rPr>
                <w:rFonts w:ascii="GHEA Grapalat" w:hAnsi="GHEA Grapalat"/>
                <w:color w:val="000000" w:themeColor="text1"/>
                <w:lang w:eastAsia="en-US"/>
              </w:rPr>
              <w:t xml:space="preserve"> </w:t>
            </w:r>
            <w:r w:rsidRPr="007509A6">
              <w:rPr>
                <w:rFonts w:ascii="GHEA Grapalat" w:hAnsi="GHEA Grapalat"/>
                <w:color w:val="000000" w:themeColor="text1"/>
                <w:lang w:val="en-US" w:eastAsia="en-US"/>
              </w:rPr>
              <w:t>տարածքում</w:t>
            </w:r>
            <w:r w:rsidR="00055894" w:rsidRPr="007509A6">
              <w:rPr>
                <w:rFonts w:ascii="GHEA Grapalat" w:hAnsi="GHEA Grapalat"/>
                <w:color w:val="000000" w:themeColor="text1"/>
                <w:lang w:eastAsia="en-US"/>
              </w:rPr>
              <w:t>: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35DBF3DE" w14:textId="77777777" w:rsidR="00AB6743" w:rsidRPr="007509A6" w:rsidRDefault="006708C1" w:rsidP="007509A6">
            <w:pPr>
              <w:spacing w:after="120" w:line="240" w:lineRule="auto"/>
              <w:jc w:val="center"/>
              <w:rPr>
                <w:rFonts w:ascii="GHEA Grapalat" w:hAnsi="GHEA Grapalat"/>
                <w:color w:val="000000" w:themeColor="text1"/>
                <w:lang w:eastAsia="en-US"/>
              </w:rPr>
            </w:pPr>
            <w:r w:rsidRPr="007509A6">
              <w:rPr>
                <w:rFonts w:ascii="GHEA Grapalat" w:hAnsi="GHEA Grapalat" w:cs="Sylfaen"/>
              </w:rPr>
              <w:t xml:space="preserve">ՀՀ առողջապահության նախարարի </w:t>
            </w:r>
            <w:r w:rsidR="00D01B09" w:rsidRPr="00002B77">
              <w:rPr>
                <w:rFonts w:ascii="GHEA Grapalat" w:hAnsi="GHEA Grapalat"/>
                <w:lang w:eastAsia="en-US"/>
              </w:rPr>
              <w:t xml:space="preserve">2011 </w:t>
            </w:r>
            <w:r w:rsidR="00D01B09" w:rsidRPr="007509A6">
              <w:rPr>
                <w:rFonts w:ascii="GHEA Grapalat" w:hAnsi="GHEA Grapalat"/>
                <w:lang w:val="en-US" w:eastAsia="en-US"/>
              </w:rPr>
              <w:t>թվականի</w:t>
            </w:r>
            <w:r w:rsidR="00D01B09" w:rsidRPr="00002B77">
              <w:rPr>
                <w:rFonts w:ascii="GHEA Grapalat" w:hAnsi="GHEA Grapalat"/>
                <w:lang w:eastAsia="en-US"/>
              </w:rPr>
              <w:t xml:space="preserve"> </w:t>
            </w:r>
            <w:r w:rsidR="00D01B09" w:rsidRPr="007509A6">
              <w:rPr>
                <w:rFonts w:ascii="GHEA Grapalat" w:hAnsi="GHEA Grapalat"/>
                <w:lang w:val="en-US" w:eastAsia="en-US"/>
              </w:rPr>
              <w:t>դեկտեմբերի</w:t>
            </w:r>
            <w:r w:rsidR="00D01B09" w:rsidRPr="00002B77">
              <w:rPr>
                <w:rFonts w:ascii="GHEA Grapalat" w:hAnsi="GHEA Grapalat"/>
                <w:lang w:eastAsia="en-US"/>
              </w:rPr>
              <w:t xml:space="preserve"> 5-</w:t>
            </w:r>
            <w:r w:rsidR="00D01B09" w:rsidRPr="007509A6">
              <w:rPr>
                <w:rFonts w:ascii="GHEA Grapalat" w:hAnsi="GHEA Grapalat"/>
                <w:lang w:val="en-US" w:eastAsia="en-US"/>
              </w:rPr>
              <w:t>ի</w:t>
            </w:r>
            <w:r w:rsidR="00D01B09" w:rsidRPr="00002B77">
              <w:rPr>
                <w:rFonts w:ascii="GHEA Grapalat" w:hAnsi="GHEA Grapalat"/>
                <w:lang w:eastAsia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 xml:space="preserve">25-Ն </w:t>
            </w:r>
            <w:r w:rsidR="003574CF" w:rsidRPr="007509A6">
              <w:rPr>
                <w:rFonts w:ascii="GHEA Grapalat" w:hAnsi="GHEA Grapalat" w:cs="Sylfaen"/>
              </w:rPr>
              <w:t>հրամանի հավելվածի</w:t>
            </w:r>
            <w:r w:rsidR="00AB6743" w:rsidRPr="007509A6">
              <w:rPr>
                <w:rFonts w:ascii="GHEA Grapalat" w:hAnsi="GHEA Grapalat" w:cs="Sylfaen"/>
              </w:rPr>
              <w:t xml:space="preserve"> </w:t>
            </w:r>
            <w:r w:rsidR="003574CF" w:rsidRPr="007509A6">
              <w:rPr>
                <w:rFonts w:ascii="GHEA Grapalat" w:hAnsi="GHEA Grapalat"/>
                <w:lang w:eastAsia="en-US"/>
              </w:rPr>
              <w:t xml:space="preserve"> </w:t>
            </w:r>
            <w:r w:rsidR="003574CF" w:rsidRPr="007509A6">
              <w:rPr>
                <w:rFonts w:ascii="GHEA Grapalat" w:hAnsi="GHEA Grapalat"/>
                <w:lang w:val="en-US" w:eastAsia="en-US"/>
              </w:rPr>
              <w:t>կետ</w:t>
            </w:r>
            <w:r w:rsidR="003574CF" w:rsidRPr="007509A6">
              <w:rPr>
                <w:rFonts w:ascii="GHEA Grapalat" w:hAnsi="GHEA Grapalat"/>
                <w:lang w:eastAsia="en-US"/>
              </w:rPr>
              <w:t xml:space="preserve"> 3, </w:t>
            </w:r>
            <w:r w:rsidR="00AB6743" w:rsidRPr="007509A6">
              <w:rPr>
                <w:rFonts w:ascii="GHEA Grapalat" w:hAnsi="GHEA Grapalat" w:cs="Sylfaen"/>
                <w:lang w:val="en-US"/>
              </w:rPr>
              <w:t>հավելված</w:t>
            </w:r>
            <w:r w:rsidR="00AB6743" w:rsidRPr="007509A6">
              <w:rPr>
                <w:rFonts w:ascii="GHEA Grapalat" w:hAnsi="GHEA Grapalat" w:cs="Sylfaen"/>
              </w:rPr>
              <w:t xml:space="preserve"> 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227560D" w14:textId="77777777" w:rsidR="00AB6743" w:rsidRPr="007509A6" w:rsidRDefault="00AB6743" w:rsidP="007509A6">
            <w:pPr>
              <w:pStyle w:val="NoSpacing"/>
              <w:jc w:val="center"/>
              <w:rPr>
                <w:rFonts w:ascii="GHEA Grapalat" w:hAnsi="GHEA Grapalat" w:cs="GHEA Grapalat"/>
                <w:color w:val="000000" w:themeColor="text1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A1D18B9" w14:textId="77777777" w:rsidR="00AB6743" w:rsidRPr="007509A6" w:rsidRDefault="00AB6743" w:rsidP="007509A6">
            <w:pPr>
              <w:pStyle w:val="NoSpacing"/>
              <w:jc w:val="center"/>
              <w:rPr>
                <w:rFonts w:ascii="GHEA Grapalat" w:hAnsi="GHEA Grapalat" w:cs="GHEA Grapalat"/>
                <w:color w:val="000000" w:themeColor="text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94A4F8A" w14:textId="77777777" w:rsidR="00AB6743" w:rsidRPr="007509A6" w:rsidRDefault="00AB6743" w:rsidP="007509A6">
            <w:pPr>
              <w:pStyle w:val="NoSpacing"/>
              <w:jc w:val="center"/>
              <w:rPr>
                <w:rFonts w:ascii="GHEA Grapalat" w:hAnsi="GHEA Grapalat" w:cs="GHEA Grapalat"/>
                <w:color w:val="000000" w:themeColor="text1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14:paraId="5008DF00" w14:textId="77777777" w:rsidR="00AB6743" w:rsidRPr="007509A6" w:rsidRDefault="002D3516" w:rsidP="007509A6">
            <w:pPr>
              <w:jc w:val="center"/>
              <w:rPr>
                <w:rFonts w:ascii="GHEA Grapalat" w:hAnsi="GHEA Grapalat"/>
                <w:lang w:val="hy-AM"/>
              </w:rPr>
            </w:pPr>
            <w:r w:rsidRPr="007509A6">
              <w:rPr>
                <w:rFonts w:ascii="GHEA Grapalat" w:hAnsi="GHEA Grapalat"/>
                <w:lang w:val="hy-AM"/>
              </w:rPr>
              <w:t>3,0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F5FE1A2" w14:textId="77777777" w:rsidR="00AB6743" w:rsidRPr="007509A6" w:rsidRDefault="00D53A10" w:rsidP="007509A6">
            <w:pPr>
              <w:pStyle w:val="NoSpacing"/>
              <w:jc w:val="center"/>
              <w:rPr>
                <w:rFonts w:ascii="GHEA Grapalat" w:hAnsi="GHEA Grapalat"/>
                <w:color w:val="000000" w:themeColor="text1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14:paraId="1C5FED81" w14:textId="77777777" w:rsidR="00AB6743" w:rsidRPr="007509A6" w:rsidRDefault="00AB6743" w:rsidP="007509A6">
            <w:pPr>
              <w:pStyle w:val="NoSpacing"/>
              <w:jc w:val="center"/>
              <w:rPr>
                <w:rFonts w:ascii="GHEA Grapalat" w:hAnsi="GHEA Grapalat"/>
                <w:color w:val="000000" w:themeColor="text1"/>
                <w:lang w:val="en-US" w:eastAsia="en-US"/>
              </w:rPr>
            </w:pPr>
          </w:p>
        </w:tc>
      </w:tr>
      <w:tr w:rsidR="00AB6743" w:rsidRPr="007509A6" w14:paraId="7F10B5A5" w14:textId="77777777" w:rsidTr="00A47C55">
        <w:trPr>
          <w:trHeight w:val="37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23E35085" w14:textId="77777777" w:rsidR="00AB6743" w:rsidRPr="007509A6" w:rsidRDefault="00593A64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eastAsia="en-US"/>
              </w:rPr>
            </w:pPr>
            <w:r w:rsidRPr="007509A6">
              <w:rPr>
                <w:rFonts w:ascii="GHEA Grapalat" w:hAnsi="GHEA Grapalat" w:cs="Sylfaen"/>
                <w:lang w:eastAsia="en-US"/>
              </w:rPr>
              <w:t>3.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6294C69F" w14:textId="77777777" w:rsidR="00AB6743" w:rsidRPr="007509A6" w:rsidRDefault="00AB6743" w:rsidP="007509A6">
            <w:pPr>
              <w:spacing w:line="240" w:lineRule="auto"/>
              <w:rPr>
                <w:rFonts w:ascii="GHEA Grapalat" w:hAnsi="GHEA Grapalat"/>
                <w:color w:val="FF0000"/>
                <w:lang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Սանհանգույց</w:t>
            </w:r>
            <w:r w:rsidR="00833CA9" w:rsidRPr="007509A6">
              <w:rPr>
                <w:rFonts w:ascii="GHEA Grapalat" w:hAnsi="GHEA Grapalat"/>
                <w:lang w:val="en-US" w:eastAsia="en-US"/>
              </w:rPr>
              <w:t>ը</w:t>
            </w:r>
            <w:r w:rsidRPr="007509A6">
              <w:rPr>
                <w:rFonts w:ascii="GHEA Grapalat" w:hAnsi="GHEA Grapalat"/>
                <w:color w:val="000000" w:themeColor="text1"/>
                <w:lang w:eastAsia="en-US"/>
              </w:rPr>
              <w:t xml:space="preserve"> </w:t>
            </w:r>
            <w:r w:rsidRPr="007509A6">
              <w:rPr>
                <w:rFonts w:ascii="GHEA Grapalat" w:hAnsi="GHEA Grapalat"/>
                <w:color w:val="000000" w:themeColor="text1"/>
                <w:lang w:val="en-US" w:eastAsia="en-US"/>
              </w:rPr>
              <w:t>գտնվում</w:t>
            </w:r>
            <w:r w:rsidRPr="007509A6">
              <w:rPr>
                <w:rFonts w:ascii="GHEA Grapalat" w:hAnsi="GHEA Grapalat"/>
                <w:color w:val="000000" w:themeColor="text1"/>
                <w:lang w:eastAsia="en-US"/>
              </w:rPr>
              <w:t xml:space="preserve"> </w:t>
            </w:r>
            <w:r w:rsidRPr="007509A6">
              <w:rPr>
                <w:rFonts w:ascii="GHEA Grapalat" w:hAnsi="GHEA Grapalat"/>
                <w:color w:val="000000" w:themeColor="text1"/>
                <w:lang w:val="en-US" w:eastAsia="en-US"/>
              </w:rPr>
              <w:t>է</w:t>
            </w:r>
            <w:r w:rsidRPr="007509A6">
              <w:rPr>
                <w:rFonts w:ascii="GHEA Grapalat" w:hAnsi="GHEA Grapalat"/>
                <w:color w:val="000000" w:themeColor="text1"/>
                <w:lang w:eastAsia="en-US"/>
              </w:rPr>
              <w:t xml:space="preserve"> </w:t>
            </w:r>
            <w:r w:rsidRPr="007509A6">
              <w:rPr>
                <w:rFonts w:ascii="GHEA Grapalat" w:hAnsi="GHEA Grapalat"/>
                <w:color w:val="000000" w:themeColor="text1"/>
                <w:lang w:val="en-US" w:eastAsia="en-US"/>
              </w:rPr>
              <w:t>միևնույն</w:t>
            </w:r>
            <w:r w:rsidRPr="007509A6">
              <w:rPr>
                <w:rFonts w:ascii="GHEA Grapalat" w:hAnsi="GHEA Grapalat"/>
                <w:color w:val="000000" w:themeColor="text1"/>
                <w:lang w:eastAsia="en-US"/>
              </w:rPr>
              <w:t xml:space="preserve"> </w:t>
            </w:r>
            <w:r w:rsidRPr="007509A6">
              <w:rPr>
                <w:rFonts w:ascii="GHEA Grapalat" w:hAnsi="GHEA Grapalat"/>
                <w:color w:val="000000" w:themeColor="text1"/>
                <w:lang w:val="en-US" w:eastAsia="en-US"/>
              </w:rPr>
              <w:t>բժշկական</w:t>
            </w:r>
            <w:r w:rsidRPr="007509A6">
              <w:rPr>
                <w:rFonts w:ascii="GHEA Grapalat" w:hAnsi="GHEA Grapalat"/>
                <w:color w:val="000000" w:themeColor="text1"/>
                <w:lang w:eastAsia="en-US"/>
              </w:rPr>
              <w:t xml:space="preserve"> </w:t>
            </w:r>
            <w:r w:rsidRPr="007509A6">
              <w:rPr>
                <w:rFonts w:ascii="GHEA Grapalat" w:hAnsi="GHEA Grapalat"/>
                <w:color w:val="000000" w:themeColor="text1"/>
                <w:lang w:val="en-US" w:eastAsia="en-US"/>
              </w:rPr>
              <w:t>կազմակերպության</w:t>
            </w:r>
            <w:r w:rsidRPr="007509A6">
              <w:rPr>
                <w:rFonts w:ascii="GHEA Grapalat" w:hAnsi="GHEA Grapalat"/>
                <w:color w:val="000000" w:themeColor="text1"/>
                <w:lang w:eastAsia="en-US"/>
              </w:rPr>
              <w:t xml:space="preserve"> </w:t>
            </w:r>
            <w:r w:rsidRPr="007509A6">
              <w:rPr>
                <w:rFonts w:ascii="GHEA Grapalat" w:hAnsi="GHEA Grapalat"/>
                <w:color w:val="000000" w:themeColor="text1"/>
                <w:lang w:val="en-US" w:eastAsia="en-US"/>
              </w:rPr>
              <w:t>տարածքում</w:t>
            </w:r>
            <w:r w:rsidR="00055894" w:rsidRPr="007509A6">
              <w:rPr>
                <w:rFonts w:ascii="GHEA Grapalat" w:hAnsi="GHEA Grapalat"/>
                <w:color w:val="000000" w:themeColor="text1"/>
                <w:lang w:eastAsia="en-US"/>
              </w:rPr>
              <w:t>: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0094A678" w14:textId="77777777" w:rsidR="00AB6743" w:rsidRPr="007509A6" w:rsidRDefault="006708C1" w:rsidP="007509A6">
            <w:pPr>
              <w:spacing w:after="120" w:line="240" w:lineRule="auto"/>
              <w:jc w:val="center"/>
              <w:rPr>
                <w:rFonts w:ascii="GHEA Grapalat" w:hAnsi="GHEA Grapalat"/>
                <w:color w:val="FF0000"/>
                <w:lang w:eastAsia="en-US"/>
              </w:rPr>
            </w:pPr>
            <w:r w:rsidRPr="007509A6">
              <w:rPr>
                <w:rFonts w:ascii="GHEA Grapalat" w:hAnsi="GHEA Grapalat" w:cs="Sylfaen"/>
              </w:rPr>
              <w:t xml:space="preserve">ՀՀ առողջապահության նախարարի </w:t>
            </w:r>
            <w:r w:rsidR="00D01B09" w:rsidRPr="00002B77">
              <w:rPr>
                <w:rFonts w:ascii="GHEA Grapalat" w:hAnsi="GHEA Grapalat"/>
                <w:lang w:eastAsia="en-US"/>
              </w:rPr>
              <w:t xml:space="preserve">2011 </w:t>
            </w:r>
            <w:r w:rsidR="00D01B09" w:rsidRPr="007509A6">
              <w:rPr>
                <w:rFonts w:ascii="GHEA Grapalat" w:hAnsi="GHEA Grapalat"/>
                <w:lang w:val="en-US" w:eastAsia="en-US"/>
              </w:rPr>
              <w:t>թվականի</w:t>
            </w:r>
            <w:r w:rsidR="00D01B09" w:rsidRPr="00002B77">
              <w:rPr>
                <w:rFonts w:ascii="GHEA Grapalat" w:hAnsi="GHEA Grapalat"/>
                <w:lang w:eastAsia="en-US"/>
              </w:rPr>
              <w:t xml:space="preserve"> </w:t>
            </w:r>
            <w:r w:rsidR="00D01B09" w:rsidRPr="007509A6">
              <w:rPr>
                <w:rFonts w:ascii="GHEA Grapalat" w:hAnsi="GHEA Grapalat"/>
                <w:lang w:val="en-US" w:eastAsia="en-US"/>
              </w:rPr>
              <w:t>դեկտեմբերի</w:t>
            </w:r>
            <w:r w:rsidR="00D01B09" w:rsidRPr="00002B77">
              <w:rPr>
                <w:rFonts w:ascii="GHEA Grapalat" w:hAnsi="GHEA Grapalat"/>
                <w:lang w:eastAsia="en-US"/>
              </w:rPr>
              <w:t xml:space="preserve"> 5-</w:t>
            </w:r>
            <w:r w:rsidR="00D01B09" w:rsidRPr="007509A6">
              <w:rPr>
                <w:rFonts w:ascii="GHEA Grapalat" w:hAnsi="GHEA Grapalat"/>
                <w:lang w:val="en-US" w:eastAsia="en-US"/>
              </w:rPr>
              <w:t>ի</w:t>
            </w:r>
            <w:r w:rsidR="00D01B09" w:rsidRPr="00002B77">
              <w:rPr>
                <w:rFonts w:ascii="GHEA Grapalat" w:hAnsi="GHEA Grapalat"/>
                <w:lang w:eastAsia="en-US"/>
              </w:rPr>
              <w:t xml:space="preserve"> </w:t>
            </w:r>
            <w:r w:rsidR="00D01B09" w:rsidRPr="007509A6">
              <w:rPr>
                <w:rFonts w:ascii="GHEA Grapalat" w:hAnsi="GHEA Grapalat"/>
                <w:lang w:val="hy-AM" w:eastAsia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 xml:space="preserve">25-Ն </w:t>
            </w:r>
            <w:r w:rsidR="003574CF" w:rsidRPr="007509A6">
              <w:rPr>
                <w:rFonts w:ascii="GHEA Grapalat" w:hAnsi="GHEA Grapalat" w:cs="Sylfaen"/>
              </w:rPr>
              <w:t xml:space="preserve">հրամանի հավելվածի </w:t>
            </w:r>
            <w:r w:rsidR="003574CF" w:rsidRPr="007509A6">
              <w:rPr>
                <w:rFonts w:ascii="GHEA Grapalat" w:hAnsi="GHEA Grapalat" w:cs="Sylfaen"/>
                <w:lang w:val="en-US"/>
              </w:rPr>
              <w:t>հավելվածի</w:t>
            </w:r>
            <w:r w:rsidR="00AB6743" w:rsidRPr="007509A6">
              <w:rPr>
                <w:rFonts w:ascii="GHEA Grapalat" w:hAnsi="GHEA Grapalat" w:cs="Sylfaen"/>
              </w:rPr>
              <w:t xml:space="preserve"> </w:t>
            </w:r>
            <w:r w:rsidR="003574CF" w:rsidRPr="007509A6">
              <w:rPr>
                <w:rFonts w:ascii="GHEA Grapalat" w:hAnsi="GHEA Grapalat"/>
                <w:lang w:eastAsia="en-US"/>
              </w:rPr>
              <w:t xml:space="preserve"> </w:t>
            </w:r>
            <w:r w:rsidR="003574CF" w:rsidRPr="007509A6">
              <w:rPr>
                <w:rFonts w:ascii="GHEA Grapalat" w:hAnsi="GHEA Grapalat"/>
                <w:lang w:val="en-US" w:eastAsia="en-US"/>
              </w:rPr>
              <w:t>կետ</w:t>
            </w:r>
            <w:r w:rsidR="003574CF" w:rsidRPr="007509A6">
              <w:rPr>
                <w:rFonts w:ascii="GHEA Grapalat" w:hAnsi="GHEA Grapalat"/>
                <w:lang w:eastAsia="en-US"/>
              </w:rPr>
              <w:t xml:space="preserve"> 3, </w:t>
            </w:r>
            <w:r w:rsidR="00AB6743" w:rsidRPr="007509A6">
              <w:rPr>
                <w:rFonts w:ascii="GHEA Grapalat" w:hAnsi="GHEA Grapalat" w:cs="Sylfaen"/>
                <w:lang w:val="en-US"/>
              </w:rPr>
              <w:t>հավելված</w:t>
            </w:r>
            <w:r w:rsidR="00AB6743" w:rsidRPr="007509A6">
              <w:rPr>
                <w:rFonts w:ascii="GHEA Grapalat" w:hAnsi="GHEA Grapalat" w:cs="Sylfaen"/>
              </w:rPr>
              <w:t xml:space="preserve"> 1</w:t>
            </w:r>
            <w:r w:rsidR="00833CA9" w:rsidRPr="007509A6">
              <w:rPr>
                <w:rFonts w:ascii="GHEA Grapalat" w:hAnsi="GHEA Grapalat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1C301DD" w14:textId="77777777" w:rsidR="00AB6743" w:rsidRPr="007509A6" w:rsidRDefault="00AB6743" w:rsidP="007509A6">
            <w:pPr>
              <w:pStyle w:val="NoSpacing"/>
              <w:jc w:val="center"/>
              <w:rPr>
                <w:rFonts w:ascii="GHEA Grapalat" w:hAnsi="GHEA Grapalat" w:cs="GHEA Grapalat"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12B64F0" w14:textId="77777777" w:rsidR="00AB6743" w:rsidRPr="007509A6" w:rsidRDefault="00AB6743" w:rsidP="007509A6">
            <w:pPr>
              <w:pStyle w:val="NoSpacing"/>
              <w:jc w:val="center"/>
              <w:rPr>
                <w:rFonts w:ascii="GHEA Grapalat" w:hAnsi="GHEA Grapalat" w:cs="GHEA Grapalat"/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8CC0E79" w14:textId="77777777" w:rsidR="00AB6743" w:rsidRPr="007509A6" w:rsidRDefault="00AB6743" w:rsidP="007509A6">
            <w:pPr>
              <w:pStyle w:val="NoSpacing"/>
              <w:jc w:val="center"/>
              <w:rPr>
                <w:rFonts w:ascii="GHEA Grapalat" w:hAnsi="GHEA Grapalat" w:cs="GHEA Grapalat"/>
                <w:color w:val="FF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4FE24948" w14:textId="77777777" w:rsidR="00AB6743" w:rsidRPr="007509A6" w:rsidRDefault="002D3516" w:rsidP="007509A6">
            <w:pPr>
              <w:jc w:val="center"/>
              <w:rPr>
                <w:rFonts w:ascii="GHEA Grapalat" w:hAnsi="GHEA Grapalat"/>
                <w:lang w:val="hy-AM"/>
              </w:rPr>
            </w:pPr>
            <w:r w:rsidRPr="007509A6">
              <w:rPr>
                <w:rFonts w:ascii="GHEA Grapalat" w:hAnsi="GHEA Grapalat"/>
                <w:lang w:val="hy-AM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7221FB4" w14:textId="77777777" w:rsidR="00AB6743" w:rsidRPr="007509A6" w:rsidRDefault="00D53A10" w:rsidP="007509A6">
            <w:pPr>
              <w:pStyle w:val="NoSpacing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14:paraId="33272059" w14:textId="77777777" w:rsidR="00AB6743" w:rsidRPr="007509A6" w:rsidRDefault="00AB6743" w:rsidP="007509A6">
            <w:pPr>
              <w:pStyle w:val="NoSpacing"/>
              <w:jc w:val="center"/>
              <w:rPr>
                <w:rFonts w:ascii="GHEA Grapalat" w:hAnsi="GHEA Grapalat"/>
                <w:color w:val="FF0000"/>
                <w:lang w:val="en-US" w:eastAsia="en-US"/>
              </w:rPr>
            </w:pPr>
          </w:p>
        </w:tc>
      </w:tr>
      <w:tr w:rsidR="00AB6743" w:rsidRPr="007509A6" w14:paraId="6B8E7B78" w14:textId="77777777" w:rsidTr="00A47C55">
        <w:tc>
          <w:tcPr>
            <w:tcW w:w="846" w:type="dxa"/>
          </w:tcPr>
          <w:p w14:paraId="3F156770" w14:textId="77777777" w:rsidR="00AB6743" w:rsidRPr="007509A6" w:rsidRDefault="00593A64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eastAsia="en-US"/>
              </w:rPr>
            </w:pPr>
            <w:r w:rsidRPr="007509A6">
              <w:rPr>
                <w:rFonts w:ascii="GHEA Grapalat" w:hAnsi="GHEA Grapalat" w:cs="Sylfaen"/>
                <w:lang w:eastAsia="en-US"/>
              </w:rPr>
              <w:t>4.</w:t>
            </w:r>
          </w:p>
        </w:tc>
        <w:tc>
          <w:tcPr>
            <w:tcW w:w="4258" w:type="dxa"/>
          </w:tcPr>
          <w:p w14:paraId="332E0E21" w14:textId="77777777" w:rsidR="00AB6743" w:rsidRPr="007509A6" w:rsidRDefault="00AB6743" w:rsidP="007509A6">
            <w:pPr>
              <w:spacing w:line="240" w:lineRule="auto"/>
              <w:rPr>
                <w:rFonts w:ascii="GHEA Grapalat" w:hAnsi="GHEA Grapalat"/>
                <w:lang w:eastAsia="en-US"/>
              </w:rPr>
            </w:pPr>
            <w:r w:rsidRPr="007509A6">
              <w:rPr>
                <w:rFonts w:ascii="GHEA Grapalat" w:hAnsi="GHEA Grapalat" w:cs="Times Armenian"/>
                <w:lang w:val="en-US" w:eastAsia="en-US"/>
              </w:rPr>
              <w:t>Բ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նակելի</w:t>
            </w:r>
            <w:r w:rsidRPr="007509A6">
              <w:rPr>
                <w:rFonts w:ascii="GHEA Grapalat" w:hAnsi="GHEA Grapalat" w:cs="Times Armenian"/>
                <w:lang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շենքի</w:t>
            </w:r>
            <w:r w:rsidRPr="007509A6">
              <w:rPr>
                <w:rFonts w:ascii="GHEA Grapalat" w:hAnsi="GHEA Grapalat" w:cs="Times Armenian"/>
                <w:lang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տարածքում</w:t>
            </w:r>
            <w:r w:rsidRPr="007509A6">
              <w:rPr>
                <w:rFonts w:ascii="GHEA Grapalat" w:hAnsi="GHEA Grapalat" w:cs="Times Armenian"/>
                <w:lang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տեղակայված</w:t>
            </w:r>
            <w:r w:rsidRPr="007509A6">
              <w:rPr>
                <w:rFonts w:ascii="GHEA Grapalat" w:hAnsi="GHEA Grapalat" w:cs="Times Armenian"/>
                <w:lang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ստոմատոլոգիական</w:t>
            </w:r>
            <w:r w:rsidRPr="007509A6">
              <w:rPr>
                <w:rFonts w:ascii="GHEA Grapalat" w:hAnsi="GHEA Grapalat" w:cs="Times Armenian"/>
                <w:lang w:eastAsia="en-US"/>
              </w:rPr>
              <w:t xml:space="preserve"> </w:t>
            </w:r>
            <w:r w:rsidR="002D3516" w:rsidRPr="007509A6">
              <w:rPr>
                <w:rFonts w:ascii="GHEA Grapalat" w:hAnsi="GHEA Grapalat" w:cs="Times Armenian"/>
                <w:lang w:val="hy-AM" w:eastAsia="en-US"/>
              </w:rPr>
              <w:t xml:space="preserve">       </w:t>
            </w:r>
            <w:r w:rsidRPr="007509A6">
              <w:rPr>
                <w:rFonts w:ascii="GHEA Grapalat" w:hAnsi="GHEA Grapalat"/>
                <w:lang w:val="en-US" w:eastAsia="en-US"/>
              </w:rPr>
              <w:t>բժշկական</w:t>
            </w:r>
            <w:r w:rsidRPr="007509A6">
              <w:rPr>
                <w:rFonts w:ascii="GHEA Grapalat" w:hAnsi="GHEA Grapalat"/>
                <w:lang w:eastAsia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հաստատություն</w:t>
            </w:r>
            <w:r w:rsidR="001D56BA" w:rsidRPr="007509A6">
              <w:rPr>
                <w:rFonts w:ascii="GHEA Grapalat" w:hAnsi="GHEA Grapalat" w:cs="Sylfaen"/>
                <w:lang w:val="en-US" w:eastAsia="en-US"/>
              </w:rPr>
              <w:t>ն</w:t>
            </w:r>
            <w:r w:rsidRPr="007509A6">
              <w:rPr>
                <w:rFonts w:ascii="GHEA Grapalat" w:hAnsi="GHEA Grapalat" w:cs="Times Armenian"/>
                <w:lang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ունի</w:t>
            </w:r>
            <w:r w:rsidRPr="007509A6">
              <w:rPr>
                <w:rFonts w:ascii="GHEA Grapalat" w:hAnsi="GHEA Grapalat" w:cs="Times Armenian"/>
                <w:lang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առանձին</w:t>
            </w:r>
            <w:r w:rsidRPr="007509A6">
              <w:rPr>
                <w:rFonts w:ascii="GHEA Grapalat" w:hAnsi="GHEA Grapalat" w:cs="Times Armenian"/>
                <w:lang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մուտք</w:t>
            </w:r>
            <w:r w:rsidRPr="007509A6">
              <w:rPr>
                <w:rFonts w:ascii="GHEA Grapalat" w:hAnsi="GHEA Grapalat" w:cs="Times Armenian"/>
                <w:lang w:eastAsia="en-US"/>
              </w:rPr>
              <w:t>:</w:t>
            </w:r>
          </w:p>
        </w:tc>
        <w:tc>
          <w:tcPr>
            <w:tcW w:w="3543" w:type="dxa"/>
          </w:tcPr>
          <w:p w14:paraId="08E0C4AF" w14:textId="77777777" w:rsidR="00AB6743" w:rsidRPr="007509A6" w:rsidRDefault="006708C1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  <w:r w:rsidRPr="007509A6">
              <w:rPr>
                <w:rFonts w:ascii="GHEA Grapalat" w:hAnsi="GHEA Grapalat" w:cs="Sylfaen"/>
              </w:rPr>
              <w:t>ՀՀ առողջապահության նախարարի</w:t>
            </w:r>
            <w:r w:rsidR="00D01B09" w:rsidRPr="007509A6">
              <w:rPr>
                <w:rFonts w:ascii="GHEA Grapalat" w:hAnsi="GHEA Grapalat" w:cs="Sylfaen"/>
                <w:lang w:val="hy-AM"/>
              </w:rPr>
              <w:t xml:space="preserve"> </w:t>
            </w:r>
            <w:r w:rsidR="00D01B09" w:rsidRPr="00002B77">
              <w:rPr>
                <w:rFonts w:ascii="GHEA Grapalat" w:hAnsi="GHEA Grapalat"/>
                <w:lang w:eastAsia="en-US"/>
              </w:rPr>
              <w:t xml:space="preserve">2011 </w:t>
            </w:r>
            <w:r w:rsidR="00D01B09" w:rsidRPr="007509A6">
              <w:rPr>
                <w:rFonts w:ascii="GHEA Grapalat" w:hAnsi="GHEA Grapalat"/>
                <w:lang w:val="en-US" w:eastAsia="en-US"/>
              </w:rPr>
              <w:t>թվականի</w:t>
            </w:r>
            <w:r w:rsidR="00D01B09" w:rsidRPr="00002B77">
              <w:rPr>
                <w:rFonts w:ascii="GHEA Grapalat" w:hAnsi="GHEA Grapalat"/>
                <w:lang w:eastAsia="en-US"/>
              </w:rPr>
              <w:t xml:space="preserve"> </w:t>
            </w:r>
            <w:r w:rsidR="00D01B09" w:rsidRPr="007509A6">
              <w:rPr>
                <w:rFonts w:ascii="GHEA Grapalat" w:hAnsi="GHEA Grapalat"/>
                <w:lang w:val="en-US" w:eastAsia="en-US"/>
              </w:rPr>
              <w:t>դեկտեմբերի</w:t>
            </w:r>
            <w:r w:rsidR="00D01B09" w:rsidRPr="00002B77">
              <w:rPr>
                <w:rFonts w:ascii="GHEA Grapalat" w:hAnsi="GHEA Grapalat"/>
                <w:lang w:eastAsia="en-US"/>
              </w:rPr>
              <w:t xml:space="preserve"> 5-</w:t>
            </w:r>
            <w:r w:rsidR="00D01B09" w:rsidRPr="007509A6">
              <w:rPr>
                <w:rFonts w:ascii="GHEA Grapalat" w:hAnsi="GHEA Grapalat"/>
                <w:lang w:val="en-US" w:eastAsia="en-US"/>
              </w:rPr>
              <w:t>ի</w:t>
            </w:r>
            <w:r w:rsidR="00D01B09" w:rsidRPr="00002B77">
              <w:rPr>
                <w:rFonts w:ascii="GHEA Grapalat" w:hAnsi="GHEA Grapalat"/>
                <w:lang w:eastAsia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 xml:space="preserve"> 25-Ն </w:t>
            </w:r>
            <w:r w:rsidR="003574CF" w:rsidRPr="007509A6">
              <w:rPr>
                <w:rFonts w:ascii="GHEA Grapalat" w:hAnsi="GHEA Grapalat" w:cs="Sylfaen"/>
              </w:rPr>
              <w:t xml:space="preserve">հրամանի հավելվածի </w:t>
            </w:r>
            <w:r w:rsidR="00AB6743" w:rsidRPr="007509A6">
              <w:rPr>
                <w:rFonts w:ascii="GHEA Grapalat" w:hAnsi="GHEA Grapalat"/>
                <w:lang w:val="en-US" w:eastAsia="en-US"/>
              </w:rPr>
              <w:t>կետ</w:t>
            </w:r>
            <w:r w:rsidR="00AB6743" w:rsidRPr="007509A6">
              <w:rPr>
                <w:rFonts w:ascii="GHEA Grapalat" w:hAnsi="GHEA Grapalat"/>
                <w:lang w:eastAsia="en-US"/>
              </w:rPr>
              <w:t xml:space="preserve"> 5.</w:t>
            </w:r>
          </w:p>
        </w:tc>
        <w:tc>
          <w:tcPr>
            <w:tcW w:w="709" w:type="dxa"/>
          </w:tcPr>
          <w:p w14:paraId="31E625FF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567" w:type="dxa"/>
          </w:tcPr>
          <w:p w14:paraId="654C78DB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850" w:type="dxa"/>
          </w:tcPr>
          <w:p w14:paraId="41C565DD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846" w:type="dxa"/>
          </w:tcPr>
          <w:p w14:paraId="0A190BAB" w14:textId="77777777" w:rsidR="00AB6743" w:rsidRPr="007509A6" w:rsidRDefault="002D3516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3,0</w:t>
            </w:r>
          </w:p>
        </w:tc>
        <w:tc>
          <w:tcPr>
            <w:tcW w:w="2126" w:type="dxa"/>
          </w:tcPr>
          <w:p w14:paraId="7DE159DD" w14:textId="77777777" w:rsidR="00AB6743" w:rsidRPr="007509A6" w:rsidRDefault="00D53A1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</w:tcPr>
          <w:p w14:paraId="49415CB6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AB6743" w:rsidRPr="007509A6" w14:paraId="56E02F7C" w14:textId="77777777" w:rsidTr="00A47C55">
        <w:trPr>
          <w:trHeight w:val="1575"/>
        </w:trPr>
        <w:tc>
          <w:tcPr>
            <w:tcW w:w="846" w:type="dxa"/>
          </w:tcPr>
          <w:p w14:paraId="5423A420" w14:textId="77777777" w:rsidR="00AB6743" w:rsidRPr="007509A6" w:rsidRDefault="00593A64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eastAsia="en-US"/>
              </w:rPr>
              <w:lastRenderedPageBreak/>
              <w:t>5</w:t>
            </w:r>
            <w:r w:rsidR="00AB6743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765C5170" w14:textId="77777777" w:rsidR="00AB6743" w:rsidRPr="007509A6" w:rsidRDefault="00AB6743" w:rsidP="007509A6">
            <w:pPr>
              <w:shd w:val="clear" w:color="auto" w:fill="FFFFFF"/>
              <w:spacing w:line="240" w:lineRule="auto"/>
              <w:rPr>
                <w:rFonts w:ascii="GHEA Grapalat" w:hAnsi="GHEA Grapalat" w:cs="Times Armenian"/>
                <w:lang w:val="en-US" w:eastAsia="en-US"/>
              </w:rPr>
            </w:pPr>
            <w:r w:rsidRPr="007509A6">
              <w:rPr>
                <w:rFonts w:ascii="GHEA Grapalat" w:hAnsi="GHEA Grapalat"/>
                <w:color w:val="000000"/>
              </w:rPr>
              <w:t>Ստոմատոլոգիական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բժշկական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կազմակերպութ</w:t>
            </w:r>
            <w:r w:rsidR="001D56BA" w:rsidRPr="007509A6">
              <w:rPr>
                <w:rFonts w:ascii="GHEA Grapalat" w:hAnsi="GHEA Grapalat"/>
                <w:color w:val="000000"/>
              </w:rPr>
              <w:t>յ</w:t>
            </w:r>
            <w:r w:rsidR="001D56BA" w:rsidRPr="007509A6">
              <w:rPr>
                <w:rFonts w:ascii="GHEA Grapalat" w:hAnsi="GHEA Grapalat"/>
                <w:color w:val="000000"/>
                <w:lang w:val="en-US"/>
              </w:rPr>
              <w:t>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կլինիկական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աշխատանքային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="00AA226C" w:rsidRPr="007509A6">
              <w:rPr>
                <w:rFonts w:ascii="GHEA Grapalat" w:hAnsi="GHEA Grapalat"/>
                <w:color w:val="000000"/>
              </w:rPr>
              <w:t>սենքեր</w:t>
            </w:r>
            <w:r w:rsidR="00AA226C" w:rsidRPr="007509A6">
              <w:rPr>
                <w:rFonts w:ascii="GHEA Grapalat" w:hAnsi="GHEA Grapalat"/>
                <w:color w:val="000000"/>
                <w:lang w:val="en-US"/>
              </w:rPr>
              <w:t>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</w:rPr>
              <w:t>մանրազերծման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սենքերի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="001D56BA" w:rsidRPr="007509A6">
              <w:rPr>
                <w:rFonts w:ascii="GHEA Grapalat" w:hAnsi="GHEA Grapalat"/>
                <w:color w:val="000000"/>
              </w:rPr>
              <w:t>պատեր</w:t>
            </w:r>
            <w:r w:rsidR="001D56BA" w:rsidRPr="007509A6">
              <w:rPr>
                <w:rFonts w:ascii="GHEA Grapalat" w:hAnsi="GHEA Grapalat"/>
                <w:color w:val="000000"/>
                <w:lang w:val="en-US"/>
              </w:rPr>
              <w:t>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</w:rPr>
              <w:t>առաստաղները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հատակը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պատվում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են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ջրակայուն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</w:rPr>
              <w:t>լվացվող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ախտահանվող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մակերեսներով</w:t>
            </w:r>
            <w:r w:rsidR="00055894" w:rsidRPr="007509A6">
              <w:rPr>
                <w:rFonts w:ascii="GHEA Grapalat" w:hAnsi="GHEA Grapalat"/>
                <w:color w:val="000000"/>
                <w:lang w:val="en-US"/>
              </w:rPr>
              <w:t>: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</w:p>
        </w:tc>
        <w:tc>
          <w:tcPr>
            <w:tcW w:w="3543" w:type="dxa"/>
          </w:tcPr>
          <w:p w14:paraId="4EAD3284" w14:textId="77777777" w:rsidR="00AB6743" w:rsidRPr="007509A6" w:rsidRDefault="006708C1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="00D01B09" w:rsidRPr="007509A6">
              <w:rPr>
                <w:rFonts w:ascii="GHEA Grapalat" w:hAnsi="GHEA Grapalat" w:cs="Sylfaen"/>
                <w:lang w:val="hy-AM"/>
              </w:rPr>
              <w:t xml:space="preserve"> </w:t>
            </w:r>
            <w:r w:rsidR="00D01B09" w:rsidRPr="007509A6">
              <w:rPr>
                <w:rFonts w:ascii="GHEA Grapalat" w:hAnsi="GHEA Grapalat"/>
                <w:lang w:val="en-US" w:eastAsia="en-US"/>
              </w:rPr>
              <w:t xml:space="preserve">2011 թվականի դեկտեմբերի 5-ի 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հրամանի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հավելվածի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AB6743" w:rsidRPr="007509A6">
              <w:rPr>
                <w:rFonts w:ascii="GHEA Grapalat" w:hAnsi="GHEA Grapalat"/>
                <w:lang w:val="en-US" w:eastAsia="en-US"/>
              </w:rPr>
              <w:t>կետ 10.</w:t>
            </w:r>
          </w:p>
        </w:tc>
        <w:tc>
          <w:tcPr>
            <w:tcW w:w="709" w:type="dxa"/>
          </w:tcPr>
          <w:p w14:paraId="6577E378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435E538D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14B823B7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34214A73" w14:textId="77777777" w:rsidR="00AB6743" w:rsidRPr="007509A6" w:rsidRDefault="002D3516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3,0</w:t>
            </w:r>
          </w:p>
        </w:tc>
        <w:tc>
          <w:tcPr>
            <w:tcW w:w="2126" w:type="dxa"/>
          </w:tcPr>
          <w:p w14:paraId="7C31EFBF" w14:textId="77777777" w:rsidR="00AB6743" w:rsidRPr="007509A6" w:rsidRDefault="00D53A1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</w:tcPr>
          <w:p w14:paraId="22C767A7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AB6743" w:rsidRPr="00B705A8" w14:paraId="26DB0498" w14:textId="77777777" w:rsidTr="00A47C55">
        <w:tc>
          <w:tcPr>
            <w:tcW w:w="846" w:type="dxa"/>
          </w:tcPr>
          <w:p w14:paraId="718A7C43" w14:textId="77777777" w:rsidR="00AB6743" w:rsidRPr="007509A6" w:rsidRDefault="004808D6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eastAsia="en-US"/>
              </w:rPr>
              <w:t>6</w:t>
            </w:r>
            <w:r w:rsidR="001D56BA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  <w:p w14:paraId="68CE1CD5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</w:p>
        </w:tc>
        <w:tc>
          <w:tcPr>
            <w:tcW w:w="4258" w:type="dxa"/>
          </w:tcPr>
          <w:p w14:paraId="7E1B7DB2" w14:textId="5751AD5F" w:rsidR="00AB6743" w:rsidRPr="007509A6" w:rsidRDefault="00AB6743" w:rsidP="00C63320">
            <w:pPr>
              <w:shd w:val="clear" w:color="auto" w:fill="FFFFFF"/>
              <w:spacing w:line="240" w:lineRule="auto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color w:val="000000"/>
              </w:rPr>
              <w:t>Թերապևտիկ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օրթոպեդիկ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ստոմատոլոգիական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կլինիկական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աշխատանքային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սենյակներում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տեղադրվ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ած են  չորսից ոչ ավելի </w:t>
            </w:r>
            <w:r w:rsidRPr="007509A6">
              <w:rPr>
                <w:rFonts w:ascii="GHEA Grapalat" w:hAnsi="GHEA Grapalat"/>
                <w:color w:val="000000"/>
              </w:rPr>
              <w:t>աշխատատեղ</w:t>
            </w:r>
            <w:r w:rsidR="00055894" w:rsidRPr="007509A6">
              <w:rPr>
                <w:rFonts w:ascii="GHEA Grapalat" w:hAnsi="GHEA Grapalat"/>
                <w:color w:val="000000"/>
                <w:lang w:val="en-US"/>
              </w:rPr>
              <w:t>:</w:t>
            </w:r>
          </w:p>
        </w:tc>
        <w:tc>
          <w:tcPr>
            <w:tcW w:w="3543" w:type="dxa"/>
          </w:tcPr>
          <w:p w14:paraId="7FB1FF3C" w14:textId="77777777" w:rsidR="00AB6743" w:rsidRPr="007509A6" w:rsidRDefault="006708C1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D01B09" w:rsidRPr="007509A6">
              <w:rPr>
                <w:rFonts w:ascii="GHEA Grapalat" w:hAnsi="GHEA Grapalat"/>
                <w:lang w:val="en-US" w:eastAsia="en-US"/>
              </w:rPr>
              <w:t xml:space="preserve">2011 թվականի դեկտեմբերի 5-ի </w:t>
            </w:r>
            <w:r w:rsidRPr="007509A6">
              <w:rPr>
                <w:rFonts w:ascii="GHEA Grapalat" w:hAnsi="GHEA Grapalat" w:cs="Sylfaen"/>
                <w:lang w:val="en-US"/>
              </w:rPr>
              <w:t>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հրամանի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հավելվածի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AB6743" w:rsidRPr="007509A6">
              <w:rPr>
                <w:rFonts w:ascii="GHEA Grapalat" w:hAnsi="GHEA Grapalat"/>
                <w:lang w:val="en-US" w:eastAsia="en-US"/>
              </w:rPr>
              <w:t>կետ 12.</w:t>
            </w:r>
          </w:p>
        </w:tc>
        <w:tc>
          <w:tcPr>
            <w:tcW w:w="709" w:type="dxa"/>
            <w:shd w:val="clear" w:color="auto" w:fill="B2B2B2" w:themeFill="accent2"/>
          </w:tcPr>
          <w:p w14:paraId="6A999E73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shd w:val="clear" w:color="auto" w:fill="B2B2B2" w:themeFill="accent2"/>
          </w:tcPr>
          <w:p w14:paraId="22609325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shd w:val="clear" w:color="auto" w:fill="B2B2B2" w:themeFill="accent2"/>
          </w:tcPr>
          <w:p w14:paraId="6DF9C576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shd w:val="clear" w:color="auto" w:fill="B2B2B2" w:themeFill="accent2"/>
          </w:tcPr>
          <w:p w14:paraId="36E0D66D" w14:textId="061BC2D2" w:rsidR="00AB6743" w:rsidRPr="007509A6" w:rsidRDefault="00AB6743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</w:p>
        </w:tc>
        <w:tc>
          <w:tcPr>
            <w:tcW w:w="2126" w:type="dxa"/>
            <w:shd w:val="clear" w:color="auto" w:fill="B2B2B2" w:themeFill="accent2"/>
          </w:tcPr>
          <w:p w14:paraId="6A8EE8CA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  <w:shd w:val="clear" w:color="auto" w:fill="B2B2B2" w:themeFill="accent2"/>
          </w:tcPr>
          <w:p w14:paraId="07857B62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AB6743" w:rsidRPr="007509A6" w14:paraId="24437A2D" w14:textId="77777777" w:rsidTr="00A47C55">
        <w:tc>
          <w:tcPr>
            <w:tcW w:w="846" w:type="dxa"/>
          </w:tcPr>
          <w:p w14:paraId="3B4BF237" w14:textId="77777777" w:rsidR="00AB6743" w:rsidRPr="007509A6" w:rsidRDefault="00344BA6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eastAsia="en-US"/>
              </w:rPr>
              <w:t>6</w:t>
            </w:r>
            <w:r w:rsidR="00AB6743" w:rsidRPr="007509A6">
              <w:rPr>
                <w:rFonts w:ascii="GHEA Grapalat" w:hAnsi="GHEA Grapalat" w:cs="Sylfaen"/>
                <w:lang w:val="en-US" w:eastAsia="en-US"/>
              </w:rPr>
              <w:t>.</w:t>
            </w:r>
            <w:r w:rsidR="001D56BA" w:rsidRPr="007509A6">
              <w:rPr>
                <w:rFonts w:ascii="GHEA Grapalat" w:hAnsi="GHEA Grapalat" w:cs="Sylfaen"/>
                <w:lang w:val="en-US" w:eastAsia="en-US"/>
              </w:rPr>
              <w:t>1.</w:t>
            </w:r>
          </w:p>
        </w:tc>
        <w:tc>
          <w:tcPr>
            <w:tcW w:w="4258" w:type="dxa"/>
          </w:tcPr>
          <w:p w14:paraId="6B980E41" w14:textId="77777777" w:rsidR="00AB6743" w:rsidRPr="007509A6" w:rsidRDefault="00AB6743" w:rsidP="007509A6">
            <w:pPr>
              <w:spacing w:line="240" w:lineRule="auto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>Վ</w:t>
            </w:r>
            <w:r w:rsidRPr="007509A6">
              <w:rPr>
                <w:rFonts w:ascii="GHEA Grapalat" w:hAnsi="GHEA Grapalat"/>
                <w:color w:val="000000"/>
              </w:rPr>
              <w:t>իրաբուժական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ստոմատոլոգիայի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աշխատասենյակում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 </w:t>
            </w:r>
            <w:r w:rsidRPr="007509A6">
              <w:rPr>
                <w:rFonts w:ascii="GHEA Grapalat" w:hAnsi="GHEA Grapalat"/>
                <w:color w:val="000000"/>
              </w:rPr>
              <w:t>տեղադրվ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ած են երկուսից ոչ ավելի  </w:t>
            </w:r>
            <w:r w:rsidRPr="007509A6">
              <w:rPr>
                <w:rFonts w:ascii="GHEA Grapalat" w:hAnsi="GHEA Grapalat"/>
                <w:color w:val="000000"/>
              </w:rPr>
              <w:t>աշխատատեղ</w:t>
            </w:r>
            <w:r w:rsidR="00055894" w:rsidRPr="007509A6">
              <w:rPr>
                <w:rFonts w:ascii="GHEA Grapalat" w:hAnsi="GHEA Grapalat"/>
                <w:color w:val="000000"/>
                <w:lang w:val="en-US"/>
              </w:rPr>
              <w:t>:</w:t>
            </w:r>
          </w:p>
        </w:tc>
        <w:tc>
          <w:tcPr>
            <w:tcW w:w="3543" w:type="dxa"/>
          </w:tcPr>
          <w:p w14:paraId="4367D17E" w14:textId="77777777" w:rsidR="00AB6743" w:rsidRPr="007509A6" w:rsidRDefault="006708C1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հրամանի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հավելվածի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483312" w:rsidRPr="007509A6">
              <w:rPr>
                <w:rFonts w:ascii="GHEA Grapalat" w:hAnsi="GHEA Grapalat"/>
                <w:lang w:val="en-US" w:eastAsia="en-US"/>
              </w:rPr>
              <w:t>կետ 12</w:t>
            </w:r>
          </w:p>
        </w:tc>
        <w:tc>
          <w:tcPr>
            <w:tcW w:w="709" w:type="dxa"/>
          </w:tcPr>
          <w:p w14:paraId="00DCAE9C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2D23565D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3FB4F066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4A6DAB81" w14:textId="77777777" w:rsidR="00AB6743" w:rsidRPr="007509A6" w:rsidRDefault="002D3516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2,0</w:t>
            </w:r>
          </w:p>
        </w:tc>
        <w:tc>
          <w:tcPr>
            <w:tcW w:w="2126" w:type="dxa"/>
          </w:tcPr>
          <w:p w14:paraId="6C595126" w14:textId="77777777" w:rsidR="00AB6743" w:rsidRPr="007509A6" w:rsidRDefault="00D53A1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</w:tcPr>
          <w:p w14:paraId="398AFE1D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AB6743" w:rsidRPr="007509A6" w14:paraId="35CDB015" w14:textId="77777777" w:rsidTr="00A47C55">
        <w:tc>
          <w:tcPr>
            <w:tcW w:w="846" w:type="dxa"/>
          </w:tcPr>
          <w:p w14:paraId="4BB2C971" w14:textId="77777777" w:rsidR="00AB6743" w:rsidRPr="007509A6" w:rsidRDefault="00184DE8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hy-AM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6</w:t>
            </w:r>
            <w:r w:rsidR="00AB6743" w:rsidRPr="007509A6">
              <w:rPr>
                <w:rFonts w:ascii="GHEA Grapalat" w:hAnsi="GHEA Grapalat" w:cs="Sylfaen"/>
                <w:lang w:val="en-US" w:eastAsia="en-US"/>
              </w:rPr>
              <w:t>.</w:t>
            </w:r>
            <w:r w:rsidR="002D3516" w:rsidRPr="007509A6">
              <w:rPr>
                <w:rFonts w:ascii="GHEA Grapalat" w:hAnsi="GHEA Grapalat" w:cs="Sylfaen"/>
                <w:lang w:val="hy-AM" w:eastAsia="en-US"/>
              </w:rPr>
              <w:t>2</w:t>
            </w:r>
          </w:p>
        </w:tc>
        <w:tc>
          <w:tcPr>
            <w:tcW w:w="4258" w:type="dxa"/>
          </w:tcPr>
          <w:p w14:paraId="24E6DDA0" w14:textId="77777777" w:rsidR="00AB6743" w:rsidRPr="007509A6" w:rsidRDefault="00AB6743" w:rsidP="007509A6">
            <w:pPr>
              <w:spacing w:line="240" w:lineRule="auto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 w:cs="Sylfaen"/>
                <w:lang w:val="hy-AM" w:eastAsia="en-US"/>
              </w:rPr>
              <w:t>Աշխատատեղերը</w:t>
            </w:r>
            <w:r w:rsidRPr="007509A6">
              <w:rPr>
                <w:rFonts w:ascii="GHEA Grapalat" w:hAnsi="GHEA Grapalat" w:cs="Times Armenian"/>
                <w:lang w:val="hy-AM"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hy-AM" w:eastAsia="en-US"/>
              </w:rPr>
              <w:t>միմյանցից</w:t>
            </w:r>
            <w:r w:rsidRPr="007509A6">
              <w:rPr>
                <w:rFonts w:ascii="GHEA Grapalat" w:hAnsi="GHEA Grapalat" w:cs="Times Armenian"/>
                <w:lang w:val="hy-AM" w:eastAsia="en-US"/>
              </w:rPr>
              <w:t xml:space="preserve">  </w:t>
            </w:r>
            <w:r w:rsidRPr="007509A6">
              <w:rPr>
                <w:rFonts w:ascii="GHEA Grapalat" w:hAnsi="GHEA Grapalat" w:cs="Sylfaen"/>
                <w:lang w:val="hy-AM" w:eastAsia="en-US"/>
              </w:rPr>
              <w:t>բաժանված են</w:t>
            </w:r>
            <w:r w:rsidRPr="007509A6">
              <w:rPr>
                <w:rFonts w:ascii="GHEA Grapalat" w:hAnsi="GHEA Grapalat" w:cs="Times Armenian"/>
                <w:lang w:val="hy-AM" w:eastAsia="en-US"/>
              </w:rPr>
              <w:t xml:space="preserve"> առնվազն 1.5 մ բարձրությամբ </w:t>
            </w:r>
            <w:r w:rsidRPr="007509A6">
              <w:rPr>
                <w:rFonts w:ascii="GHEA Grapalat" w:hAnsi="GHEA Grapalat" w:cs="Sylfaen"/>
                <w:lang w:val="hy-AM" w:eastAsia="en-US"/>
              </w:rPr>
              <w:t>անթափանց</w:t>
            </w:r>
            <w:r w:rsidRPr="007509A6">
              <w:rPr>
                <w:rFonts w:ascii="GHEA Grapalat" w:hAnsi="GHEA Grapalat" w:cs="Times Armenian"/>
                <w:lang w:val="hy-AM"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hy-AM" w:eastAsia="en-US"/>
              </w:rPr>
              <w:t>միջնապատերով</w:t>
            </w:r>
            <w:r w:rsidRPr="007509A6">
              <w:rPr>
                <w:rFonts w:ascii="GHEA Grapalat" w:hAnsi="GHEA Grapalat" w:cs="Times Armenian"/>
                <w:lang w:val="hy-AM" w:eastAsia="en-US"/>
              </w:rPr>
              <w:t>:</w:t>
            </w:r>
          </w:p>
        </w:tc>
        <w:tc>
          <w:tcPr>
            <w:tcW w:w="3543" w:type="dxa"/>
          </w:tcPr>
          <w:p w14:paraId="47D11A57" w14:textId="77777777" w:rsidR="00AB6743" w:rsidRPr="007509A6" w:rsidRDefault="006708C1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 w:cs="Sylfaen"/>
                <w:lang w:val="hy-AM"/>
              </w:rPr>
              <w:t xml:space="preserve">ՀՀ առողջապահության նախարարի 25-Ն </w:t>
            </w:r>
            <w:r w:rsidR="003574CF" w:rsidRPr="007509A6">
              <w:rPr>
                <w:rFonts w:ascii="GHEA Grapalat" w:hAnsi="GHEA Grapalat" w:cs="Sylfaen"/>
                <w:lang w:val="hy-AM"/>
              </w:rPr>
              <w:t xml:space="preserve">հրամանի հավելվածի </w:t>
            </w:r>
            <w:r w:rsidR="00AB6743" w:rsidRPr="007509A6">
              <w:rPr>
                <w:rFonts w:ascii="GHEA Grapalat" w:hAnsi="GHEA Grapalat"/>
                <w:lang w:val="hy-AM" w:eastAsia="en-US"/>
              </w:rPr>
              <w:t>կետ 13.</w:t>
            </w:r>
          </w:p>
        </w:tc>
        <w:tc>
          <w:tcPr>
            <w:tcW w:w="709" w:type="dxa"/>
          </w:tcPr>
          <w:p w14:paraId="3BEC65EE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hy-AM" w:eastAsia="en-US"/>
              </w:rPr>
            </w:pPr>
          </w:p>
        </w:tc>
        <w:tc>
          <w:tcPr>
            <w:tcW w:w="567" w:type="dxa"/>
          </w:tcPr>
          <w:p w14:paraId="770F2BA2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hy-AM" w:eastAsia="en-US"/>
              </w:rPr>
            </w:pPr>
          </w:p>
        </w:tc>
        <w:tc>
          <w:tcPr>
            <w:tcW w:w="850" w:type="dxa"/>
          </w:tcPr>
          <w:p w14:paraId="1C09CD54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hy-AM" w:eastAsia="en-US"/>
              </w:rPr>
            </w:pPr>
          </w:p>
        </w:tc>
        <w:tc>
          <w:tcPr>
            <w:tcW w:w="846" w:type="dxa"/>
          </w:tcPr>
          <w:p w14:paraId="6C22E3D1" w14:textId="77777777" w:rsidR="00AB6743" w:rsidRPr="007509A6" w:rsidRDefault="002D3516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1,0</w:t>
            </w:r>
          </w:p>
        </w:tc>
        <w:tc>
          <w:tcPr>
            <w:tcW w:w="2126" w:type="dxa"/>
          </w:tcPr>
          <w:p w14:paraId="118AB0DB" w14:textId="77777777" w:rsidR="00AB6743" w:rsidRPr="007509A6" w:rsidRDefault="00D53A1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</w:tcPr>
          <w:p w14:paraId="10AF72A4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AB6743" w:rsidRPr="00B705A8" w14:paraId="46BACEC9" w14:textId="77777777" w:rsidTr="00A47C55">
        <w:trPr>
          <w:trHeight w:val="825"/>
        </w:trPr>
        <w:tc>
          <w:tcPr>
            <w:tcW w:w="846" w:type="dxa"/>
            <w:tcBorders>
              <w:bottom w:val="single" w:sz="4" w:space="0" w:color="auto"/>
            </w:tcBorders>
          </w:tcPr>
          <w:p w14:paraId="2EE8D971" w14:textId="77777777" w:rsidR="00AB6743" w:rsidRPr="007509A6" w:rsidRDefault="00184DE8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7</w:t>
            </w:r>
            <w:r w:rsidR="001D56BA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  <w:tcBorders>
              <w:bottom w:val="single" w:sz="4" w:space="0" w:color="auto"/>
            </w:tcBorders>
          </w:tcPr>
          <w:p w14:paraId="35EA864A" w14:textId="77777777" w:rsidR="00AB6743" w:rsidRPr="007509A6" w:rsidRDefault="00AB6743" w:rsidP="007509A6">
            <w:pPr>
              <w:spacing w:line="240" w:lineRule="auto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Բուժական աշխատասենյակներում  հատկացված են առանձին լվացարաններ</w:t>
            </w:r>
            <w:r w:rsidR="001D56BA" w:rsidRPr="007509A6">
              <w:rPr>
                <w:rFonts w:ascii="GHEA Grapalat" w:hAnsi="GHEA Grapalat"/>
                <w:lang w:val="en-US" w:eastAsia="en-US"/>
              </w:rPr>
              <w:t>`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անձնակազմի ձեռքերի լվացման համար: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012E8E3E" w14:textId="730B74BD" w:rsidR="00AB6743" w:rsidRPr="007509A6" w:rsidRDefault="006708C1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հրամանի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հավելվածի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AB6743" w:rsidRPr="007509A6">
              <w:rPr>
                <w:rFonts w:ascii="GHEA Grapalat" w:hAnsi="GHEA Grapalat"/>
                <w:lang w:val="en-US" w:eastAsia="en-US"/>
              </w:rPr>
              <w:t>կետ 14.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2B2B2" w:themeFill="accent2"/>
          </w:tcPr>
          <w:p w14:paraId="72138D54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B2B2B2" w:themeFill="accent2"/>
          </w:tcPr>
          <w:p w14:paraId="7321C12E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2B2B2" w:themeFill="accent2"/>
          </w:tcPr>
          <w:p w14:paraId="70FCFC37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B2B2B2" w:themeFill="accent2"/>
          </w:tcPr>
          <w:p w14:paraId="3464C996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2B2B2" w:themeFill="accent2"/>
          </w:tcPr>
          <w:p w14:paraId="19963FDC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  <w:shd w:val="clear" w:color="auto" w:fill="B2B2B2" w:themeFill="accent2"/>
          </w:tcPr>
          <w:p w14:paraId="341C8F86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AB6743" w:rsidRPr="007509A6" w14:paraId="252A68CF" w14:textId="77777777" w:rsidTr="00A47C55">
        <w:trPr>
          <w:trHeight w:val="1614"/>
        </w:trPr>
        <w:tc>
          <w:tcPr>
            <w:tcW w:w="846" w:type="dxa"/>
            <w:tcBorders>
              <w:top w:val="single" w:sz="4" w:space="0" w:color="auto"/>
            </w:tcBorders>
          </w:tcPr>
          <w:p w14:paraId="079BDD53" w14:textId="77777777" w:rsidR="00AB6743" w:rsidRPr="007509A6" w:rsidRDefault="00184DE8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7</w:t>
            </w:r>
            <w:r w:rsidR="001D56BA" w:rsidRPr="007509A6">
              <w:rPr>
                <w:rFonts w:ascii="GHEA Grapalat" w:hAnsi="GHEA Grapalat" w:cs="Sylfaen"/>
                <w:lang w:val="en-US" w:eastAsia="en-US"/>
              </w:rPr>
              <w:t>.1</w:t>
            </w:r>
            <w:r w:rsidR="00AB6743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</w:tcBorders>
          </w:tcPr>
          <w:p w14:paraId="018666A3" w14:textId="77777777" w:rsidR="00AB6743" w:rsidRPr="007509A6" w:rsidRDefault="00AA226C" w:rsidP="007509A6">
            <w:pPr>
              <w:shd w:val="clear" w:color="auto" w:fill="FFFFFF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>Վ</w:t>
            </w:r>
            <w:r w:rsidR="001D56BA" w:rsidRPr="007509A6">
              <w:rPr>
                <w:rFonts w:ascii="GHEA Grapalat" w:hAnsi="GHEA Grapalat"/>
                <w:color w:val="000000"/>
              </w:rPr>
              <w:t>իրաբուժական</w:t>
            </w:r>
            <w:r w:rsidR="001D56BA"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="001D56BA" w:rsidRPr="007509A6">
              <w:rPr>
                <w:rFonts w:ascii="GHEA Grapalat" w:hAnsi="GHEA Grapalat"/>
                <w:color w:val="000000"/>
              </w:rPr>
              <w:t>ստոմատոլոգիայի</w:t>
            </w:r>
            <w:r w:rsidR="001D56BA" w:rsidRPr="007509A6">
              <w:rPr>
                <w:rFonts w:ascii="GHEA Grapalat" w:hAnsi="GHEA Grapalat"/>
                <w:color w:val="000000"/>
                <w:lang w:val="en-US"/>
              </w:rPr>
              <w:t xml:space="preserve"> աշխատասենյակում ն</w:t>
            </w:r>
            <w:r w:rsidR="00AB6743" w:rsidRPr="007509A6">
              <w:rPr>
                <w:rFonts w:ascii="GHEA Grapalat" w:hAnsi="GHEA Grapalat"/>
                <w:color w:val="000000"/>
              </w:rPr>
              <w:t>ախամանրէազերծումային</w:t>
            </w:r>
            <w:r w:rsidR="00AB6743"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="00C64F94" w:rsidRPr="007509A6">
              <w:rPr>
                <w:rFonts w:ascii="GHEA Grapalat" w:hAnsi="GHEA Grapalat"/>
                <w:color w:val="000000"/>
              </w:rPr>
              <w:t>մշակում</w:t>
            </w:r>
            <w:r w:rsidR="00C64F94" w:rsidRPr="007509A6">
              <w:rPr>
                <w:rFonts w:ascii="GHEA Grapalat" w:hAnsi="GHEA Grapalat"/>
                <w:color w:val="000000"/>
                <w:lang w:val="hy-AM"/>
              </w:rPr>
              <w:t>ը</w:t>
            </w:r>
            <w:r w:rsidR="00C64F94"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="00AB6743" w:rsidRPr="007509A6">
              <w:rPr>
                <w:rFonts w:ascii="GHEA Grapalat" w:hAnsi="GHEA Grapalat"/>
                <w:color w:val="000000"/>
                <w:lang w:val="en-US"/>
              </w:rPr>
              <w:t xml:space="preserve"> չի իրականացվում</w:t>
            </w:r>
            <w:r w:rsidR="00055894" w:rsidRPr="007509A6">
              <w:rPr>
                <w:rFonts w:ascii="GHEA Grapalat" w:hAnsi="GHEA Grapalat"/>
                <w:color w:val="000000"/>
                <w:lang w:val="en-US"/>
              </w:rPr>
              <w:t>:</w:t>
            </w:r>
            <w:r w:rsidR="00AB6743"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1C1C3882" w14:textId="77777777" w:rsidR="00AB6743" w:rsidRPr="007509A6" w:rsidRDefault="006708C1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հրամանի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հավելվածի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F87FB7" w:rsidRPr="007509A6">
              <w:rPr>
                <w:rFonts w:ascii="GHEA Grapalat" w:hAnsi="GHEA Grapalat"/>
                <w:lang w:val="en-US" w:eastAsia="en-US"/>
              </w:rPr>
              <w:t xml:space="preserve">կետ </w:t>
            </w:r>
            <w:r w:rsidR="00AB6743" w:rsidRPr="007509A6">
              <w:rPr>
                <w:rFonts w:ascii="GHEA Grapalat" w:hAnsi="GHEA Grapalat" w:cs="Sylfaen"/>
                <w:lang w:val="en-US"/>
              </w:rPr>
              <w:t>14.1)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1B09D09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F851E06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0DDB3C5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</w:tcBorders>
          </w:tcPr>
          <w:p w14:paraId="091C104A" w14:textId="77777777" w:rsidR="00AB6743" w:rsidRPr="007509A6" w:rsidRDefault="00C64F94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4A99258" w14:textId="77777777" w:rsidR="00AB6743" w:rsidRPr="007509A6" w:rsidRDefault="00D53A1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  <w:tcBorders>
              <w:top w:val="single" w:sz="4" w:space="0" w:color="auto"/>
            </w:tcBorders>
          </w:tcPr>
          <w:p w14:paraId="485FFAEE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AB6743" w:rsidRPr="007509A6" w14:paraId="20AB355D" w14:textId="77777777" w:rsidTr="00A47C55">
        <w:tc>
          <w:tcPr>
            <w:tcW w:w="846" w:type="dxa"/>
          </w:tcPr>
          <w:p w14:paraId="670399B3" w14:textId="77777777" w:rsidR="00AB6743" w:rsidRPr="007509A6" w:rsidRDefault="00184DE8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lastRenderedPageBreak/>
              <w:t>7</w:t>
            </w:r>
            <w:r w:rsidR="001D56BA" w:rsidRPr="007509A6">
              <w:rPr>
                <w:rFonts w:ascii="GHEA Grapalat" w:hAnsi="GHEA Grapalat" w:cs="Sylfaen"/>
                <w:lang w:val="en-US" w:eastAsia="en-US"/>
              </w:rPr>
              <w:t>.2</w:t>
            </w:r>
            <w:r w:rsidR="00AB6743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0F857531" w14:textId="642C6614" w:rsidR="00AB6743" w:rsidRPr="007509A6" w:rsidRDefault="00AB6743" w:rsidP="007509A6">
            <w:pPr>
              <w:spacing w:line="240" w:lineRule="auto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Նախամանրէազերծումային մշակումը կլինիկական   աշխատանքային սենյակում իրականացնելու դեպքում տեղադրված է լրացուցիչ ավ</w:t>
            </w:r>
            <w:r w:rsidR="007509A6" w:rsidRPr="007509A6">
              <w:rPr>
                <w:rFonts w:ascii="GHEA Grapalat" w:hAnsi="GHEA Grapalat"/>
                <w:lang w:val="en-US" w:eastAsia="en-US"/>
              </w:rPr>
              <w:t>ազան` գործիքների լվացման համար:</w:t>
            </w:r>
          </w:p>
        </w:tc>
        <w:tc>
          <w:tcPr>
            <w:tcW w:w="3543" w:type="dxa"/>
          </w:tcPr>
          <w:p w14:paraId="0DED8AB5" w14:textId="77777777" w:rsidR="00AB6743" w:rsidRPr="007509A6" w:rsidRDefault="006708C1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հրամանի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հավելվածի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C64F94" w:rsidRPr="007509A6">
              <w:rPr>
                <w:rFonts w:ascii="GHEA Grapalat" w:hAnsi="GHEA Grapalat"/>
                <w:lang w:val="en-US" w:eastAsia="en-US"/>
              </w:rPr>
              <w:t>կետ 14.2</w:t>
            </w:r>
          </w:p>
        </w:tc>
        <w:tc>
          <w:tcPr>
            <w:tcW w:w="709" w:type="dxa"/>
          </w:tcPr>
          <w:p w14:paraId="6CEEF42E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261A6BEB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5EAADCBA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662EA7EF" w14:textId="5F70DAAA" w:rsidR="00AB6743" w:rsidRPr="007509A6" w:rsidRDefault="00C64F94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3,0</w:t>
            </w:r>
          </w:p>
        </w:tc>
        <w:tc>
          <w:tcPr>
            <w:tcW w:w="2126" w:type="dxa"/>
          </w:tcPr>
          <w:p w14:paraId="26ED68D9" w14:textId="77777777" w:rsidR="00AB6743" w:rsidRPr="007509A6" w:rsidRDefault="00D53A1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</w:tcPr>
          <w:p w14:paraId="7CDC0B52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AB6743" w:rsidRPr="00B705A8" w14:paraId="612E88D0" w14:textId="77777777" w:rsidTr="00A47C55">
        <w:trPr>
          <w:trHeight w:val="915"/>
        </w:trPr>
        <w:tc>
          <w:tcPr>
            <w:tcW w:w="846" w:type="dxa"/>
            <w:tcBorders>
              <w:bottom w:val="single" w:sz="4" w:space="0" w:color="auto"/>
            </w:tcBorders>
          </w:tcPr>
          <w:p w14:paraId="632AEBE7" w14:textId="77777777" w:rsidR="00AB6743" w:rsidRPr="007509A6" w:rsidRDefault="00184DE8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8</w:t>
            </w:r>
            <w:r w:rsidR="00AB6743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  <w:tcBorders>
              <w:bottom w:val="single" w:sz="4" w:space="0" w:color="auto"/>
            </w:tcBorders>
          </w:tcPr>
          <w:p w14:paraId="00A8E2D3" w14:textId="77777777" w:rsidR="00AB6743" w:rsidRPr="007509A6" w:rsidRDefault="00AB6743" w:rsidP="007509A6">
            <w:pPr>
              <w:shd w:val="clear" w:color="auto" w:fill="FFFFFF"/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</w:rPr>
              <w:t>Բոլոր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աշխատանքային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սենյակներում</w:t>
            </w:r>
            <w:r w:rsidR="001D56BA" w:rsidRPr="007509A6">
              <w:rPr>
                <w:rFonts w:ascii="GHEA Grapalat" w:hAnsi="GHEA Grapalat"/>
                <w:color w:val="000000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</w:rPr>
              <w:t>սանհանգույցներում</w:t>
            </w:r>
            <w:r w:rsidR="00AA226C" w:rsidRPr="007509A6">
              <w:rPr>
                <w:rFonts w:ascii="GHEA Grapalat" w:hAnsi="GHEA Grapalat"/>
                <w:color w:val="000000"/>
                <w:lang w:val="en-US"/>
              </w:rPr>
              <w:t>`</w:t>
            </w:r>
          </w:p>
          <w:p w14:paraId="6A126D53" w14:textId="77777777" w:rsidR="00AB6743" w:rsidRPr="007509A6" w:rsidRDefault="00AB6743" w:rsidP="007509A6">
            <w:pPr>
              <w:spacing w:line="240" w:lineRule="auto"/>
              <w:rPr>
                <w:rFonts w:ascii="GHEA Grapalat" w:hAnsi="GHEA Grapalat" w:cs="Sylfaen"/>
                <w:lang w:val="en-US" w:eastAsia="en-US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5FF8FD97" w14:textId="77777777" w:rsidR="00AB6743" w:rsidRPr="007509A6" w:rsidRDefault="006708C1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հրամանի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հավելվածի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AB6743" w:rsidRPr="007509A6">
              <w:rPr>
                <w:rFonts w:ascii="GHEA Grapalat" w:hAnsi="GHEA Grapalat"/>
                <w:lang w:val="en-US" w:eastAsia="en-US"/>
              </w:rPr>
              <w:t>կետ 15.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2B2B2" w:themeFill="accent2"/>
          </w:tcPr>
          <w:p w14:paraId="6E25797F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B2B2B2" w:themeFill="accent2"/>
          </w:tcPr>
          <w:p w14:paraId="2EB2EFB4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2B2B2" w:themeFill="accent2"/>
          </w:tcPr>
          <w:p w14:paraId="21A29BE4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B2B2B2" w:themeFill="accent2"/>
          </w:tcPr>
          <w:p w14:paraId="764348F3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2B2B2" w:themeFill="accent2"/>
          </w:tcPr>
          <w:p w14:paraId="0E528B4A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  <w:shd w:val="clear" w:color="auto" w:fill="B2B2B2" w:themeFill="accent2"/>
          </w:tcPr>
          <w:p w14:paraId="0FB656D9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AB6743" w:rsidRPr="007509A6" w14:paraId="51993417" w14:textId="77777777" w:rsidTr="00A47C55">
        <w:trPr>
          <w:trHeight w:val="111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5143866D" w14:textId="77777777" w:rsidR="00AB6743" w:rsidRPr="007509A6" w:rsidRDefault="00184DE8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8</w:t>
            </w:r>
            <w:r w:rsidR="001D56BA" w:rsidRPr="007509A6">
              <w:rPr>
                <w:rFonts w:ascii="GHEA Grapalat" w:hAnsi="GHEA Grapalat" w:cs="Sylfaen"/>
                <w:lang w:val="en-US" w:eastAsia="en-US"/>
              </w:rPr>
              <w:t>.1.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2688EEE6" w14:textId="77777777" w:rsidR="00AB6743" w:rsidRPr="007509A6" w:rsidRDefault="00F87FB7" w:rsidP="007509A6">
            <w:pPr>
              <w:shd w:val="clear" w:color="auto" w:fill="FFFFFF"/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>լ</w:t>
            </w:r>
            <w:r w:rsidR="00AA226C" w:rsidRPr="007509A6">
              <w:rPr>
                <w:rFonts w:ascii="GHEA Grapalat" w:hAnsi="GHEA Grapalat"/>
                <w:color w:val="000000"/>
              </w:rPr>
              <w:t>վացարաններ</w:t>
            </w:r>
            <w:r w:rsidR="00AA226C" w:rsidRPr="007509A6">
              <w:rPr>
                <w:rFonts w:ascii="GHEA Grapalat" w:hAnsi="GHEA Grapalat"/>
                <w:color w:val="000000"/>
                <w:lang w:val="en-US"/>
              </w:rPr>
              <w:t>ն</w:t>
            </w:r>
            <w:r w:rsidR="00AB6743"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="00AB6743" w:rsidRPr="007509A6">
              <w:rPr>
                <w:rFonts w:ascii="GHEA Grapalat" w:hAnsi="GHEA Grapalat"/>
                <w:color w:val="000000"/>
              </w:rPr>
              <w:t>ապահովված</w:t>
            </w:r>
            <w:r w:rsidR="00AB6743"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="00AB6743" w:rsidRPr="007509A6">
              <w:rPr>
                <w:rFonts w:ascii="GHEA Grapalat" w:hAnsi="GHEA Grapalat"/>
                <w:color w:val="000000"/>
              </w:rPr>
              <w:t>են</w:t>
            </w:r>
            <w:r w:rsidR="00AB6743" w:rsidRPr="007509A6">
              <w:rPr>
                <w:rFonts w:ascii="GHEA Grapalat" w:hAnsi="GHEA Grapalat"/>
                <w:color w:val="000000"/>
                <w:lang w:val="en-US"/>
              </w:rPr>
              <w:t xml:space="preserve">  </w:t>
            </w:r>
            <w:r w:rsidR="00AB6743" w:rsidRPr="007509A6">
              <w:rPr>
                <w:rFonts w:ascii="GHEA Grapalat" w:hAnsi="GHEA Grapalat"/>
                <w:color w:val="000000"/>
              </w:rPr>
              <w:t>մշտական</w:t>
            </w:r>
            <w:r w:rsidR="00AB6743"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="00AB6743" w:rsidRPr="007509A6">
              <w:rPr>
                <w:rFonts w:ascii="GHEA Grapalat" w:hAnsi="GHEA Grapalat"/>
                <w:color w:val="000000"/>
              </w:rPr>
              <w:t>հոսող</w:t>
            </w:r>
            <w:r w:rsidR="00AB6743"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="00AB6743" w:rsidRPr="007509A6">
              <w:rPr>
                <w:rFonts w:ascii="GHEA Grapalat" w:hAnsi="GHEA Grapalat"/>
                <w:color w:val="000000"/>
              </w:rPr>
              <w:t>սառը</w:t>
            </w:r>
            <w:r w:rsidR="00AB6743"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="00AB6743" w:rsidRPr="007509A6">
              <w:rPr>
                <w:rFonts w:ascii="GHEA Grapalat" w:hAnsi="GHEA Grapalat"/>
                <w:color w:val="000000"/>
              </w:rPr>
              <w:t>և</w:t>
            </w:r>
            <w:r w:rsidR="00AB6743"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="00AB6743" w:rsidRPr="007509A6">
              <w:rPr>
                <w:rFonts w:ascii="GHEA Grapalat" w:hAnsi="GHEA Grapalat"/>
                <w:color w:val="000000"/>
              </w:rPr>
              <w:t>տաք</w:t>
            </w:r>
            <w:r w:rsidR="00AB6743"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="00AB6743" w:rsidRPr="007509A6">
              <w:rPr>
                <w:rFonts w:ascii="GHEA Grapalat" w:hAnsi="GHEA Grapalat"/>
                <w:color w:val="000000"/>
              </w:rPr>
              <w:t>ջրով</w:t>
            </w:r>
            <w:r w:rsidR="00055894" w:rsidRPr="007509A6">
              <w:rPr>
                <w:rFonts w:ascii="GHEA Grapalat" w:hAnsi="GHEA Grapalat"/>
                <w:color w:val="000000"/>
                <w:lang w:val="en-US"/>
              </w:rPr>
              <w:t>,</w:t>
            </w:r>
          </w:p>
          <w:p w14:paraId="6E41A539" w14:textId="77777777" w:rsidR="00AB6743" w:rsidRPr="007509A6" w:rsidRDefault="00AB6743" w:rsidP="007509A6">
            <w:pPr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676C7A55" w14:textId="77777777" w:rsidR="00AB6743" w:rsidRPr="007509A6" w:rsidRDefault="006708C1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հրամանի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հավելվածի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483312" w:rsidRPr="007509A6">
              <w:rPr>
                <w:rFonts w:ascii="GHEA Grapalat" w:hAnsi="GHEA Grapalat"/>
                <w:lang w:val="en-US" w:eastAsia="en-US"/>
              </w:rPr>
              <w:t>կետ 15.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79E0E2F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592EBDB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06EEEAD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4605F96A" w14:textId="77777777" w:rsidR="00AB6743" w:rsidRPr="007509A6" w:rsidRDefault="00C64F94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6E3E34A4" w14:textId="77777777" w:rsidR="00AB6743" w:rsidRPr="007509A6" w:rsidRDefault="00D53A1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14:paraId="63766F50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AB6743" w:rsidRPr="007509A6" w14:paraId="334D803E" w14:textId="77777777" w:rsidTr="00A47C55">
        <w:trPr>
          <w:trHeight w:val="1408"/>
        </w:trPr>
        <w:tc>
          <w:tcPr>
            <w:tcW w:w="846" w:type="dxa"/>
            <w:tcBorders>
              <w:top w:val="single" w:sz="4" w:space="0" w:color="auto"/>
            </w:tcBorders>
          </w:tcPr>
          <w:p w14:paraId="7D704300" w14:textId="77777777" w:rsidR="00AB6743" w:rsidRPr="007509A6" w:rsidRDefault="00184DE8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8</w:t>
            </w:r>
            <w:r w:rsidR="001D56BA" w:rsidRPr="007509A6">
              <w:rPr>
                <w:rFonts w:ascii="GHEA Grapalat" w:hAnsi="GHEA Grapalat" w:cs="Sylfaen"/>
                <w:lang w:val="en-US" w:eastAsia="en-US"/>
              </w:rPr>
              <w:t>.2.</w:t>
            </w:r>
          </w:p>
        </w:tc>
        <w:tc>
          <w:tcPr>
            <w:tcW w:w="4258" w:type="dxa"/>
            <w:tcBorders>
              <w:top w:val="single" w:sz="4" w:space="0" w:color="auto"/>
            </w:tcBorders>
          </w:tcPr>
          <w:p w14:paraId="34D720C4" w14:textId="515C3BD2" w:rsidR="00AB6743" w:rsidRPr="007509A6" w:rsidRDefault="00F87FB7" w:rsidP="007509A6">
            <w:pPr>
              <w:shd w:val="clear" w:color="auto" w:fill="FFFFFF"/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>ծ</w:t>
            </w:r>
            <w:r w:rsidR="00AB6743" w:rsidRPr="007509A6">
              <w:rPr>
                <w:rFonts w:ascii="GHEA Grapalat" w:hAnsi="GHEA Grapalat"/>
                <w:color w:val="000000"/>
                <w:lang w:val="en-US"/>
              </w:rPr>
              <w:t xml:space="preserve">որակները </w:t>
            </w:r>
            <w:r w:rsidR="00AB6743" w:rsidRPr="007509A6">
              <w:rPr>
                <w:rFonts w:ascii="GHEA Grapalat" w:hAnsi="GHEA Grapalat"/>
                <w:color w:val="000000"/>
              </w:rPr>
              <w:t>ոչ</w:t>
            </w:r>
            <w:r w:rsidR="00AB6743"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="00AB6743" w:rsidRPr="007509A6">
              <w:rPr>
                <w:rFonts w:ascii="GHEA Grapalat" w:hAnsi="GHEA Grapalat"/>
                <w:color w:val="000000"/>
              </w:rPr>
              <w:t>պտուտակային</w:t>
            </w:r>
            <w:r w:rsidR="00AB6743" w:rsidRPr="007509A6">
              <w:rPr>
                <w:rFonts w:ascii="GHEA Grapalat" w:hAnsi="GHEA Grapalat"/>
                <w:color w:val="000000"/>
                <w:lang w:val="en-US"/>
              </w:rPr>
              <w:t xml:space="preserve"> են (</w:t>
            </w:r>
            <w:r w:rsidR="00AB6743" w:rsidRPr="007509A6">
              <w:rPr>
                <w:rFonts w:ascii="GHEA Grapalat" w:hAnsi="GHEA Grapalat"/>
                <w:color w:val="000000"/>
              </w:rPr>
              <w:t>արմնկային</w:t>
            </w:r>
            <w:r w:rsidR="00AB6743" w:rsidRPr="007509A6">
              <w:rPr>
                <w:rFonts w:ascii="GHEA Grapalat" w:hAnsi="GHEA Grapalat"/>
                <w:color w:val="000000"/>
                <w:lang w:val="en-US"/>
              </w:rPr>
              <w:t xml:space="preserve">, </w:t>
            </w:r>
            <w:r w:rsidR="00AB6743" w:rsidRPr="007509A6">
              <w:rPr>
                <w:rFonts w:ascii="GHEA Grapalat" w:hAnsi="GHEA Grapalat"/>
                <w:color w:val="000000"/>
              </w:rPr>
              <w:t>դաստակային</w:t>
            </w:r>
            <w:r w:rsidR="00AB6743"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="00AB6743" w:rsidRPr="007509A6">
              <w:rPr>
                <w:rFonts w:ascii="GHEA Grapalat" w:hAnsi="GHEA Grapalat"/>
                <w:color w:val="000000"/>
              </w:rPr>
              <w:t>կառավարմամբ</w:t>
            </w:r>
            <w:r w:rsidR="00AB6743"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="00AB6743" w:rsidRPr="007509A6">
              <w:rPr>
                <w:rFonts w:ascii="GHEA Grapalat" w:hAnsi="GHEA Grapalat"/>
                <w:color w:val="000000"/>
              </w:rPr>
              <w:t>և</w:t>
            </w:r>
            <w:r w:rsidR="00AB6743"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="00AB6743" w:rsidRPr="007509A6">
              <w:rPr>
                <w:rFonts w:ascii="GHEA Grapalat" w:hAnsi="GHEA Grapalat"/>
                <w:color w:val="000000"/>
              </w:rPr>
              <w:t>այլն</w:t>
            </w:r>
            <w:r w:rsidR="00AB6743" w:rsidRPr="007509A6">
              <w:rPr>
                <w:rFonts w:ascii="GHEA Grapalat" w:hAnsi="GHEA Grapalat"/>
                <w:color w:val="000000"/>
                <w:lang w:val="en-US"/>
              </w:rPr>
              <w:t xml:space="preserve">) </w:t>
            </w:r>
            <w:r w:rsidR="00055894" w:rsidRPr="007509A6">
              <w:rPr>
                <w:rFonts w:ascii="GHEA Grapalat" w:hAnsi="GHEA Grapalat"/>
                <w:color w:val="000000"/>
                <w:lang w:val="en-US"/>
              </w:rPr>
              <w:t>: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69895906" w14:textId="198A69E7" w:rsidR="00AB6743" w:rsidRPr="007509A6" w:rsidRDefault="006708C1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հրամանի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հավելվածի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4B7551" w:rsidRPr="007509A6">
              <w:rPr>
                <w:rFonts w:ascii="GHEA Grapalat" w:hAnsi="GHEA Grapalat"/>
                <w:lang w:val="en-US" w:eastAsia="en-US"/>
              </w:rPr>
              <w:t>կետ 15.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55293503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8E39B45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EC85E1D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</w:tcBorders>
          </w:tcPr>
          <w:p w14:paraId="30CBAFAF" w14:textId="77777777" w:rsidR="00AB6743" w:rsidRPr="007509A6" w:rsidRDefault="00C64F94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11FA7B1" w14:textId="77777777" w:rsidR="00AB6743" w:rsidRPr="007509A6" w:rsidRDefault="00D53A1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  <w:tcBorders>
              <w:top w:val="single" w:sz="4" w:space="0" w:color="auto"/>
            </w:tcBorders>
          </w:tcPr>
          <w:p w14:paraId="0670DFFC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AB6743" w:rsidRPr="007509A6" w14:paraId="1437264D" w14:textId="77777777" w:rsidTr="00A47C55">
        <w:trPr>
          <w:trHeight w:val="4351"/>
        </w:trPr>
        <w:tc>
          <w:tcPr>
            <w:tcW w:w="846" w:type="dxa"/>
            <w:tcBorders>
              <w:bottom w:val="single" w:sz="4" w:space="0" w:color="auto"/>
            </w:tcBorders>
          </w:tcPr>
          <w:p w14:paraId="3F3D9F1E" w14:textId="77777777" w:rsidR="00AB6743" w:rsidRPr="007509A6" w:rsidRDefault="00184DE8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9</w:t>
            </w:r>
            <w:r w:rsidR="00AB6743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  <w:tcBorders>
              <w:bottom w:val="single" w:sz="4" w:space="0" w:color="auto"/>
            </w:tcBorders>
          </w:tcPr>
          <w:p w14:paraId="3A0E1E83" w14:textId="77777777" w:rsidR="00681E10" w:rsidRPr="007509A6" w:rsidRDefault="00AB6743" w:rsidP="007509A6">
            <w:pPr>
              <w:shd w:val="clear" w:color="auto" w:fill="FFFFFF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/>
                <w:color w:val="000000"/>
              </w:rPr>
              <w:t>Թերապևտիկ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օրթոպեդիկ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ստոմատոլոգիայի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կլինիկական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աշխատասենյակներում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ամալգամայի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հետ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աշխատելու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դեպքերում</w:t>
            </w:r>
            <w:r w:rsidR="00F87FB7" w:rsidRPr="007509A6">
              <w:rPr>
                <w:rFonts w:ascii="GHEA Grapalat" w:hAnsi="GHEA Grapalat"/>
                <w:color w:val="000000"/>
                <w:lang w:val="en-US"/>
              </w:rPr>
              <w:t xml:space="preserve"> աշխատասենյակներն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ապահովված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են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="00D63AE7" w:rsidRPr="007509A6">
              <w:rPr>
                <w:rFonts w:ascii="GHEA Grapalat" w:hAnsi="GHEA Grapalat"/>
                <w:lang w:val="en-US" w:eastAsia="en-US"/>
              </w:rPr>
              <w:t xml:space="preserve"> հարթ, ամբողջական, սնդիկանթափանց ներքին մակերեսներ </w:t>
            </w:r>
            <w:r w:rsidR="00D63AE7" w:rsidRPr="007509A6">
              <w:rPr>
                <w:rFonts w:ascii="GHEA Grapalat" w:hAnsi="GHEA Grapalat"/>
                <w:lang w:eastAsia="en-US"/>
              </w:rPr>
              <w:t>ունեցող</w:t>
            </w:r>
            <w:r w:rsidR="00D63AE7" w:rsidRPr="007509A6">
              <w:rPr>
                <w:rFonts w:ascii="GHEA Grapalat" w:hAnsi="GHEA Grapalat"/>
                <w:lang w:val="en-US" w:eastAsia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քարշիչ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պահարաններով</w:t>
            </w:r>
            <w:r w:rsidR="00D63AE7" w:rsidRPr="007509A6">
              <w:rPr>
                <w:rFonts w:ascii="GHEA Grapalat" w:hAnsi="GHEA Grapalat"/>
                <w:color w:val="000000"/>
                <w:lang w:val="en-US"/>
              </w:rPr>
              <w:t xml:space="preserve">, </w:t>
            </w:r>
            <w:r w:rsidR="00D63AE7" w:rsidRPr="007509A6">
              <w:rPr>
                <w:rFonts w:ascii="GHEA Grapalat" w:hAnsi="GHEA Grapalat"/>
                <w:color w:val="000000"/>
              </w:rPr>
              <w:t>որոնք</w:t>
            </w:r>
            <w:r w:rsidR="00D63AE7"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="00D63AE7" w:rsidRPr="007509A6">
              <w:rPr>
                <w:rFonts w:ascii="GHEA Grapalat" w:hAnsi="GHEA Grapalat" w:cs="Times Armenian"/>
                <w:lang w:val="en-US" w:eastAsia="en-US"/>
              </w:rPr>
              <w:t xml:space="preserve"> ս</w:t>
            </w:r>
            <w:r w:rsidR="00D63AE7" w:rsidRPr="007509A6">
              <w:rPr>
                <w:rFonts w:ascii="GHEA Grapalat" w:hAnsi="GHEA Grapalat"/>
                <w:lang w:val="en-US" w:eastAsia="en-US"/>
              </w:rPr>
              <w:t xml:space="preserve">նդիկի գոլորշիների և ծանր մետաղների փոշու հեռացման օդափոխիչ սարքավորումները ապահովված են համապատասխան զտիչներով, </w:t>
            </w:r>
            <w:r w:rsidR="00D63AE7"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="00D63AE7" w:rsidRPr="007509A6">
              <w:rPr>
                <w:rFonts w:ascii="GHEA Grapalat" w:hAnsi="GHEA Grapalat"/>
                <w:lang w:val="en-US" w:eastAsia="en-US"/>
              </w:rPr>
              <w:t xml:space="preserve"> սնդիկի կաթիլների </w:t>
            </w:r>
            <w:r w:rsidR="00D63AE7" w:rsidRPr="007509A6">
              <w:rPr>
                <w:rFonts w:ascii="GHEA Grapalat" w:hAnsi="GHEA Grapalat"/>
                <w:lang w:val="en-US" w:eastAsia="en-US"/>
              </w:rPr>
              <w:lastRenderedPageBreak/>
              <w:t xml:space="preserve">հավաքման համար </w:t>
            </w:r>
            <w:r w:rsidR="00D63AE7" w:rsidRPr="007509A6">
              <w:rPr>
                <w:rFonts w:ascii="GHEA Grapalat" w:hAnsi="GHEA Grapalat"/>
                <w:lang w:eastAsia="en-US"/>
              </w:rPr>
              <w:t>անոթով</w:t>
            </w:r>
            <w:r w:rsidR="00D63AE7" w:rsidRPr="007509A6">
              <w:rPr>
                <w:rFonts w:ascii="GHEA Grapalat" w:hAnsi="GHEA Grapalat"/>
                <w:lang w:val="en-US" w:eastAsia="en-US"/>
              </w:rPr>
              <w:t>,  սնդիկորսիչ հարմարանք ունեցող լվացարանով</w:t>
            </w:r>
            <w:r w:rsidR="00DB70B1" w:rsidRPr="007509A6">
              <w:rPr>
                <w:rFonts w:ascii="GHEA Grapalat" w:hAnsi="GHEA Grapalat"/>
                <w:lang w:val="en-US" w:eastAsia="en-US"/>
              </w:rPr>
              <w:t>, փոքրիկ պահարանով՝ ամալգամի, սնդիկի, ամալգամի պատրաստման ամանեղենի, ամալգամ խառնիչի և դեմերկուրիզացիոն միջոցների օրվա պաշարները պահելու համար: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4AB54E8C" w14:textId="6E0D847A" w:rsidR="00AB6743" w:rsidRPr="007509A6" w:rsidRDefault="006708C1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lastRenderedPageBreak/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հրամանի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հավելվածի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AB6743" w:rsidRPr="007509A6">
              <w:rPr>
                <w:rFonts w:ascii="GHEA Grapalat" w:hAnsi="GHEA Grapalat"/>
                <w:lang w:val="en-US" w:eastAsia="en-US"/>
              </w:rPr>
              <w:t>կետ 16.</w:t>
            </w:r>
            <w:r w:rsidR="00DB70B1" w:rsidRPr="007509A6">
              <w:rPr>
                <w:rFonts w:ascii="GHEA Grapalat" w:hAnsi="GHEA Grapalat"/>
                <w:lang w:val="en-US" w:eastAsia="en-US"/>
              </w:rPr>
              <w:t>, 3-</w:t>
            </w:r>
            <w:r w:rsidR="00DB70B1" w:rsidRPr="007509A6">
              <w:rPr>
                <w:rFonts w:ascii="GHEA Grapalat" w:hAnsi="GHEA Grapalat"/>
                <w:lang w:eastAsia="en-US"/>
              </w:rPr>
              <w:t>րդ</w:t>
            </w:r>
            <w:r w:rsidR="00DB70B1" w:rsidRPr="007509A6">
              <w:rPr>
                <w:rFonts w:ascii="GHEA Grapalat" w:hAnsi="GHEA Grapalat"/>
                <w:lang w:val="en-US" w:eastAsia="en-US"/>
              </w:rPr>
              <w:t>, 4-</w:t>
            </w:r>
            <w:r w:rsidR="00DB70B1" w:rsidRPr="007509A6">
              <w:rPr>
                <w:rFonts w:ascii="GHEA Grapalat" w:hAnsi="GHEA Grapalat"/>
                <w:lang w:eastAsia="en-US"/>
              </w:rPr>
              <w:t>րդ</w:t>
            </w:r>
            <w:r w:rsidR="00DB70B1" w:rsidRPr="007509A6">
              <w:rPr>
                <w:rFonts w:ascii="GHEA Grapalat" w:hAnsi="GHEA Grapalat"/>
                <w:lang w:val="en-US" w:eastAsia="en-US"/>
              </w:rPr>
              <w:t xml:space="preserve"> </w:t>
            </w:r>
            <w:r w:rsidR="00DB70B1" w:rsidRPr="007509A6">
              <w:rPr>
                <w:rFonts w:ascii="GHEA Grapalat" w:hAnsi="GHEA Grapalat"/>
                <w:lang w:eastAsia="en-US"/>
              </w:rPr>
              <w:t>ենթակետեր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8932B3A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0EE05CC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6611FA7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14:paraId="2A1DA58E" w14:textId="77777777" w:rsidR="00AB6743" w:rsidRPr="007509A6" w:rsidRDefault="00C64F94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2,0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E64EF95" w14:textId="77777777" w:rsidR="00AB6743" w:rsidRPr="007509A6" w:rsidRDefault="00D53A1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14:paraId="11480D69" w14:textId="77777777" w:rsidR="00AB6743" w:rsidRPr="007509A6" w:rsidRDefault="00AB67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183AEA" w:rsidRPr="007509A6" w14:paraId="281D65B5" w14:textId="77777777" w:rsidTr="00A47C55">
        <w:trPr>
          <w:trHeight w:val="269"/>
        </w:trPr>
        <w:tc>
          <w:tcPr>
            <w:tcW w:w="846" w:type="dxa"/>
            <w:tcBorders>
              <w:bottom w:val="single" w:sz="4" w:space="0" w:color="auto"/>
            </w:tcBorders>
          </w:tcPr>
          <w:p w14:paraId="22C51172" w14:textId="77777777" w:rsidR="00183AEA" w:rsidRPr="007509A6" w:rsidRDefault="00183AEA" w:rsidP="007509A6">
            <w:pPr>
              <w:spacing w:after="120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10.</w:t>
            </w:r>
          </w:p>
          <w:p w14:paraId="7D3B021A" w14:textId="77777777" w:rsidR="00183AEA" w:rsidRPr="007509A6" w:rsidRDefault="00183AEA" w:rsidP="007509A6">
            <w:pPr>
              <w:spacing w:after="120"/>
              <w:jc w:val="center"/>
              <w:rPr>
                <w:rFonts w:ascii="GHEA Grapalat" w:hAnsi="GHEA Grapalat" w:cs="Sylfaen"/>
                <w:lang w:val="en-US" w:eastAsia="en-US"/>
              </w:rPr>
            </w:pPr>
          </w:p>
        </w:tc>
        <w:tc>
          <w:tcPr>
            <w:tcW w:w="4258" w:type="dxa"/>
            <w:tcBorders>
              <w:bottom w:val="single" w:sz="4" w:space="0" w:color="auto"/>
            </w:tcBorders>
          </w:tcPr>
          <w:p w14:paraId="509A5D24" w14:textId="224C1026" w:rsidR="00183AEA" w:rsidRPr="007509A6" w:rsidRDefault="00183AEA" w:rsidP="00D56319">
            <w:pPr>
              <w:shd w:val="clear" w:color="auto" w:fill="FFFFFF"/>
              <w:spacing w:after="0" w:line="240" w:lineRule="auto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="00E95E70">
              <w:rPr>
                <w:rFonts w:ascii="GHEA Grapalat" w:hAnsi="GHEA Grapalat"/>
                <w:color w:val="000000"/>
                <w:lang w:val="hy-AM"/>
              </w:rPr>
              <w:t>Բ</w:t>
            </w:r>
            <w:r w:rsidRPr="007509A6">
              <w:rPr>
                <w:rFonts w:ascii="GHEA Grapalat" w:hAnsi="GHEA Grapalat"/>
                <w:color w:val="000000"/>
              </w:rPr>
              <w:t>ոլոր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աշխատանքային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կաբինետներ</w:t>
            </w:r>
            <w:r w:rsidR="005105CA" w:rsidRPr="007509A6">
              <w:rPr>
                <w:rFonts w:ascii="GHEA Grapalat" w:hAnsi="GHEA Grapalat"/>
                <w:color w:val="000000"/>
                <w:lang w:val="hy-AM"/>
              </w:rPr>
              <w:t>ը,</w:t>
            </w:r>
            <w:r w:rsidR="000C69CF" w:rsidRPr="007509A6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որտեղ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իրականացվում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են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բժշկական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միջամտություններ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բժշկական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նշանակության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գործիքների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(</w:t>
            </w:r>
            <w:r w:rsidRPr="007509A6">
              <w:rPr>
                <w:rFonts w:ascii="GHEA Grapalat" w:hAnsi="GHEA Grapalat"/>
                <w:color w:val="000000"/>
              </w:rPr>
              <w:t>առարկաների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) </w:t>
            </w:r>
            <w:r w:rsidRPr="007509A6">
              <w:rPr>
                <w:rFonts w:ascii="GHEA Grapalat" w:hAnsi="GHEA Grapalat"/>
                <w:color w:val="000000"/>
              </w:rPr>
              <w:t>ախտահանում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մանրէազերծում</w:t>
            </w:r>
            <w:r w:rsidR="005105CA" w:rsidRPr="007509A6">
              <w:rPr>
                <w:rFonts w:ascii="GHEA Grapalat" w:hAnsi="GHEA Grapalat"/>
                <w:color w:val="000000"/>
                <w:lang w:val="hy-AM"/>
              </w:rPr>
              <w:t>,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ապահովվ</w:t>
            </w:r>
            <w:r w:rsidR="005105CA" w:rsidRPr="007509A6">
              <w:rPr>
                <w:rFonts w:ascii="GHEA Grapalat" w:hAnsi="GHEA Grapalat"/>
                <w:color w:val="000000"/>
                <w:lang w:val="hy-AM"/>
              </w:rPr>
              <w:t>ած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են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մանրէասպան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ճառագայթիչներով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կամ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օդի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այլ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վարակազերծիչ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սարքերով</w:t>
            </w:r>
            <w:r w:rsidR="00D56319">
              <w:rPr>
                <w:rFonts w:ascii="GHEA Grapalat" w:hAnsi="GHEA Grapalat"/>
                <w:color w:val="000000"/>
                <w:lang w:val="hy-AM"/>
              </w:rPr>
              <w:t>: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768CCD38" w14:textId="17A03A0E" w:rsidR="005105CA" w:rsidRPr="007509A6" w:rsidRDefault="006708C1" w:rsidP="007509A6">
            <w:pPr>
              <w:spacing w:after="120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հրամանի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հավելվածի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183AEA" w:rsidRPr="007509A6">
              <w:rPr>
                <w:rFonts w:ascii="GHEA Grapalat" w:hAnsi="GHEA Grapalat"/>
                <w:lang w:val="en-US" w:eastAsia="en-US"/>
              </w:rPr>
              <w:t>կետ 18</w:t>
            </w:r>
            <w:r w:rsidR="00517EC5" w:rsidRPr="007509A6">
              <w:rPr>
                <w:rFonts w:ascii="GHEA Grapalat" w:hAnsi="GHEA Grapalat"/>
                <w:lang w:val="en-US" w:eastAsia="en-US"/>
              </w:rPr>
              <w:t>,</w:t>
            </w:r>
          </w:p>
          <w:p w14:paraId="4CF419F9" w14:textId="12A9DC93" w:rsidR="00183AEA" w:rsidRPr="007509A6" w:rsidRDefault="00517EC5" w:rsidP="007509A6">
            <w:pPr>
              <w:spacing w:after="120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/>
                <w:lang w:eastAsia="en-US"/>
              </w:rPr>
              <w:t>կետ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50</w:t>
            </w:r>
            <w:r w:rsidR="004E417C" w:rsidRPr="007509A6">
              <w:rPr>
                <w:rFonts w:ascii="GHEA Grapalat" w:hAnsi="GHEA Grapalat"/>
                <w:lang w:val="en-US" w:eastAsia="en-US"/>
              </w:rPr>
              <w:t>-</w:t>
            </w:r>
            <w:r w:rsidR="004E417C" w:rsidRPr="007509A6">
              <w:rPr>
                <w:rFonts w:ascii="GHEA Grapalat" w:hAnsi="GHEA Grapalat"/>
                <w:lang w:eastAsia="en-US"/>
              </w:rPr>
              <w:t>ի</w:t>
            </w:r>
            <w:r w:rsidR="004E417C" w:rsidRPr="007509A6">
              <w:rPr>
                <w:rFonts w:ascii="GHEA Grapalat" w:hAnsi="GHEA Grapalat"/>
                <w:lang w:val="en-US" w:eastAsia="en-US"/>
              </w:rPr>
              <w:t xml:space="preserve"> 1-</w:t>
            </w:r>
            <w:r w:rsidR="004E417C" w:rsidRPr="007509A6">
              <w:rPr>
                <w:rFonts w:ascii="GHEA Grapalat" w:hAnsi="GHEA Grapalat"/>
                <w:lang w:eastAsia="en-US"/>
              </w:rPr>
              <w:t>ին</w:t>
            </w:r>
            <w:r w:rsidR="004E417C" w:rsidRPr="007509A6">
              <w:rPr>
                <w:rFonts w:ascii="GHEA Grapalat" w:hAnsi="GHEA Grapalat"/>
                <w:lang w:val="en-US" w:eastAsia="en-US"/>
              </w:rPr>
              <w:t>, 2-</w:t>
            </w:r>
            <w:r w:rsidR="004E417C" w:rsidRPr="007509A6">
              <w:rPr>
                <w:rFonts w:ascii="GHEA Grapalat" w:hAnsi="GHEA Grapalat"/>
                <w:lang w:eastAsia="en-US"/>
              </w:rPr>
              <w:t>րդ</w:t>
            </w:r>
            <w:r w:rsidR="004E417C" w:rsidRPr="007509A6">
              <w:rPr>
                <w:rFonts w:ascii="GHEA Grapalat" w:hAnsi="GHEA Grapalat"/>
                <w:lang w:val="en-US" w:eastAsia="en-US"/>
              </w:rPr>
              <w:t xml:space="preserve"> </w:t>
            </w:r>
            <w:r w:rsidR="004E417C" w:rsidRPr="007509A6">
              <w:rPr>
                <w:rFonts w:ascii="GHEA Grapalat" w:hAnsi="GHEA Grapalat"/>
                <w:lang w:eastAsia="en-US"/>
              </w:rPr>
              <w:t>ենթակետ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B9554E0" w14:textId="77777777" w:rsidR="00183AEA" w:rsidRPr="007509A6" w:rsidRDefault="00183AEA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AE5F309" w14:textId="77777777" w:rsidR="00183AEA" w:rsidRPr="007509A6" w:rsidRDefault="00183AEA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2A97C0F" w14:textId="77777777" w:rsidR="00183AEA" w:rsidRPr="007509A6" w:rsidRDefault="00183AEA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14:paraId="3AA82327" w14:textId="7174FF96" w:rsidR="00183AEA" w:rsidRPr="007509A6" w:rsidRDefault="00D56319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lang w:val="en-GB" w:eastAsia="en-US"/>
              </w:rPr>
              <w:t>1</w:t>
            </w:r>
            <w:r w:rsidR="00C64F94" w:rsidRPr="007509A6">
              <w:rPr>
                <w:rFonts w:ascii="GHEA Grapalat" w:hAnsi="GHEA Grapalat"/>
                <w:lang w:val="hy-AM" w:eastAsia="en-US"/>
              </w:rPr>
              <w:t>,0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F595C7E" w14:textId="77777777" w:rsidR="00183AEA" w:rsidRPr="007509A6" w:rsidRDefault="00D53A10" w:rsidP="007509A6">
            <w:pPr>
              <w:spacing w:after="120"/>
              <w:jc w:val="center"/>
              <w:rPr>
                <w:rFonts w:ascii="GHEA Grapalat" w:hAnsi="GHEA Grapalat"/>
                <w:lang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14:paraId="023E3900" w14:textId="77777777" w:rsidR="00183AEA" w:rsidRPr="007509A6" w:rsidRDefault="00183AEA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</w:tr>
      <w:tr w:rsidR="00D56319" w:rsidRPr="001750BC" w14:paraId="72BC72E9" w14:textId="77777777" w:rsidTr="00A47C55">
        <w:trPr>
          <w:trHeight w:val="269"/>
        </w:trPr>
        <w:tc>
          <w:tcPr>
            <w:tcW w:w="846" w:type="dxa"/>
            <w:tcBorders>
              <w:bottom w:val="single" w:sz="4" w:space="0" w:color="auto"/>
            </w:tcBorders>
          </w:tcPr>
          <w:p w14:paraId="0E04CC48" w14:textId="7138EEC3" w:rsidR="00D56319" w:rsidRPr="00D56319" w:rsidRDefault="00D56319" w:rsidP="00D56319">
            <w:pPr>
              <w:spacing w:after="120"/>
              <w:jc w:val="center"/>
              <w:rPr>
                <w:rFonts w:ascii="GHEA Grapalat" w:hAnsi="GHEA Grapalat" w:cs="Sylfaen"/>
                <w:lang w:val="hy-AM" w:eastAsia="en-US"/>
              </w:rPr>
            </w:pPr>
            <w:r w:rsidRPr="007509A6">
              <w:rPr>
                <w:rFonts w:ascii="GHEA Grapalat" w:hAnsi="GHEA Grapalat" w:cs="Sylfaen"/>
                <w:lang w:val="hy-AM" w:eastAsia="en-US"/>
              </w:rPr>
              <w:t>10.1</w:t>
            </w:r>
          </w:p>
        </w:tc>
        <w:tc>
          <w:tcPr>
            <w:tcW w:w="4258" w:type="dxa"/>
            <w:tcBorders>
              <w:bottom w:val="single" w:sz="4" w:space="0" w:color="auto"/>
            </w:tcBorders>
          </w:tcPr>
          <w:p w14:paraId="691DB0C8" w14:textId="1F2F7501" w:rsidR="00D56319" w:rsidRPr="00D56319" w:rsidRDefault="00D56319" w:rsidP="00D56319">
            <w:pPr>
              <w:shd w:val="clear" w:color="auto" w:fill="FFFFFF"/>
              <w:spacing w:after="0" w:line="240" w:lineRule="auto"/>
              <w:rPr>
                <w:rFonts w:ascii="GHEA Grapalat" w:hAnsi="GHEA Grapalat"/>
                <w:color w:val="000000"/>
                <w:lang w:val="hy-AM"/>
              </w:rPr>
            </w:pPr>
            <w:r w:rsidRPr="007509A6">
              <w:rPr>
                <w:rFonts w:ascii="GHEA Grapalat" w:hAnsi="GHEA Grapalat"/>
                <w:color w:val="000000"/>
                <w:lang w:val="hy-AM"/>
              </w:rPr>
              <w:t>Բ</w:t>
            </w:r>
            <w:r w:rsidRPr="00002B77">
              <w:rPr>
                <w:rFonts w:ascii="GHEA Grapalat" w:hAnsi="GHEA Grapalat"/>
                <w:color w:val="000000"/>
                <w:lang w:val="hy-AM"/>
              </w:rPr>
              <w:t>աց և կոմբինացված մանրէասպան</w:t>
            </w:r>
            <w:r w:rsidRPr="007509A6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002B77">
              <w:rPr>
                <w:rFonts w:ascii="GHEA Grapalat" w:hAnsi="GHEA Grapalat" w:cs="Arial"/>
                <w:lang w:val="hy-AM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lang w:val="hy-AM"/>
              </w:rPr>
              <w:t xml:space="preserve">ուլտրամանուշակագույն </w:t>
            </w:r>
            <w:r w:rsidRPr="00002B77">
              <w:rPr>
                <w:rFonts w:ascii="GHEA Grapalat" w:hAnsi="GHEA Grapalat"/>
                <w:color w:val="000000"/>
                <w:lang w:val="hy-AM"/>
              </w:rPr>
              <w:t xml:space="preserve"> ճառագայթիչներ</w:t>
            </w:r>
            <w:r w:rsidRPr="007509A6">
              <w:rPr>
                <w:rFonts w:ascii="GHEA Grapalat" w:hAnsi="GHEA Grapalat"/>
                <w:color w:val="000000"/>
                <w:lang w:val="hy-AM"/>
              </w:rPr>
              <w:t>ը  օգտագործում են</w:t>
            </w:r>
            <w:r w:rsidRPr="00002B77">
              <w:rPr>
                <w:rFonts w:ascii="GHEA Grapalat" w:hAnsi="GHEA Grapalat" w:cs="Arial"/>
                <w:lang w:val="hy-AM"/>
              </w:rPr>
              <w:t xml:space="preserve">  </w:t>
            </w:r>
            <w:r w:rsidRPr="007509A6">
              <w:rPr>
                <w:rFonts w:ascii="GHEA Grapalat" w:hAnsi="GHEA Grapalat"/>
                <w:color w:val="000000"/>
                <w:lang w:val="hy-AM"/>
              </w:rPr>
              <w:t xml:space="preserve">մարդկանց բացակայության ժամանակ  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45D8064E" w14:textId="77777777" w:rsidR="00D56319" w:rsidRPr="007509A6" w:rsidRDefault="00D56319" w:rsidP="00D56319">
            <w:pPr>
              <w:spacing w:after="120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18,</w:t>
            </w:r>
          </w:p>
          <w:p w14:paraId="3313E590" w14:textId="0B76BF39" w:rsidR="00D56319" w:rsidRPr="00002B77" w:rsidRDefault="00D56319" w:rsidP="00D56319">
            <w:pPr>
              <w:spacing w:after="120"/>
              <w:jc w:val="center"/>
              <w:rPr>
                <w:rFonts w:ascii="GHEA Grapalat" w:hAnsi="GHEA Grapalat" w:cs="Sylfaen"/>
                <w:lang w:val="hy-AM"/>
              </w:rPr>
            </w:pPr>
            <w:r w:rsidRPr="007509A6">
              <w:rPr>
                <w:rFonts w:ascii="GHEA Grapalat" w:hAnsi="GHEA Grapalat"/>
                <w:lang w:eastAsia="en-US"/>
              </w:rPr>
              <w:t>կետ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50-</w:t>
            </w:r>
            <w:r w:rsidRPr="007509A6">
              <w:rPr>
                <w:rFonts w:ascii="GHEA Grapalat" w:hAnsi="GHEA Grapalat"/>
                <w:lang w:eastAsia="en-US"/>
              </w:rPr>
              <w:t>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1-</w:t>
            </w:r>
            <w:r w:rsidRPr="007509A6">
              <w:rPr>
                <w:rFonts w:ascii="GHEA Grapalat" w:hAnsi="GHEA Grapalat"/>
                <w:lang w:eastAsia="en-US"/>
              </w:rPr>
              <w:t>ին</w:t>
            </w:r>
            <w:r w:rsidRPr="007509A6">
              <w:rPr>
                <w:rFonts w:ascii="GHEA Grapalat" w:hAnsi="GHEA Grapalat"/>
                <w:lang w:val="en-US" w:eastAsia="en-US"/>
              </w:rPr>
              <w:t>, 2-</w:t>
            </w:r>
            <w:r w:rsidRPr="007509A6">
              <w:rPr>
                <w:rFonts w:ascii="GHEA Grapalat" w:hAnsi="GHEA Grapalat"/>
                <w:lang w:eastAsia="en-US"/>
              </w:rPr>
              <w:t>րդ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</w:t>
            </w:r>
            <w:r w:rsidRPr="007509A6">
              <w:rPr>
                <w:rFonts w:ascii="GHEA Grapalat" w:hAnsi="GHEA Grapalat"/>
                <w:lang w:eastAsia="en-US"/>
              </w:rPr>
              <w:t>ենթակետ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D5A9749" w14:textId="77777777" w:rsidR="00D56319" w:rsidRPr="00002B77" w:rsidRDefault="00D56319" w:rsidP="00D56319">
            <w:pPr>
              <w:spacing w:after="120" w:line="240" w:lineRule="auto"/>
              <w:jc w:val="center"/>
              <w:rPr>
                <w:rFonts w:ascii="GHEA Grapalat" w:hAnsi="GHEA Grapalat"/>
                <w:lang w:val="hy-AM" w:eastAsia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76A9A6B" w14:textId="77777777" w:rsidR="00D56319" w:rsidRPr="00002B77" w:rsidRDefault="00D56319" w:rsidP="00D56319">
            <w:pPr>
              <w:spacing w:after="120" w:line="240" w:lineRule="auto"/>
              <w:jc w:val="center"/>
              <w:rPr>
                <w:rFonts w:ascii="GHEA Grapalat" w:hAnsi="GHEA Grapalat"/>
                <w:lang w:val="hy-AM"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FB2DEFB" w14:textId="77777777" w:rsidR="00D56319" w:rsidRPr="00002B77" w:rsidRDefault="00D56319" w:rsidP="00D56319">
            <w:pPr>
              <w:spacing w:after="120" w:line="240" w:lineRule="auto"/>
              <w:jc w:val="center"/>
              <w:rPr>
                <w:rFonts w:ascii="GHEA Grapalat" w:hAnsi="GHEA Grapalat"/>
                <w:lang w:val="hy-AM" w:eastAsia="en-US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14:paraId="5C20EA12" w14:textId="79877584" w:rsidR="00D56319" w:rsidRPr="00002B77" w:rsidRDefault="00D56319" w:rsidP="00D56319">
            <w:pPr>
              <w:spacing w:after="120" w:line="240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lang w:val="en-GB" w:eastAsia="en-US"/>
              </w:rPr>
              <w:t>1</w:t>
            </w:r>
            <w:r>
              <w:rPr>
                <w:rFonts w:ascii="GHEA Grapalat" w:hAnsi="GHEA Grapalat"/>
                <w:lang w:val="hy-AM" w:eastAsia="en-US"/>
              </w:rPr>
              <w:t>,0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5C098CA" w14:textId="15193D75" w:rsidR="00D56319" w:rsidRPr="00002B77" w:rsidRDefault="00D56319" w:rsidP="00D56319">
            <w:pPr>
              <w:spacing w:after="120"/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14:paraId="78B27EEE" w14:textId="77777777" w:rsidR="00D56319" w:rsidRPr="00002B77" w:rsidRDefault="00D56319" w:rsidP="00D56319">
            <w:pPr>
              <w:spacing w:after="120" w:line="240" w:lineRule="auto"/>
              <w:jc w:val="center"/>
              <w:rPr>
                <w:rFonts w:ascii="GHEA Grapalat" w:hAnsi="GHEA Grapalat"/>
                <w:lang w:val="hy-AM" w:eastAsia="en-US"/>
              </w:rPr>
            </w:pPr>
          </w:p>
        </w:tc>
      </w:tr>
      <w:tr w:rsidR="00D56319" w:rsidRPr="001750BC" w14:paraId="641EB58B" w14:textId="77777777" w:rsidTr="00A47C55">
        <w:trPr>
          <w:trHeight w:val="300"/>
        </w:trPr>
        <w:tc>
          <w:tcPr>
            <w:tcW w:w="846" w:type="dxa"/>
            <w:tcBorders>
              <w:bottom w:val="single" w:sz="4" w:space="0" w:color="auto"/>
            </w:tcBorders>
          </w:tcPr>
          <w:p w14:paraId="5FE07710" w14:textId="151C5760" w:rsidR="00D56319" w:rsidRPr="007509A6" w:rsidRDefault="00D56319" w:rsidP="00D56319">
            <w:pPr>
              <w:spacing w:after="120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hy-AM" w:eastAsia="en-US"/>
              </w:rPr>
              <w:t>10.2</w:t>
            </w:r>
          </w:p>
        </w:tc>
        <w:tc>
          <w:tcPr>
            <w:tcW w:w="4258" w:type="dxa"/>
            <w:tcBorders>
              <w:bottom w:val="single" w:sz="4" w:space="0" w:color="auto"/>
            </w:tcBorders>
          </w:tcPr>
          <w:p w14:paraId="414485D1" w14:textId="0B34311A" w:rsidR="00D56319" w:rsidRPr="00D56319" w:rsidRDefault="00D56319" w:rsidP="00D56319">
            <w:pPr>
              <w:shd w:val="clear" w:color="auto" w:fill="FFFFFF"/>
              <w:spacing w:after="0" w:line="240" w:lineRule="auto"/>
              <w:rPr>
                <w:rFonts w:ascii="GHEA Grapalat" w:hAnsi="GHEA Grapalat"/>
                <w:color w:val="000000"/>
                <w:lang w:val="hy-AM"/>
              </w:rPr>
            </w:pPr>
            <w:r w:rsidRPr="007509A6">
              <w:rPr>
                <w:rFonts w:ascii="GHEA Grapalat" w:hAnsi="GHEA Grapalat"/>
                <w:color w:val="000000"/>
                <w:lang w:val="hy-AM"/>
              </w:rPr>
              <w:t>Փ</w:t>
            </w:r>
            <w:r w:rsidRPr="007509A6">
              <w:rPr>
                <w:rFonts w:ascii="GHEA Grapalat" w:hAnsi="GHEA Grapalat"/>
                <w:color w:val="000000"/>
              </w:rPr>
              <w:t>ակ</w:t>
            </w:r>
            <w:r w:rsidRPr="00002B77">
              <w:rPr>
                <w:rFonts w:ascii="GHEA Grapalat" w:hAnsi="GHEA Grapalat"/>
                <w:color w:val="000000"/>
                <w:lang w:val="en-US"/>
              </w:rPr>
              <w:t xml:space="preserve">` </w:t>
            </w:r>
            <w:r w:rsidRPr="007509A6">
              <w:rPr>
                <w:rFonts w:ascii="GHEA Grapalat" w:hAnsi="GHEA Grapalat"/>
                <w:color w:val="000000"/>
              </w:rPr>
              <w:t>էկրանավորված</w:t>
            </w:r>
            <w:r w:rsidRPr="007509A6">
              <w:rPr>
                <w:rFonts w:ascii="GHEA Grapalat" w:hAnsi="GHEA Grapalat"/>
                <w:color w:val="000000"/>
                <w:lang w:val="hy-AM"/>
              </w:rPr>
              <w:t xml:space="preserve"> ուլտրամանուշակագույն 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002B77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ճառագայթիչներն</w:t>
            </w:r>
            <w:r w:rsidRPr="00002B77">
              <w:rPr>
                <w:rFonts w:ascii="GHEA Grapalat" w:hAnsi="GHEA Grapalat"/>
                <w:color w:val="000000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</w:rPr>
              <w:t>այդ</w:t>
            </w:r>
            <w:r w:rsidRPr="00002B77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թվում</w:t>
            </w:r>
            <w:r w:rsidRPr="00002B77">
              <w:rPr>
                <w:rFonts w:ascii="GHEA Grapalat" w:hAnsi="GHEA Grapalat"/>
                <w:color w:val="000000"/>
                <w:lang w:val="en-US"/>
              </w:rPr>
              <w:t xml:space="preserve">` </w:t>
            </w:r>
            <w:r w:rsidRPr="007509A6">
              <w:rPr>
                <w:rFonts w:ascii="GHEA Grapalat" w:hAnsi="GHEA Grapalat"/>
                <w:color w:val="000000"/>
              </w:rPr>
              <w:t>հետշրջանառիչներն</w:t>
            </w:r>
            <w:r w:rsidRPr="00002B77">
              <w:rPr>
                <w:rFonts w:ascii="GHEA Grapalat" w:hAnsi="GHEA Grapalat"/>
                <w:color w:val="000000"/>
                <w:lang w:val="en-US"/>
              </w:rPr>
              <w:t xml:space="preserve"> (</w:t>
            </w:r>
            <w:r w:rsidRPr="007509A6">
              <w:rPr>
                <w:rFonts w:ascii="GHEA Grapalat" w:hAnsi="GHEA Grapalat"/>
                <w:color w:val="000000"/>
              </w:rPr>
              <w:t>ռեցերկուլյատորներ</w:t>
            </w:r>
            <w:r w:rsidRPr="00002B77">
              <w:rPr>
                <w:rFonts w:ascii="GHEA Grapalat" w:hAnsi="GHEA Grapalat"/>
                <w:color w:val="000000"/>
                <w:lang w:val="en-US"/>
              </w:rPr>
              <w:t xml:space="preserve">) </w:t>
            </w:r>
            <w:r w:rsidRPr="007509A6">
              <w:rPr>
                <w:rFonts w:ascii="GHEA Grapalat" w:hAnsi="GHEA Grapalat"/>
                <w:color w:val="000000"/>
              </w:rPr>
              <w:t>օգտագործվում</w:t>
            </w:r>
            <w:r w:rsidRPr="00002B77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են</w:t>
            </w:r>
            <w:r w:rsidRPr="00002B77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մարդկանց</w:t>
            </w:r>
            <w:r w:rsidRPr="00002B77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ներկայությամբ</w:t>
            </w:r>
            <w:r w:rsidRPr="007509A6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65929BDC" w14:textId="77777777" w:rsidR="00D56319" w:rsidRPr="007509A6" w:rsidRDefault="00D56319" w:rsidP="00D56319">
            <w:pPr>
              <w:spacing w:after="120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18,</w:t>
            </w:r>
          </w:p>
          <w:p w14:paraId="7CCE7711" w14:textId="447242EE" w:rsidR="00D56319" w:rsidRPr="00002B77" w:rsidRDefault="00D56319" w:rsidP="00D56319">
            <w:pPr>
              <w:spacing w:after="120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/>
                <w:lang w:eastAsia="en-US"/>
              </w:rPr>
              <w:t>կետ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50-</w:t>
            </w:r>
            <w:r w:rsidRPr="007509A6">
              <w:rPr>
                <w:rFonts w:ascii="GHEA Grapalat" w:hAnsi="GHEA Grapalat"/>
                <w:lang w:eastAsia="en-US"/>
              </w:rPr>
              <w:t>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1-</w:t>
            </w:r>
            <w:r w:rsidRPr="007509A6">
              <w:rPr>
                <w:rFonts w:ascii="GHEA Grapalat" w:hAnsi="GHEA Grapalat"/>
                <w:lang w:eastAsia="en-US"/>
              </w:rPr>
              <w:t>ին</w:t>
            </w:r>
            <w:r w:rsidRPr="007509A6">
              <w:rPr>
                <w:rFonts w:ascii="GHEA Grapalat" w:hAnsi="GHEA Grapalat"/>
                <w:lang w:val="en-US" w:eastAsia="en-US"/>
              </w:rPr>
              <w:t>, 2-</w:t>
            </w:r>
            <w:r w:rsidRPr="007509A6">
              <w:rPr>
                <w:rFonts w:ascii="GHEA Grapalat" w:hAnsi="GHEA Grapalat"/>
                <w:lang w:eastAsia="en-US"/>
              </w:rPr>
              <w:t>րդ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</w:t>
            </w:r>
            <w:r w:rsidRPr="007509A6">
              <w:rPr>
                <w:rFonts w:ascii="GHEA Grapalat" w:hAnsi="GHEA Grapalat"/>
                <w:lang w:eastAsia="en-US"/>
              </w:rPr>
              <w:t>ենթակետ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7BAC6B5" w14:textId="77777777" w:rsidR="00D56319" w:rsidRPr="007509A6" w:rsidRDefault="00D56319" w:rsidP="00D56319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365C739" w14:textId="77777777" w:rsidR="00D56319" w:rsidRPr="007509A6" w:rsidRDefault="00D56319" w:rsidP="00D56319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298BBC3" w14:textId="77777777" w:rsidR="00D56319" w:rsidRPr="007509A6" w:rsidRDefault="00D56319" w:rsidP="00D56319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14:paraId="5867EA9A" w14:textId="2E32DDEF" w:rsidR="00D56319" w:rsidRPr="001750BC" w:rsidRDefault="00D56319" w:rsidP="00D56319">
            <w:pPr>
              <w:spacing w:after="120" w:line="240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lang w:val="en-GB" w:eastAsia="en-US"/>
              </w:rPr>
              <w:t>1</w:t>
            </w:r>
            <w:r>
              <w:rPr>
                <w:rFonts w:ascii="GHEA Grapalat" w:hAnsi="GHEA Grapalat"/>
                <w:lang w:val="hy-AM" w:eastAsia="en-US"/>
              </w:rPr>
              <w:t>,0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59FE9B8" w14:textId="04576608" w:rsidR="00D56319" w:rsidRPr="007509A6" w:rsidRDefault="00D56319" w:rsidP="00D56319">
            <w:pPr>
              <w:spacing w:after="120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14:paraId="02D5EE2C" w14:textId="77777777" w:rsidR="00D56319" w:rsidRPr="00002B77" w:rsidRDefault="00D56319" w:rsidP="00D56319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D56319" w:rsidRPr="001750BC" w14:paraId="2EF5063C" w14:textId="77777777" w:rsidTr="00A47C55">
        <w:trPr>
          <w:trHeight w:val="300"/>
        </w:trPr>
        <w:tc>
          <w:tcPr>
            <w:tcW w:w="846" w:type="dxa"/>
            <w:tcBorders>
              <w:bottom w:val="single" w:sz="4" w:space="0" w:color="auto"/>
            </w:tcBorders>
          </w:tcPr>
          <w:p w14:paraId="537938F6" w14:textId="70A2C661" w:rsidR="00D56319" w:rsidRPr="007509A6" w:rsidRDefault="00D56319" w:rsidP="00D56319">
            <w:pPr>
              <w:spacing w:after="120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hy-AM" w:eastAsia="en-US"/>
              </w:rPr>
              <w:lastRenderedPageBreak/>
              <w:t>10.3</w:t>
            </w:r>
          </w:p>
        </w:tc>
        <w:tc>
          <w:tcPr>
            <w:tcW w:w="4258" w:type="dxa"/>
            <w:tcBorders>
              <w:bottom w:val="single" w:sz="4" w:space="0" w:color="auto"/>
            </w:tcBorders>
          </w:tcPr>
          <w:p w14:paraId="6C8B1460" w14:textId="46C5A6AC" w:rsidR="00D56319" w:rsidRPr="00D56319" w:rsidRDefault="00D56319" w:rsidP="00D56319">
            <w:pPr>
              <w:shd w:val="clear" w:color="auto" w:fill="FFFFFF"/>
              <w:spacing w:after="0" w:line="240" w:lineRule="auto"/>
              <w:rPr>
                <w:rFonts w:ascii="GHEA Grapalat" w:hAnsi="GHEA Grapalat"/>
                <w:color w:val="000000"/>
                <w:lang w:val="hy-AM"/>
              </w:rPr>
            </w:pPr>
            <w:r w:rsidRPr="007509A6">
              <w:rPr>
                <w:rFonts w:ascii="GHEA Grapalat" w:hAnsi="GHEA Grapalat"/>
                <w:color w:val="000000"/>
              </w:rPr>
              <w:t>Օզոնային</w:t>
            </w:r>
            <w:r w:rsidRPr="00002B77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ազդեցությամբ</w:t>
            </w:r>
            <w:r w:rsidRPr="007509A6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002B77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մանրէասպան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002B77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սարքավորումներ</w:t>
            </w:r>
            <w:r w:rsidRPr="007509A6">
              <w:rPr>
                <w:rFonts w:ascii="GHEA Grapalat" w:hAnsi="GHEA Grapalat"/>
                <w:color w:val="000000"/>
                <w:lang w:val="hy-AM"/>
              </w:rPr>
              <w:t>ը</w:t>
            </w:r>
            <w:r w:rsidRPr="00002B77">
              <w:rPr>
                <w:rFonts w:ascii="GHEA Grapalat" w:hAnsi="GHEA Grapalat"/>
                <w:color w:val="000000"/>
                <w:lang w:val="en-US"/>
              </w:rPr>
              <w:t xml:space="preserve">` </w:t>
            </w:r>
            <w:r w:rsidRPr="007509A6">
              <w:rPr>
                <w:rFonts w:ascii="GHEA Grapalat" w:hAnsi="GHEA Grapalat"/>
                <w:color w:val="000000"/>
              </w:rPr>
              <w:t>օզոնային</w:t>
            </w:r>
            <w:r w:rsidRPr="00002B77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գեներատորները</w:t>
            </w:r>
            <w:r w:rsidRPr="00002B77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շահագործում</w:t>
            </w:r>
            <w:r w:rsidRPr="00002B77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են</w:t>
            </w:r>
            <w:r w:rsidRPr="00002B77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մարդկանց</w:t>
            </w:r>
            <w:r w:rsidRPr="00002B77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բացակայության</w:t>
            </w:r>
            <w:r w:rsidRPr="00002B77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lang w:val="hy-AM"/>
              </w:rPr>
              <w:t>ժամանակ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6E7E6F89" w14:textId="77777777" w:rsidR="00D56319" w:rsidRPr="007509A6" w:rsidRDefault="00D56319" w:rsidP="00D56319">
            <w:pPr>
              <w:spacing w:after="120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18,</w:t>
            </w:r>
          </w:p>
          <w:p w14:paraId="2E998D01" w14:textId="0389DB20" w:rsidR="00D56319" w:rsidRPr="00002B77" w:rsidRDefault="00D56319" w:rsidP="00D56319">
            <w:pPr>
              <w:spacing w:after="120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/>
                <w:lang w:eastAsia="en-US"/>
              </w:rPr>
              <w:t>կետ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50-</w:t>
            </w:r>
            <w:r w:rsidRPr="007509A6">
              <w:rPr>
                <w:rFonts w:ascii="GHEA Grapalat" w:hAnsi="GHEA Grapalat"/>
                <w:lang w:eastAsia="en-US"/>
              </w:rPr>
              <w:t>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1-</w:t>
            </w:r>
            <w:r w:rsidRPr="007509A6">
              <w:rPr>
                <w:rFonts w:ascii="GHEA Grapalat" w:hAnsi="GHEA Grapalat"/>
                <w:lang w:eastAsia="en-US"/>
              </w:rPr>
              <w:t>ին</w:t>
            </w:r>
            <w:r w:rsidRPr="007509A6">
              <w:rPr>
                <w:rFonts w:ascii="GHEA Grapalat" w:hAnsi="GHEA Grapalat"/>
                <w:lang w:val="en-US" w:eastAsia="en-US"/>
              </w:rPr>
              <w:t>, 2-</w:t>
            </w:r>
            <w:r w:rsidRPr="007509A6">
              <w:rPr>
                <w:rFonts w:ascii="GHEA Grapalat" w:hAnsi="GHEA Grapalat"/>
                <w:lang w:eastAsia="en-US"/>
              </w:rPr>
              <w:t>րդ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</w:t>
            </w:r>
            <w:r w:rsidRPr="007509A6">
              <w:rPr>
                <w:rFonts w:ascii="GHEA Grapalat" w:hAnsi="GHEA Grapalat"/>
                <w:lang w:eastAsia="en-US"/>
              </w:rPr>
              <w:t>ենթակետ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3C32904" w14:textId="77777777" w:rsidR="00D56319" w:rsidRPr="007509A6" w:rsidRDefault="00D56319" w:rsidP="00D56319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1096D80" w14:textId="77777777" w:rsidR="00D56319" w:rsidRPr="007509A6" w:rsidRDefault="00D56319" w:rsidP="00D56319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1BA8251" w14:textId="77777777" w:rsidR="00D56319" w:rsidRPr="007509A6" w:rsidRDefault="00D56319" w:rsidP="00D56319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14:paraId="4B264DD2" w14:textId="0C43C3C4" w:rsidR="00D56319" w:rsidRPr="001750BC" w:rsidRDefault="00D56319" w:rsidP="00D56319">
            <w:pPr>
              <w:spacing w:after="120" w:line="240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GHEA Grapalat" w:hAnsi="GHEA Grapalat"/>
                <w:lang w:val="en-GB" w:eastAsia="en-US"/>
              </w:rPr>
              <w:t>1</w:t>
            </w:r>
            <w:r>
              <w:rPr>
                <w:rFonts w:ascii="GHEA Grapalat" w:hAnsi="GHEA Grapalat"/>
                <w:lang w:val="hy-AM" w:eastAsia="en-US"/>
              </w:rPr>
              <w:t>,0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78441EA" w14:textId="27F2010C" w:rsidR="00D56319" w:rsidRPr="007509A6" w:rsidRDefault="00D56319" w:rsidP="00D56319">
            <w:pPr>
              <w:spacing w:after="120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14:paraId="47E17291" w14:textId="77777777" w:rsidR="00D56319" w:rsidRPr="00002B77" w:rsidRDefault="00D56319" w:rsidP="00D56319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183AEA" w:rsidRPr="007509A6" w14:paraId="3F5C1534" w14:textId="77777777" w:rsidTr="00A47C55">
        <w:trPr>
          <w:trHeight w:val="300"/>
        </w:trPr>
        <w:tc>
          <w:tcPr>
            <w:tcW w:w="846" w:type="dxa"/>
            <w:tcBorders>
              <w:bottom w:val="single" w:sz="4" w:space="0" w:color="auto"/>
            </w:tcBorders>
          </w:tcPr>
          <w:p w14:paraId="0AD386C8" w14:textId="656BE067" w:rsidR="00183AEA" w:rsidRPr="007509A6" w:rsidRDefault="00183AEA" w:rsidP="007509A6">
            <w:pPr>
              <w:spacing w:after="120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11.</w:t>
            </w:r>
          </w:p>
        </w:tc>
        <w:tc>
          <w:tcPr>
            <w:tcW w:w="4258" w:type="dxa"/>
            <w:tcBorders>
              <w:bottom w:val="single" w:sz="4" w:space="0" w:color="auto"/>
            </w:tcBorders>
          </w:tcPr>
          <w:p w14:paraId="6FE66FB5" w14:textId="77777777" w:rsidR="00183AEA" w:rsidRPr="007509A6" w:rsidRDefault="00183AEA" w:rsidP="007509A6">
            <w:pPr>
              <w:shd w:val="clear" w:color="auto" w:fill="FFFFFF"/>
              <w:spacing w:after="0" w:line="240" w:lineRule="auto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/>
                <w:color w:val="000000"/>
              </w:rPr>
              <w:t>Ստոմատոլոգիական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բժշկական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օգնություն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սպասարկում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իրականացնող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կազմակերպությունում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գործիքների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փափուկ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նյութի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մանրէազերծումն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իրականացվում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է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կազմակերպությունում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գտնվող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="009F35FC" w:rsidRPr="007509A6">
              <w:rPr>
                <w:rFonts w:ascii="GHEA Grapalat" w:hAnsi="GHEA Grapalat"/>
                <w:color w:val="000000"/>
              </w:rPr>
              <w:t>առանձին</w:t>
            </w:r>
            <w:r w:rsidR="009F35FC"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մանրէազերծման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սենյակում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: 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765876C6" w14:textId="77777777" w:rsidR="00183AEA" w:rsidRPr="007509A6" w:rsidRDefault="006708C1" w:rsidP="007509A6">
            <w:pPr>
              <w:spacing w:after="120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հրամանի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հավելվածի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183AEA" w:rsidRPr="007509A6">
              <w:rPr>
                <w:rFonts w:ascii="GHEA Grapalat" w:hAnsi="GHEA Grapalat"/>
                <w:lang w:val="en-US" w:eastAsia="en-US"/>
              </w:rPr>
              <w:t>կետ 19.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AD18C3B" w14:textId="77777777" w:rsidR="00183AEA" w:rsidRPr="007509A6" w:rsidRDefault="00183AEA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3FD887B" w14:textId="77777777" w:rsidR="00183AEA" w:rsidRPr="007509A6" w:rsidRDefault="00183AEA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0699062" w14:textId="77777777" w:rsidR="00183AEA" w:rsidRPr="007509A6" w:rsidRDefault="00183AEA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14:paraId="361DA0FE" w14:textId="77777777" w:rsidR="00183AEA" w:rsidRPr="007509A6" w:rsidRDefault="00C64F94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3,0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9B6059E" w14:textId="77777777" w:rsidR="00183AEA" w:rsidRPr="007509A6" w:rsidRDefault="00D53A10" w:rsidP="007509A6">
            <w:pPr>
              <w:spacing w:after="120"/>
              <w:jc w:val="center"/>
              <w:rPr>
                <w:rFonts w:ascii="GHEA Grapalat" w:hAnsi="GHEA Grapalat"/>
                <w:lang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14:paraId="470253F7" w14:textId="77777777" w:rsidR="00183AEA" w:rsidRPr="007509A6" w:rsidRDefault="00183AEA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</w:tr>
      <w:tr w:rsidR="00094443" w:rsidRPr="007509A6" w14:paraId="6CBC5F63" w14:textId="77777777" w:rsidTr="00A47C55">
        <w:trPr>
          <w:trHeight w:val="300"/>
        </w:trPr>
        <w:tc>
          <w:tcPr>
            <w:tcW w:w="846" w:type="dxa"/>
            <w:tcBorders>
              <w:bottom w:val="single" w:sz="4" w:space="0" w:color="auto"/>
            </w:tcBorders>
          </w:tcPr>
          <w:p w14:paraId="4AA64A00" w14:textId="77777777" w:rsidR="00094443" w:rsidRPr="007509A6" w:rsidRDefault="00094443" w:rsidP="007509A6">
            <w:pPr>
              <w:spacing w:after="120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12.</w:t>
            </w:r>
          </w:p>
        </w:tc>
        <w:tc>
          <w:tcPr>
            <w:tcW w:w="4258" w:type="dxa"/>
            <w:tcBorders>
              <w:bottom w:val="single" w:sz="4" w:space="0" w:color="auto"/>
            </w:tcBorders>
          </w:tcPr>
          <w:p w14:paraId="6871C13B" w14:textId="410C0894" w:rsidR="00094443" w:rsidRPr="007509A6" w:rsidRDefault="00094443" w:rsidP="007509A6">
            <w:pPr>
              <w:shd w:val="clear" w:color="auto" w:fill="FFFFFF"/>
              <w:spacing w:after="0" w:line="240" w:lineRule="auto"/>
              <w:rPr>
                <w:rFonts w:ascii="GHEA Grapalat" w:hAnsi="GHEA Grapalat" w:cs="Calibri"/>
                <w:color w:val="000000"/>
                <w:shd w:val="clear" w:color="auto" w:fill="FFFFFF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Մշտական </w:t>
            </w:r>
            <w:r w:rsidRPr="007509A6">
              <w:rPr>
                <w:rFonts w:ascii="GHEA Grapalat" w:hAnsi="GHEA Grapalat" w:cs="Sylfaen"/>
                <w:color w:val="000000"/>
                <w:shd w:val="clear" w:color="auto" w:fill="FFFFFF"/>
              </w:rPr>
              <w:t>աշխատատեղերում</w:t>
            </w:r>
            <w:r w:rsidRPr="007509A6">
              <w:rPr>
                <w:rFonts w:ascii="GHEA Grapalat" w:hAnsi="GHEA Grapalat" w:cs="Calibri"/>
                <w:color w:val="000000"/>
                <w:shd w:val="clear" w:color="auto" w:fill="FFFFFF"/>
                <w:lang w:val="en-US"/>
              </w:rPr>
              <w:t xml:space="preserve">  (</w:t>
            </w:r>
            <w:r w:rsidRPr="007509A6">
              <w:rPr>
                <w:rFonts w:ascii="GHEA Grapalat" w:hAnsi="GHEA Grapalat" w:cs="Sylfaen"/>
                <w:color w:val="000000"/>
                <w:shd w:val="clear" w:color="auto" w:fill="FFFFFF"/>
              </w:rPr>
              <w:t>բուժանձնակազմի</w:t>
            </w:r>
            <w:r w:rsidRPr="007509A6">
              <w:rPr>
                <w:rFonts w:ascii="GHEA Grapalat" w:hAnsi="GHEA Grapalat" w:cs="Calibri"/>
                <w:color w:val="000000"/>
                <w:shd w:val="clear" w:color="auto" w:fill="FFFFFF"/>
                <w:lang w:val="en-US"/>
              </w:rPr>
              <w:t xml:space="preserve"> 2 </w:t>
            </w:r>
            <w:r w:rsidRPr="007509A6">
              <w:rPr>
                <w:rFonts w:ascii="GHEA Grapalat" w:hAnsi="GHEA Grapalat" w:cs="Sylfaen"/>
                <w:color w:val="000000"/>
                <w:shd w:val="clear" w:color="auto" w:fill="FFFFFF"/>
              </w:rPr>
              <w:t>ժամից</w:t>
            </w:r>
            <w:r w:rsidRPr="007509A6">
              <w:rPr>
                <w:rFonts w:ascii="GHEA Grapalat" w:hAnsi="GHEA Grapalat" w:cs="Calibri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  <w:shd w:val="clear" w:color="auto" w:fill="FFFFFF"/>
              </w:rPr>
              <w:t>ավելի</w:t>
            </w:r>
            <w:r w:rsidRPr="007509A6">
              <w:rPr>
                <w:rFonts w:ascii="GHEA Grapalat" w:hAnsi="GHEA Grapalat" w:cs="Calibri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  <w:shd w:val="clear" w:color="auto" w:fill="FFFFFF"/>
              </w:rPr>
              <w:t>անընդմեջ</w:t>
            </w:r>
            <w:r w:rsidRPr="007509A6">
              <w:rPr>
                <w:rFonts w:ascii="GHEA Grapalat" w:hAnsi="GHEA Grapalat" w:cs="Calibri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  <w:shd w:val="clear" w:color="auto" w:fill="FFFFFF"/>
              </w:rPr>
              <w:t>աշխատելու</w:t>
            </w:r>
            <w:r w:rsidRPr="007509A6">
              <w:rPr>
                <w:rFonts w:ascii="GHEA Grapalat" w:hAnsi="GHEA Grapalat" w:cs="Calibri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  <w:shd w:val="clear" w:color="auto" w:fill="FFFFFF"/>
              </w:rPr>
              <w:t>դեպքում</w:t>
            </w:r>
            <w:r w:rsidRPr="007509A6">
              <w:rPr>
                <w:rFonts w:ascii="GHEA Grapalat" w:hAnsi="GHEA Grapalat" w:cs="Calibri"/>
                <w:color w:val="000000"/>
                <w:shd w:val="clear" w:color="auto" w:fill="FFFFFF"/>
                <w:lang w:val="en-US"/>
              </w:rPr>
              <w:t xml:space="preserve">) և </w:t>
            </w:r>
            <w:r w:rsidRPr="007509A6">
              <w:rPr>
                <w:rFonts w:ascii="GHEA Grapalat" w:hAnsi="GHEA Grapalat" w:cs="Sylfaen"/>
                <w:color w:val="000000"/>
                <w:shd w:val="clear" w:color="auto" w:fill="FFFFFF"/>
                <w:lang w:val="en-US"/>
              </w:rPr>
              <w:t xml:space="preserve"> </w:t>
            </w:r>
            <w:r w:rsidR="0017606F" w:rsidRPr="007509A6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ժ</w:t>
            </w:r>
            <w:r w:rsidR="0017606F" w:rsidRPr="007509A6">
              <w:rPr>
                <w:rFonts w:ascii="GHEA Grapalat" w:hAnsi="GHEA Grapalat" w:cs="Sylfaen"/>
                <w:color w:val="000000"/>
                <w:shd w:val="clear" w:color="auto" w:fill="FFFFFF"/>
              </w:rPr>
              <w:t>ամանակավոր</w:t>
            </w:r>
            <w:r w:rsidR="0017606F" w:rsidRPr="007509A6">
              <w:rPr>
                <w:rFonts w:ascii="GHEA Grapalat" w:hAnsi="GHEA Grapalat" w:cs="Calibri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  <w:shd w:val="clear" w:color="auto" w:fill="FFFFFF"/>
              </w:rPr>
              <w:t>աշխատատեղերում</w:t>
            </w:r>
            <w:r w:rsidRPr="007509A6">
              <w:rPr>
                <w:rFonts w:ascii="GHEA Grapalat" w:hAnsi="GHEA Grapalat" w:cs="Calibri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  <w:shd w:val="clear" w:color="auto" w:fill="FFFFFF"/>
              </w:rPr>
              <w:t>միկրոկլիմային</w:t>
            </w:r>
            <w:r w:rsidRPr="007509A6">
              <w:rPr>
                <w:rFonts w:ascii="GHEA Grapalat" w:hAnsi="GHEA Grapalat" w:cs="Calibri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  <w:shd w:val="clear" w:color="auto" w:fill="FFFFFF"/>
              </w:rPr>
              <w:t>ներկայացվող</w:t>
            </w:r>
            <w:r w:rsidRPr="007509A6">
              <w:rPr>
                <w:rFonts w:ascii="GHEA Grapalat" w:hAnsi="GHEA Grapalat" w:cs="Calibri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  <w:shd w:val="clear" w:color="auto" w:fill="FFFFFF"/>
              </w:rPr>
              <w:t>պահանջները</w:t>
            </w:r>
            <w:r w:rsidRPr="007509A6">
              <w:rPr>
                <w:rFonts w:ascii="GHEA Grapalat" w:hAnsi="GHEA Grapalat" w:cs="Calibri"/>
                <w:color w:val="000000"/>
                <w:shd w:val="clear" w:color="auto" w:fill="FFFFFF"/>
                <w:lang w:val="en-US"/>
              </w:rPr>
              <w:t xml:space="preserve"> համապատասխանում են նորմերին:</w:t>
            </w:r>
          </w:p>
          <w:p w14:paraId="6F0EEF77" w14:textId="2659EB23" w:rsidR="00094443" w:rsidRPr="007509A6" w:rsidRDefault="00094443" w:rsidP="007509A6">
            <w:pPr>
              <w:shd w:val="clear" w:color="auto" w:fill="FFFFFF"/>
              <w:spacing w:after="0"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>Նշում 1</w:t>
            </w:r>
            <w:r w:rsidR="007509A6" w:rsidRPr="007509A6">
              <w:rPr>
                <w:rFonts w:ascii="GHEA Grapalat" w:hAnsi="GHEA Grapalat"/>
                <w:color w:val="000000"/>
                <w:lang w:val="en-US"/>
              </w:rPr>
              <w:t>*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B058BD0" w14:textId="77777777" w:rsidR="00094443" w:rsidRPr="007509A6" w:rsidRDefault="002A7307" w:rsidP="007509A6">
            <w:pPr>
              <w:spacing w:after="120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22.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ED16D7A" w14:textId="77777777" w:rsidR="00094443" w:rsidRPr="007509A6" w:rsidRDefault="000944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3619CAB" w14:textId="77777777" w:rsidR="00094443" w:rsidRPr="007509A6" w:rsidRDefault="000944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2C3FA34" w14:textId="77777777" w:rsidR="00094443" w:rsidRPr="007509A6" w:rsidRDefault="000944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14:paraId="0D5532FE" w14:textId="6D58B245" w:rsidR="00094443" w:rsidRPr="007509A6" w:rsidRDefault="007509A6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en-GB" w:eastAsia="en-US"/>
              </w:rPr>
              <w:t>2</w:t>
            </w:r>
            <w:r w:rsidR="002A7307" w:rsidRPr="007509A6">
              <w:rPr>
                <w:rFonts w:ascii="GHEA Grapalat" w:hAnsi="GHEA Grapalat"/>
                <w:lang w:val="hy-AM" w:eastAsia="en-US"/>
              </w:rPr>
              <w:t>,0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891F70C" w14:textId="158EDD3B" w:rsidR="00094443" w:rsidRPr="007509A6" w:rsidRDefault="00D56319" w:rsidP="007509A6">
            <w:pPr>
              <w:spacing w:after="120"/>
              <w:jc w:val="center"/>
              <w:rPr>
                <w:rFonts w:ascii="GHEA Grapalat" w:hAnsi="GHEA Grapalat"/>
                <w:lang w:val="en-US" w:eastAsia="en-US"/>
              </w:rPr>
            </w:pPr>
            <w:r w:rsidRPr="00D56319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14:paraId="32BF3761" w14:textId="77777777" w:rsidR="00094443" w:rsidRPr="007509A6" w:rsidRDefault="00094443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183AEA" w:rsidRPr="007509A6" w14:paraId="689E55C3" w14:textId="77777777" w:rsidTr="00A47C55">
        <w:trPr>
          <w:trHeight w:val="581"/>
        </w:trPr>
        <w:tc>
          <w:tcPr>
            <w:tcW w:w="846" w:type="dxa"/>
            <w:tcBorders>
              <w:bottom w:val="single" w:sz="4" w:space="0" w:color="auto"/>
            </w:tcBorders>
          </w:tcPr>
          <w:p w14:paraId="759E09FE" w14:textId="111EC98E" w:rsidR="00183AEA" w:rsidRPr="007509A6" w:rsidRDefault="00954E6A" w:rsidP="007509A6">
            <w:pPr>
              <w:spacing w:after="120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1</w:t>
            </w:r>
            <w:r w:rsidR="00116EDB">
              <w:rPr>
                <w:rFonts w:ascii="GHEA Grapalat" w:hAnsi="GHEA Grapalat" w:cs="Sylfaen"/>
                <w:lang w:val="en-US" w:eastAsia="en-US"/>
              </w:rPr>
              <w:t>3.</w:t>
            </w:r>
          </w:p>
        </w:tc>
        <w:tc>
          <w:tcPr>
            <w:tcW w:w="4258" w:type="dxa"/>
            <w:tcBorders>
              <w:bottom w:val="single" w:sz="4" w:space="0" w:color="auto"/>
            </w:tcBorders>
          </w:tcPr>
          <w:p w14:paraId="4AF2479D" w14:textId="77777777" w:rsidR="00183AEA" w:rsidRPr="007509A6" w:rsidRDefault="00183AEA" w:rsidP="007509A6">
            <w:pPr>
              <w:shd w:val="clear" w:color="auto" w:fill="FFFFFF"/>
              <w:spacing w:after="0"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Նույն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սենքում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3 </w:t>
            </w:r>
            <w:r w:rsidRPr="007509A6">
              <w:rPr>
                <w:rFonts w:ascii="GHEA Grapalat" w:hAnsi="GHEA Grapalat"/>
                <w:color w:val="000000"/>
              </w:rPr>
              <w:t>աշխատատեղերից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ավելի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տեղակայման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դեպքում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օդափոխանակությունը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իրականացվում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է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ընդհանուր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ներհոս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-</w:t>
            </w:r>
            <w:r w:rsidRPr="007509A6">
              <w:rPr>
                <w:rFonts w:ascii="GHEA Grapalat" w:hAnsi="GHEA Grapalat"/>
                <w:color w:val="000000"/>
              </w:rPr>
              <w:t>արտաձիգ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մեխանիկական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օդափոխության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միջոցով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:</w:t>
            </w:r>
          </w:p>
          <w:p w14:paraId="4BB23311" w14:textId="77777777" w:rsidR="00183AEA" w:rsidRPr="007509A6" w:rsidRDefault="00183AEA" w:rsidP="007509A6">
            <w:pPr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0E5DF5A3" w14:textId="77777777" w:rsidR="00183AEA" w:rsidRPr="007509A6" w:rsidRDefault="006708C1" w:rsidP="007509A6">
            <w:pPr>
              <w:spacing w:after="120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հրամանի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հավելվածի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954E6A" w:rsidRPr="007509A6">
              <w:rPr>
                <w:rFonts w:ascii="GHEA Grapalat" w:hAnsi="GHEA Grapalat"/>
                <w:lang w:val="en-US" w:eastAsia="en-US"/>
              </w:rPr>
              <w:t>կետ 25.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5A51541" w14:textId="77777777" w:rsidR="00183AEA" w:rsidRPr="007509A6" w:rsidRDefault="00183AEA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92D2A70" w14:textId="77777777" w:rsidR="00183AEA" w:rsidRPr="007509A6" w:rsidRDefault="00183AEA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4C20400" w14:textId="77777777" w:rsidR="00183AEA" w:rsidRPr="007509A6" w:rsidRDefault="00183AEA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14:paraId="00F8BF67" w14:textId="77777777" w:rsidR="00183AEA" w:rsidRPr="007509A6" w:rsidRDefault="002A7307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3,0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1D388E4" w14:textId="77777777" w:rsidR="00183AEA" w:rsidRPr="007509A6" w:rsidRDefault="00D53A10" w:rsidP="007509A6">
            <w:pPr>
              <w:spacing w:after="120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14:paraId="0B376EB2" w14:textId="77777777" w:rsidR="00183AEA" w:rsidRPr="007509A6" w:rsidRDefault="00183AEA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9F6150" w:rsidRPr="00B705A8" w14:paraId="2EB80E93" w14:textId="77777777" w:rsidTr="00A47C55">
        <w:trPr>
          <w:trHeight w:val="1124"/>
        </w:trPr>
        <w:tc>
          <w:tcPr>
            <w:tcW w:w="846" w:type="dxa"/>
          </w:tcPr>
          <w:p w14:paraId="1D4D1566" w14:textId="26901C96" w:rsidR="009F6150" w:rsidRPr="007509A6" w:rsidRDefault="009F6150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1</w:t>
            </w:r>
            <w:r w:rsidR="00116EDB">
              <w:rPr>
                <w:rFonts w:ascii="GHEA Grapalat" w:hAnsi="GHEA Grapalat" w:cs="Sylfaen"/>
                <w:lang w:val="en-US" w:eastAsia="en-US"/>
              </w:rPr>
              <w:t>4</w:t>
            </w:r>
            <w:r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313AB1B0" w14:textId="77777777" w:rsidR="009F6150" w:rsidRPr="007509A6" w:rsidRDefault="009F6150" w:rsidP="007509A6">
            <w:pPr>
              <w:spacing w:line="240" w:lineRule="auto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Ինքնուրույն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օդափոխանակության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համակարգեր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ը </w:t>
            </w:r>
            <w:r w:rsidRPr="007509A6">
              <w:rPr>
                <w:rFonts w:ascii="GHEA Grapalat" w:hAnsi="GHEA Grapalat"/>
                <w:color w:val="000000"/>
              </w:rPr>
              <w:t>նախատեսվ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ած են` </w:t>
            </w:r>
          </w:p>
        </w:tc>
        <w:tc>
          <w:tcPr>
            <w:tcW w:w="3543" w:type="dxa"/>
          </w:tcPr>
          <w:p w14:paraId="33BF794A" w14:textId="77777777" w:rsidR="009F6150" w:rsidRPr="007509A6" w:rsidRDefault="006708C1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հրամանի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հավելվածի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9F6150" w:rsidRPr="007509A6">
              <w:rPr>
                <w:rFonts w:ascii="GHEA Grapalat" w:hAnsi="GHEA Grapalat"/>
                <w:lang w:val="en-US" w:eastAsia="en-US"/>
              </w:rPr>
              <w:t>կետ 26.</w:t>
            </w:r>
          </w:p>
        </w:tc>
        <w:tc>
          <w:tcPr>
            <w:tcW w:w="709" w:type="dxa"/>
            <w:shd w:val="clear" w:color="auto" w:fill="B2B2B2" w:themeFill="accent2"/>
          </w:tcPr>
          <w:p w14:paraId="539CE93E" w14:textId="77777777" w:rsidR="009F6150" w:rsidRPr="007509A6" w:rsidRDefault="009F615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shd w:val="clear" w:color="auto" w:fill="B2B2B2" w:themeFill="accent2"/>
          </w:tcPr>
          <w:p w14:paraId="45ACD5CD" w14:textId="77777777" w:rsidR="009F6150" w:rsidRPr="007509A6" w:rsidRDefault="009F615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shd w:val="clear" w:color="auto" w:fill="B2B2B2" w:themeFill="accent2"/>
          </w:tcPr>
          <w:p w14:paraId="1292F0FE" w14:textId="77777777" w:rsidR="009F6150" w:rsidRPr="007509A6" w:rsidRDefault="009F615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shd w:val="clear" w:color="auto" w:fill="B2B2B2" w:themeFill="accent2"/>
          </w:tcPr>
          <w:p w14:paraId="2A33F9BF" w14:textId="77777777" w:rsidR="009F6150" w:rsidRPr="007509A6" w:rsidRDefault="009F615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2126" w:type="dxa"/>
            <w:shd w:val="clear" w:color="auto" w:fill="B2B2B2" w:themeFill="accent2"/>
          </w:tcPr>
          <w:p w14:paraId="2700D414" w14:textId="77777777" w:rsidR="009F6150" w:rsidRPr="007509A6" w:rsidRDefault="009F615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  <w:shd w:val="clear" w:color="auto" w:fill="B2B2B2" w:themeFill="accent2"/>
          </w:tcPr>
          <w:p w14:paraId="65D4C5E0" w14:textId="77777777" w:rsidR="009F6150" w:rsidRPr="007509A6" w:rsidRDefault="009F615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9F6150" w:rsidRPr="007509A6" w14:paraId="58B741F0" w14:textId="77777777" w:rsidTr="00A47C55">
        <w:trPr>
          <w:trHeight w:val="950"/>
        </w:trPr>
        <w:tc>
          <w:tcPr>
            <w:tcW w:w="846" w:type="dxa"/>
          </w:tcPr>
          <w:p w14:paraId="6613DBF7" w14:textId="432DE617" w:rsidR="009F6150" w:rsidRPr="007509A6" w:rsidRDefault="009F6150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lastRenderedPageBreak/>
              <w:t>1</w:t>
            </w:r>
            <w:r w:rsidR="00116EDB">
              <w:rPr>
                <w:rFonts w:ascii="GHEA Grapalat" w:hAnsi="GHEA Grapalat" w:cs="Sylfaen"/>
                <w:lang w:val="en-US" w:eastAsia="en-US"/>
              </w:rPr>
              <w:t>4</w:t>
            </w:r>
            <w:r w:rsidRPr="007509A6">
              <w:rPr>
                <w:rFonts w:ascii="GHEA Grapalat" w:hAnsi="GHEA Grapalat" w:cs="Sylfaen"/>
                <w:lang w:val="en-US" w:eastAsia="en-US"/>
              </w:rPr>
              <w:t>.1.</w:t>
            </w:r>
          </w:p>
        </w:tc>
        <w:tc>
          <w:tcPr>
            <w:tcW w:w="4258" w:type="dxa"/>
          </w:tcPr>
          <w:p w14:paraId="22EA8646" w14:textId="77777777" w:rsidR="009F6150" w:rsidRPr="007509A6" w:rsidRDefault="009F6150" w:rsidP="007509A6">
            <w:pPr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</w:rPr>
              <w:t>մանրէազերծման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սենյակում</w:t>
            </w:r>
          </w:p>
        </w:tc>
        <w:tc>
          <w:tcPr>
            <w:tcW w:w="3543" w:type="dxa"/>
          </w:tcPr>
          <w:p w14:paraId="1A2DE25B" w14:textId="77777777" w:rsidR="009F6150" w:rsidRPr="007509A6" w:rsidRDefault="006708C1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հրամանի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հավելվածի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483312" w:rsidRPr="007509A6">
              <w:rPr>
                <w:rFonts w:ascii="GHEA Grapalat" w:hAnsi="GHEA Grapalat"/>
                <w:lang w:val="en-US" w:eastAsia="en-US"/>
              </w:rPr>
              <w:t>կետ 26.</w:t>
            </w:r>
          </w:p>
        </w:tc>
        <w:tc>
          <w:tcPr>
            <w:tcW w:w="709" w:type="dxa"/>
          </w:tcPr>
          <w:p w14:paraId="6D517600" w14:textId="77777777" w:rsidR="009F6150" w:rsidRPr="007509A6" w:rsidRDefault="009F615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6928E000" w14:textId="77777777" w:rsidR="009F6150" w:rsidRPr="007509A6" w:rsidRDefault="009F615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60263F88" w14:textId="77777777" w:rsidR="009F6150" w:rsidRPr="007509A6" w:rsidRDefault="009F615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23DC2160" w14:textId="77777777" w:rsidR="009F6150" w:rsidRPr="007509A6" w:rsidRDefault="002A7307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3,0</w:t>
            </w:r>
          </w:p>
        </w:tc>
        <w:tc>
          <w:tcPr>
            <w:tcW w:w="2126" w:type="dxa"/>
          </w:tcPr>
          <w:p w14:paraId="4EF92436" w14:textId="77777777" w:rsidR="009F6150" w:rsidRPr="007509A6" w:rsidRDefault="00D53A1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</w:tcPr>
          <w:p w14:paraId="46EEF845" w14:textId="77777777" w:rsidR="009F6150" w:rsidRPr="007509A6" w:rsidRDefault="009F615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9F6150" w:rsidRPr="007509A6" w14:paraId="5CA82A3F" w14:textId="77777777" w:rsidTr="00A47C55">
        <w:trPr>
          <w:trHeight w:val="554"/>
        </w:trPr>
        <w:tc>
          <w:tcPr>
            <w:tcW w:w="846" w:type="dxa"/>
          </w:tcPr>
          <w:p w14:paraId="096969FC" w14:textId="3FC88DDD" w:rsidR="009F6150" w:rsidRPr="007509A6" w:rsidRDefault="00116EDB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14</w:t>
            </w:r>
            <w:r w:rsidR="009F6150" w:rsidRPr="007509A6">
              <w:rPr>
                <w:rFonts w:ascii="GHEA Grapalat" w:hAnsi="GHEA Grapalat" w:cs="Sylfaen"/>
                <w:lang w:val="en-US" w:eastAsia="en-US"/>
              </w:rPr>
              <w:t>.2.</w:t>
            </w:r>
          </w:p>
        </w:tc>
        <w:tc>
          <w:tcPr>
            <w:tcW w:w="4258" w:type="dxa"/>
          </w:tcPr>
          <w:p w14:paraId="2C139B33" w14:textId="77777777" w:rsidR="009F6150" w:rsidRPr="007509A6" w:rsidRDefault="009F6150" w:rsidP="007509A6">
            <w:pPr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</w:rPr>
              <w:t>ռենտգեն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կաբինետ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ում</w:t>
            </w:r>
          </w:p>
        </w:tc>
        <w:tc>
          <w:tcPr>
            <w:tcW w:w="3543" w:type="dxa"/>
          </w:tcPr>
          <w:p w14:paraId="0735C547" w14:textId="77777777" w:rsidR="009F6150" w:rsidRPr="007509A6" w:rsidRDefault="006708C1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հրամանի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հավելվածի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483312" w:rsidRPr="007509A6">
              <w:rPr>
                <w:rFonts w:ascii="GHEA Grapalat" w:hAnsi="GHEA Grapalat"/>
                <w:lang w:val="en-US" w:eastAsia="en-US"/>
              </w:rPr>
              <w:t>կետ 26.</w:t>
            </w:r>
          </w:p>
        </w:tc>
        <w:tc>
          <w:tcPr>
            <w:tcW w:w="709" w:type="dxa"/>
          </w:tcPr>
          <w:p w14:paraId="34DDEECA" w14:textId="77777777" w:rsidR="009F6150" w:rsidRPr="007509A6" w:rsidRDefault="009F615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411E857D" w14:textId="77777777" w:rsidR="009F6150" w:rsidRPr="007509A6" w:rsidRDefault="009F615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4AF3D889" w14:textId="77777777" w:rsidR="009F6150" w:rsidRPr="007509A6" w:rsidRDefault="009F615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75BBE321" w14:textId="77777777" w:rsidR="009F6150" w:rsidRPr="007509A6" w:rsidRDefault="002A7307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2,0</w:t>
            </w:r>
          </w:p>
        </w:tc>
        <w:tc>
          <w:tcPr>
            <w:tcW w:w="2126" w:type="dxa"/>
          </w:tcPr>
          <w:p w14:paraId="440565BE" w14:textId="77777777" w:rsidR="009F6150" w:rsidRPr="007509A6" w:rsidRDefault="00D53A1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</w:tcPr>
          <w:p w14:paraId="1E1D1480" w14:textId="77777777" w:rsidR="009F6150" w:rsidRPr="007509A6" w:rsidRDefault="009F615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9F6150" w:rsidRPr="007509A6" w14:paraId="587351F4" w14:textId="77777777" w:rsidTr="00A47C55">
        <w:trPr>
          <w:trHeight w:val="870"/>
        </w:trPr>
        <w:tc>
          <w:tcPr>
            <w:tcW w:w="846" w:type="dxa"/>
          </w:tcPr>
          <w:p w14:paraId="3A69921F" w14:textId="22A64702" w:rsidR="009F6150" w:rsidRPr="007509A6" w:rsidRDefault="00116EDB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14</w:t>
            </w:r>
            <w:r w:rsidR="009F6150" w:rsidRPr="007509A6">
              <w:rPr>
                <w:rFonts w:ascii="GHEA Grapalat" w:hAnsi="GHEA Grapalat" w:cs="Sylfaen"/>
                <w:lang w:val="en-US" w:eastAsia="en-US"/>
              </w:rPr>
              <w:t>.3</w:t>
            </w:r>
          </w:p>
        </w:tc>
        <w:tc>
          <w:tcPr>
            <w:tcW w:w="4258" w:type="dxa"/>
          </w:tcPr>
          <w:p w14:paraId="7F1783ED" w14:textId="77777777" w:rsidR="009F6150" w:rsidRPr="007509A6" w:rsidRDefault="009F6150" w:rsidP="007509A6">
            <w:pPr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</w:rPr>
              <w:t>սանհանգույցներ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ում</w:t>
            </w:r>
            <w:r w:rsidRPr="007509A6">
              <w:rPr>
                <w:rFonts w:ascii="GHEA Grapalat" w:hAnsi="GHEA Grapalat" w:cs="Sylfaen"/>
                <w:lang w:val="en-US" w:eastAsia="en-US"/>
              </w:rPr>
              <w:t xml:space="preserve"> </w:t>
            </w:r>
          </w:p>
        </w:tc>
        <w:tc>
          <w:tcPr>
            <w:tcW w:w="3543" w:type="dxa"/>
          </w:tcPr>
          <w:p w14:paraId="442D250A" w14:textId="77777777" w:rsidR="009F6150" w:rsidRPr="007509A6" w:rsidRDefault="006708C1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հրամանի</w:t>
            </w:r>
            <w:r w:rsidR="003574CF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3574CF" w:rsidRPr="007509A6">
              <w:rPr>
                <w:rFonts w:ascii="GHEA Grapalat" w:hAnsi="GHEA Grapalat" w:cs="Sylfaen"/>
              </w:rPr>
              <w:t>հավելվածի</w:t>
            </w:r>
            <w:r w:rsidR="002B7EDA"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="00483312" w:rsidRPr="007509A6">
              <w:rPr>
                <w:rFonts w:ascii="GHEA Grapalat" w:hAnsi="GHEA Grapalat"/>
                <w:lang w:val="en-US" w:eastAsia="en-US"/>
              </w:rPr>
              <w:t>կետ 26.</w:t>
            </w:r>
          </w:p>
        </w:tc>
        <w:tc>
          <w:tcPr>
            <w:tcW w:w="709" w:type="dxa"/>
          </w:tcPr>
          <w:p w14:paraId="12F2D9E9" w14:textId="77777777" w:rsidR="009F6150" w:rsidRPr="007509A6" w:rsidRDefault="009F615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099E7AFE" w14:textId="77777777" w:rsidR="009F6150" w:rsidRPr="007509A6" w:rsidRDefault="009F615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1FE1105B" w14:textId="77777777" w:rsidR="009F6150" w:rsidRPr="007509A6" w:rsidRDefault="009F615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010F9880" w14:textId="77777777" w:rsidR="009F6150" w:rsidRPr="007509A6" w:rsidRDefault="002A7307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3,0</w:t>
            </w:r>
          </w:p>
        </w:tc>
        <w:tc>
          <w:tcPr>
            <w:tcW w:w="2126" w:type="dxa"/>
          </w:tcPr>
          <w:p w14:paraId="4E5A19C0" w14:textId="77777777" w:rsidR="009F6150" w:rsidRPr="007509A6" w:rsidRDefault="00D53A1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</w:tcPr>
          <w:p w14:paraId="719ABDE1" w14:textId="77777777" w:rsidR="009F6150" w:rsidRPr="007509A6" w:rsidRDefault="009F6150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8E1B44" w:rsidRPr="007509A6" w14:paraId="00879EB4" w14:textId="77777777" w:rsidTr="00A47C55">
        <w:tc>
          <w:tcPr>
            <w:tcW w:w="846" w:type="dxa"/>
          </w:tcPr>
          <w:p w14:paraId="6FD51FBF" w14:textId="5194A436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1</w:t>
            </w:r>
            <w:r w:rsidR="00116EDB">
              <w:rPr>
                <w:rFonts w:ascii="GHEA Grapalat" w:hAnsi="GHEA Grapalat" w:cs="Sylfaen"/>
                <w:lang w:val="hy-AM" w:eastAsia="en-US"/>
              </w:rPr>
              <w:t>5</w:t>
            </w:r>
            <w:r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5E2FC597" w14:textId="77777777" w:rsidR="008E1B44" w:rsidRPr="007509A6" w:rsidRDefault="008E1B44" w:rsidP="007509A6">
            <w:pPr>
              <w:spacing w:line="240" w:lineRule="auto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color w:val="000000"/>
              </w:rPr>
              <w:t>Ստոմատոլոգիական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բժշկական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կազմակերպությունների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բոլոր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սենքեր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ն ապահովված են </w:t>
            </w:r>
            <w:r w:rsidRPr="007509A6">
              <w:rPr>
                <w:rFonts w:ascii="GHEA Grapalat" w:hAnsi="GHEA Grapalat"/>
                <w:color w:val="000000"/>
              </w:rPr>
              <w:t>արհեստական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լուսավորվածությ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ամբ</w:t>
            </w:r>
          </w:p>
        </w:tc>
        <w:tc>
          <w:tcPr>
            <w:tcW w:w="3543" w:type="dxa"/>
          </w:tcPr>
          <w:p w14:paraId="69BC1E93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33.</w:t>
            </w:r>
          </w:p>
        </w:tc>
        <w:tc>
          <w:tcPr>
            <w:tcW w:w="709" w:type="dxa"/>
          </w:tcPr>
          <w:p w14:paraId="70EDDCBE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703A6213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0AD17941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30F8A6FB" w14:textId="77777777" w:rsidR="008E1B44" w:rsidRPr="007509A6" w:rsidRDefault="008E1B44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3,0</w:t>
            </w:r>
          </w:p>
        </w:tc>
        <w:tc>
          <w:tcPr>
            <w:tcW w:w="2126" w:type="dxa"/>
          </w:tcPr>
          <w:p w14:paraId="4E2AADA5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</w:tcPr>
          <w:p w14:paraId="56547133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8E1B44" w:rsidRPr="007509A6" w14:paraId="5A9A5955" w14:textId="77777777" w:rsidTr="00A47C55">
        <w:trPr>
          <w:trHeight w:val="1963"/>
        </w:trPr>
        <w:tc>
          <w:tcPr>
            <w:tcW w:w="846" w:type="dxa"/>
          </w:tcPr>
          <w:p w14:paraId="6DE00574" w14:textId="3459EA67" w:rsidR="008E1B44" w:rsidRPr="007509A6" w:rsidRDefault="00116EDB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16</w:t>
            </w:r>
            <w:r w:rsidR="008E1B44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463E1779" w14:textId="77777777" w:rsidR="008E1B44" w:rsidRPr="007509A6" w:rsidRDefault="008E1B44" w:rsidP="007509A6">
            <w:pPr>
              <w:shd w:val="clear" w:color="auto" w:fill="FFFFFF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color w:val="000000"/>
              </w:rPr>
              <w:t>Ստոմատոլոգիական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աշխատասենյակները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ապահովված են </w:t>
            </w:r>
            <w:r w:rsidRPr="007509A6">
              <w:rPr>
                <w:rFonts w:ascii="GHEA Grapalat" w:hAnsi="GHEA Grapalat"/>
                <w:color w:val="000000"/>
              </w:rPr>
              <w:t>տեղային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լուսավոր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մա</w:t>
            </w:r>
            <w:r w:rsidRPr="007509A6">
              <w:rPr>
                <w:rFonts w:ascii="GHEA Grapalat" w:hAnsi="GHEA Grapalat"/>
                <w:color w:val="000000"/>
              </w:rPr>
              <w:t>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բ</w:t>
            </w:r>
          </w:p>
        </w:tc>
        <w:tc>
          <w:tcPr>
            <w:tcW w:w="3543" w:type="dxa"/>
          </w:tcPr>
          <w:p w14:paraId="5717445D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34.</w:t>
            </w:r>
          </w:p>
        </w:tc>
        <w:tc>
          <w:tcPr>
            <w:tcW w:w="709" w:type="dxa"/>
          </w:tcPr>
          <w:p w14:paraId="32A68199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38C68DF1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34403BB4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05AB9C2D" w14:textId="77777777" w:rsidR="008E1B44" w:rsidRPr="007509A6" w:rsidRDefault="008E1B44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2,0</w:t>
            </w:r>
          </w:p>
        </w:tc>
        <w:tc>
          <w:tcPr>
            <w:tcW w:w="2126" w:type="dxa"/>
          </w:tcPr>
          <w:p w14:paraId="2393150F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</w:tcPr>
          <w:p w14:paraId="5C9BA874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8E1B44" w:rsidRPr="007509A6" w14:paraId="1CD9DC14" w14:textId="77777777" w:rsidTr="00A47C55">
        <w:trPr>
          <w:trHeight w:val="1835"/>
        </w:trPr>
        <w:tc>
          <w:tcPr>
            <w:tcW w:w="846" w:type="dxa"/>
          </w:tcPr>
          <w:p w14:paraId="6E6200FF" w14:textId="35C8201A" w:rsidR="008E1B44" w:rsidRPr="007509A6" w:rsidRDefault="00116EDB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17</w:t>
            </w:r>
            <w:r w:rsidR="008E1B44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40CD1ECA" w14:textId="77777777" w:rsidR="008E1B44" w:rsidRPr="007509A6" w:rsidRDefault="008E1B44" w:rsidP="007509A6">
            <w:pPr>
              <w:spacing w:line="240" w:lineRule="auto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Աշխատանքային</w:t>
            </w:r>
            <w:r w:rsidRPr="007509A6">
              <w:rPr>
                <w:rFonts w:ascii="GHEA Grapalat" w:hAnsi="GHEA Grapalat" w:cs="Times Armenian"/>
                <w:lang w:val="en-US"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մակերեսների</w:t>
            </w:r>
            <w:r w:rsidRPr="007509A6">
              <w:rPr>
                <w:rFonts w:ascii="GHEA Grapalat" w:hAnsi="GHEA Grapalat" w:cs="Times Armenian"/>
                <w:lang w:val="en-US"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հորիզոնական</w:t>
            </w:r>
            <w:r w:rsidRPr="007509A6">
              <w:rPr>
                <w:rFonts w:ascii="GHEA Grapalat" w:hAnsi="GHEA Grapalat" w:cs="Times Armenian"/>
                <w:lang w:val="en-US"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լուսավորվածության</w:t>
            </w:r>
            <w:r w:rsidRPr="007509A6">
              <w:rPr>
                <w:rFonts w:ascii="GHEA Grapalat" w:hAnsi="GHEA Grapalat" w:cs="Times Armenian"/>
                <w:lang w:val="en-US"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 xml:space="preserve">մակարդակները համապատասխանում են սահմանված նորմերին: </w:t>
            </w:r>
          </w:p>
          <w:p w14:paraId="1822F172" w14:textId="2A7A6B9D" w:rsidR="008E1B44" w:rsidRPr="007509A6" w:rsidRDefault="008E1B44" w:rsidP="007509A6">
            <w:pPr>
              <w:shd w:val="clear" w:color="auto" w:fill="FFFFFF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eastAsia="en-US"/>
              </w:rPr>
              <w:t xml:space="preserve">Նշում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2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*</w:t>
            </w:r>
          </w:p>
        </w:tc>
        <w:tc>
          <w:tcPr>
            <w:tcW w:w="3543" w:type="dxa"/>
          </w:tcPr>
          <w:p w14:paraId="0F954F86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կետ 35, </w:t>
            </w:r>
            <w:r w:rsidRPr="007509A6">
              <w:rPr>
                <w:rFonts w:ascii="GHEA Grapalat" w:hAnsi="GHEA Grapalat"/>
                <w:lang w:eastAsia="en-US"/>
              </w:rPr>
              <w:t>աղյուսակ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3</w:t>
            </w:r>
          </w:p>
        </w:tc>
        <w:tc>
          <w:tcPr>
            <w:tcW w:w="709" w:type="dxa"/>
          </w:tcPr>
          <w:p w14:paraId="6E18887D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3E39282F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31C767D2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30B3B209" w14:textId="77777777" w:rsidR="008E1B44" w:rsidRPr="007509A6" w:rsidRDefault="008E1B44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2,0</w:t>
            </w:r>
          </w:p>
        </w:tc>
        <w:tc>
          <w:tcPr>
            <w:tcW w:w="2126" w:type="dxa"/>
          </w:tcPr>
          <w:p w14:paraId="78C1DE61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գործիքային չափումներ</w:t>
            </w:r>
          </w:p>
        </w:tc>
        <w:tc>
          <w:tcPr>
            <w:tcW w:w="1706" w:type="dxa"/>
          </w:tcPr>
          <w:p w14:paraId="407D2AA5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8E1B44" w:rsidRPr="00B705A8" w14:paraId="0691B350" w14:textId="77777777" w:rsidTr="00A47C55">
        <w:tc>
          <w:tcPr>
            <w:tcW w:w="846" w:type="dxa"/>
          </w:tcPr>
          <w:p w14:paraId="6CDCA076" w14:textId="46C6BF80" w:rsidR="008E1B44" w:rsidRPr="007509A6" w:rsidRDefault="00116EDB" w:rsidP="00116EDB">
            <w:pPr>
              <w:spacing w:after="120" w:line="240" w:lineRule="auto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18</w:t>
            </w:r>
            <w:r w:rsidR="008E1B44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6704CDB8" w14:textId="77777777" w:rsidR="008E1B44" w:rsidRPr="007509A6" w:rsidRDefault="008E1B44" w:rsidP="007509A6">
            <w:pPr>
              <w:spacing w:line="240" w:lineRule="auto"/>
              <w:rPr>
                <w:rFonts w:ascii="GHEA Grapalat" w:hAnsi="GHEA Grapalat"/>
                <w:highlight w:val="red"/>
                <w:lang w:val="en-US" w:eastAsia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>Ա</w:t>
            </w:r>
            <w:r w:rsidRPr="007509A6">
              <w:rPr>
                <w:rFonts w:ascii="GHEA Grapalat" w:hAnsi="GHEA Grapalat"/>
                <w:color w:val="000000"/>
              </w:rPr>
              <w:t>շխատողներ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ն </w:t>
            </w:r>
            <w:r w:rsidRPr="007509A6">
              <w:rPr>
                <w:rFonts w:ascii="GHEA Grapalat" w:hAnsi="GHEA Grapalat"/>
                <w:color w:val="000000"/>
              </w:rPr>
              <w:t>ապահովված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են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`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</w:p>
        </w:tc>
        <w:tc>
          <w:tcPr>
            <w:tcW w:w="3543" w:type="dxa"/>
          </w:tcPr>
          <w:p w14:paraId="3E54F99D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37.</w:t>
            </w:r>
          </w:p>
        </w:tc>
        <w:tc>
          <w:tcPr>
            <w:tcW w:w="709" w:type="dxa"/>
            <w:shd w:val="clear" w:color="auto" w:fill="B2B2B2" w:themeFill="accent2"/>
          </w:tcPr>
          <w:p w14:paraId="5CF8D9D8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shd w:val="clear" w:color="auto" w:fill="B2B2B2" w:themeFill="accent2"/>
          </w:tcPr>
          <w:p w14:paraId="51CA1D31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shd w:val="clear" w:color="auto" w:fill="B2B2B2" w:themeFill="accent2"/>
          </w:tcPr>
          <w:p w14:paraId="51CEC5F4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shd w:val="clear" w:color="auto" w:fill="B2B2B2" w:themeFill="accent2"/>
          </w:tcPr>
          <w:p w14:paraId="048D03BA" w14:textId="77777777" w:rsidR="008E1B44" w:rsidRPr="007509A6" w:rsidRDefault="008E1B44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</w:p>
        </w:tc>
        <w:tc>
          <w:tcPr>
            <w:tcW w:w="2126" w:type="dxa"/>
            <w:shd w:val="clear" w:color="auto" w:fill="B2B2B2" w:themeFill="accent2"/>
          </w:tcPr>
          <w:p w14:paraId="30D4A121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  <w:shd w:val="clear" w:color="auto" w:fill="B2B2B2" w:themeFill="accent2"/>
          </w:tcPr>
          <w:p w14:paraId="68364F6B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8E1B44" w:rsidRPr="007509A6" w14:paraId="7832173C" w14:textId="77777777" w:rsidTr="00A47C55">
        <w:trPr>
          <w:trHeight w:val="364"/>
        </w:trPr>
        <w:tc>
          <w:tcPr>
            <w:tcW w:w="846" w:type="dxa"/>
          </w:tcPr>
          <w:p w14:paraId="1E98A5B5" w14:textId="067CE8F4" w:rsidR="008E1B44" w:rsidRPr="007509A6" w:rsidRDefault="00116EDB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lastRenderedPageBreak/>
              <w:t>18</w:t>
            </w:r>
            <w:r w:rsidR="008E1B44" w:rsidRPr="007509A6">
              <w:rPr>
                <w:rFonts w:ascii="GHEA Grapalat" w:hAnsi="GHEA Grapalat" w:cs="Sylfaen"/>
                <w:lang w:val="en-US" w:eastAsia="en-US"/>
              </w:rPr>
              <w:t>.1</w:t>
            </w:r>
          </w:p>
        </w:tc>
        <w:tc>
          <w:tcPr>
            <w:tcW w:w="4258" w:type="dxa"/>
          </w:tcPr>
          <w:p w14:paraId="6119D995" w14:textId="77777777" w:rsidR="008E1B44" w:rsidRPr="007509A6" w:rsidRDefault="008E1B44" w:rsidP="007509A6">
            <w:pPr>
              <w:shd w:val="clear" w:color="auto" w:fill="FFFFFF"/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</w:rPr>
              <w:t>հատուկ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արտահագուստով</w:t>
            </w:r>
          </w:p>
          <w:p w14:paraId="37BD1840" w14:textId="77777777" w:rsidR="008E1B44" w:rsidRPr="007509A6" w:rsidRDefault="008E1B44" w:rsidP="007509A6">
            <w:pPr>
              <w:shd w:val="clear" w:color="auto" w:fill="FFFFFF"/>
              <w:spacing w:line="240" w:lineRule="auto"/>
              <w:rPr>
                <w:rFonts w:ascii="GHEA Grapalat" w:hAnsi="GHEA Grapalat" w:cs="Sylfaen"/>
                <w:lang w:eastAsia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</w:p>
        </w:tc>
        <w:tc>
          <w:tcPr>
            <w:tcW w:w="3543" w:type="dxa"/>
          </w:tcPr>
          <w:p w14:paraId="6C581109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  <w:r w:rsidRPr="007509A6">
              <w:rPr>
                <w:rFonts w:ascii="GHEA Grapalat" w:hAnsi="GHEA Grapalat" w:cs="Sylfaen"/>
              </w:rPr>
              <w:t xml:space="preserve">ՀՀ առողջապահության նախարարի 25-Ն հրամանի հավելվածի </w:t>
            </w:r>
            <w:r w:rsidRPr="007509A6">
              <w:rPr>
                <w:rFonts w:ascii="GHEA Grapalat" w:hAnsi="GHEA Grapalat"/>
                <w:lang w:val="en-US" w:eastAsia="en-US"/>
              </w:rPr>
              <w:t>կետ</w:t>
            </w:r>
            <w:r w:rsidRPr="007509A6">
              <w:rPr>
                <w:rFonts w:ascii="GHEA Grapalat" w:hAnsi="GHEA Grapalat"/>
                <w:lang w:eastAsia="en-US"/>
              </w:rPr>
              <w:t xml:space="preserve"> 37.</w:t>
            </w:r>
          </w:p>
        </w:tc>
        <w:tc>
          <w:tcPr>
            <w:tcW w:w="709" w:type="dxa"/>
          </w:tcPr>
          <w:p w14:paraId="0992728B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567" w:type="dxa"/>
          </w:tcPr>
          <w:p w14:paraId="5241041B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850" w:type="dxa"/>
          </w:tcPr>
          <w:p w14:paraId="23474FD6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846" w:type="dxa"/>
          </w:tcPr>
          <w:p w14:paraId="68DB4E88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3,0</w:t>
            </w:r>
          </w:p>
        </w:tc>
        <w:tc>
          <w:tcPr>
            <w:tcW w:w="2126" w:type="dxa"/>
          </w:tcPr>
          <w:p w14:paraId="4060A148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</w:tcPr>
          <w:p w14:paraId="56182AE3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</w:tr>
      <w:tr w:rsidR="008E1B44" w:rsidRPr="007509A6" w14:paraId="2D72D6F6" w14:textId="77777777" w:rsidTr="00A47C55">
        <w:trPr>
          <w:trHeight w:val="370"/>
        </w:trPr>
        <w:tc>
          <w:tcPr>
            <w:tcW w:w="846" w:type="dxa"/>
          </w:tcPr>
          <w:p w14:paraId="34B251A8" w14:textId="31134779" w:rsidR="008E1B44" w:rsidRPr="007509A6" w:rsidRDefault="00116EDB" w:rsidP="00116EDB">
            <w:pPr>
              <w:spacing w:after="120" w:line="240" w:lineRule="auto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18</w:t>
            </w:r>
            <w:r w:rsidR="008E1B44" w:rsidRPr="007509A6">
              <w:rPr>
                <w:rFonts w:ascii="GHEA Grapalat" w:hAnsi="GHEA Grapalat" w:cs="Sylfaen"/>
                <w:lang w:val="en-US" w:eastAsia="en-US"/>
              </w:rPr>
              <w:t>.2.</w:t>
            </w:r>
          </w:p>
        </w:tc>
        <w:tc>
          <w:tcPr>
            <w:tcW w:w="4258" w:type="dxa"/>
          </w:tcPr>
          <w:p w14:paraId="37F3736C" w14:textId="77777777" w:rsidR="008E1B44" w:rsidRPr="007509A6" w:rsidRDefault="008E1B44" w:rsidP="007509A6">
            <w:pPr>
              <w:spacing w:after="120"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</w:rPr>
              <w:t>անհատական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պաշտպանիչ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միջոցներով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</w:p>
        </w:tc>
        <w:tc>
          <w:tcPr>
            <w:tcW w:w="3543" w:type="dxa"/>
          </w:tcPr>
          <w:p w14:paraId="119FC476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37.</w:t>
            </w:r>
          </w:p>
        </w:tc>
        <w:tc>
          <w:tcPr>
            <w:tcW w:w="709" w:type="dxa"/>
          </w:tcPr>
          <w:p w14:paraId="3940AE9F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0177D5BE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6D4F948A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77871E3E" w14:textId="77777777" w:rsidR="008E1B44" w:rsidRPr="007509A6" w:rsidRDefault="008E1B44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3,0</w:t>
            </w:r>
          </w:p>
        </w:tc>
        <w:tc>
          <w:tcPr>
            <w:tcW w:w="2126" w:type="dxa"/>
          </w:tcPr>
          <w:p w14:paraId="15A01C0C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</w:tcPr>
          <w:p w14:paraId="3A60C503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8E1B44" w:rsidRPr="007509A6" w14:paraId="1BBC932B" w14:textId="77777777" w:rsidTr="00A47C55">
        <w:trPr>
          <w:trHeight w:val="364"/>
        </w:trPr>
        <w:tc>
          <w:tcPr>
            <w:tcW w:w="846" w:type="dxa"/>
          </w:tcPr>
          <w:p w14:paraId="29AD7129" w14:textId="47654983" w:rsidR="008E1B44" w:rsidRPr="007509A6" w:rsidRDefault="00116EDB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18</w:t>
            </w:r>
            <w:r w:rsidR="008E1B44" w:rsidRPr="007509A6">
              <w:rPr>
                <w:rFonts w:ascii="GHEA Grapalat" w:hAnsi="GHEA Grapalat" w:cs="Sylfaen"/>
                <w:lang w:val="en-US" w:eastAsia="en-US"/>
              </w:rPr>
              <w:t>.3.</w:t>
            </w:r>
          </w:p>
        </w:tc>
        <w:tc>
          <w:tcPr>
            <w:tcW w:w="4258" w:type="dxa"/>
          </w:tcPr>
          <w:p w14:paraId="7DDB0AE8" w14:textId="77777777" w:rsidR="008E1B44" w:rsidRPr="007509A6" w:rsidRDefault="008E1B44" w:rsidP="007509A6">
            <w:pPr>
              <w:shd w:val="clear" w:color="auto" w:fill="FFFFFF"/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</w:rPr>
              <w:t>անհատական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հիգիենայի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պարագաներով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` </w:t>
            </w:r>
            <w:r w:rsidRPr="007509A6">
              <w:rPr>
                <w:rFonts w:ascii="GHEA Grapalat" w:hAnsi="GHEA Grapalat"/>
                <w:color w:val="000000"/>
              </w:rPr>
              <w:t>հեղուկ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օճառ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</w:rPr>
              <w:t>թղթե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անձեռոցիկ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</w:p>
        </w:tc>
        <w:tc>
          <w:tcPr>
            <w:tcW w:w="3543" w:type="dxa"/>
          </w:tcPr>
          <w:p w14:paraId="573E5E64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37.</w:t>
            </w:r>
          </w:p>
        </w:tc>
        <w:tc>
          <w:tcPr>
            <w:tcW w:w="709" w:type="dxa"/>
          </w:tcPr>
          <w:p w14:paraId="0EB802C4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444EC3EA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1CBEB004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15288347" w14:textId="31899A4E" w:rsidR="008E1B44" w:rsidRPr="007509A6" w:rsidRDefault="007509A6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en-GB" w:eastAsia="en-US"/>
              </w:rPr>
              <w:t>2</w:t>
            </w:r>
            <w:r w:rsidR="008E1B44" w:rsidRPr="007509A6">
              <w:rPr>
                <w:rFonts w:ascii="GHEA Grapalat" w:hAnsi="GHEA Grapalat"/>
                <w:lang w:val="hy-AM" w:eastAsia="en-US"/>
              </w:rPr>
              <w:t>,0</w:t>
            </w:r>
          </w:p>
        </w:tc>
        <w:tc>
          <w:tcPr>
            <w:tcW w:w="2126" w:type="dxa"/>
          </w:tcPr>
          <w:p w14:paraId="4E40FC94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</w:tcPr>
          <w:p w14:paraId="2E26A60A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8E1B44" w:rsidRPr="00B705A8" w14:paraId="33FBDEB8" w14:textId="77777777" w:rsidTr="00A47C55">
        <w:trPr>
          <w:trHeight w:val="1013"/>
        </w:trPr>
        <w:tc>
          <w:tcPr>
            <w:tcW w:w="846" w:type="dxa"/>
          </w:tcPr>
          <w:p w14:paraId="2C66A1AD" w14:textId="15356686" w:rsidR="008E1B44" w:rsidRPr="007509A6" w:rsidRDefault="00116EDB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19</w:t>
            </w:r>
            <w:r w:rsidR="008E1B44" w:rsidRPr="007509A6">
              <w:rPr>
                <w:rFonts w:ascii="GHEA Grapalat" w:hAnsi="GHEA Grapalat" w:cs="Sylfaen"/>
                <w:lang w:eastAsia="en-US"/>
              </w:rPr>
              <w:t>.</w:t>
            </w:r>
          </w:p>
        </w:tc>
        <w:tc>
          <w:tcPr>
            <w:tcW w:w="4258" w:type="dxa"/>
          </w:tcPr>
          <w:p w14:paraId="78554781" w14:textId="2081160F" w:rsidR="008E1B44" w:rsidRPr="007509A6" w:rsidRDefault="008E1B44" w:rsidP="007509A6">
            <w:pPr>
              <w:shd w:val="clear" w:color="auto" w:fill="FFFFFF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Աշխատանքի</w:t>
            </w:r>
            <w:r w:rsidRPr="007509A6">
              <w:rPr>
                <w:rFonts w:ascii="GHEA Grapalat" w:hAnsi="GHEA Grapalat" w:cs="Times Armenian"/>
                <w:lang w:val="en-US"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ընթացքում</w:t>
            </w:r>
            <w:r w:rsidR="00464411" w:rsidRPr="007509A6">
              <w:rPr>
                <w:rFonts w:ascii="GHEA Grapalat" w:hAnsi="GHEA Grapalat" w:cs="Sylfaen"/>
                <w:lang w:val="hy-AM" w:eastAsia="en-US"/>
              </w:rPr>
              <w:t xml:space="preserve"> </w:t>
            </w:r>
            <w:r w:rsidR="00464411" w:rsidRPr="007509A6">
              <w:rPr>
                <w:rFonts w:ascii="GHEA Grapalat" w:hAnsi="GHEA Grapalat" w:cs="Sylfaen"/>
                <w:lang w:val="en-US" w:eastAsia="en-US"/>
              </w:rPr>
              <w:t xml:space="preserve">աերոզոլներից շնչուղիները պաշտպանելու համար </w:t>
            </w:r>
            <w:r w:rsidR="00464411" w:rsidRPr="007509A6">
              <w:rPr>
                <w:rFonts w:ascii="GHEA Grapalat" w:hAnsi="GHEA Grapalat" w:cs="Sylfaen"/>
                <w:lang w:val="hy-AM" w:eastAsia="en-US"/>
              </w:rPr>
              <w:t xml:space="preserve"> </w:t>
            </w:r>
            <w:r w:rsidRPr="007509A6">
              <w:rPr>
                <w:rFonts w:ascii="GHEA Grapalat" w:hAnsi="GHEA Grapalat" w:cs="Times Armenian"/>
                <w:lang w:val="en-US" w:eastAsia="en-US"/>
              </w:rPr>
              <w:t xml:space="preserve"> աշխատողները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կրում են</w:t>
            </w:r>
            <w:r w:rsidRPr="007509A6">
              <w:rPr>
                <w:rFonts w:ascii="GHEA Grapalat" w:hAnsi="GHEA Grapalat" w:cs="Times Armenian"/>
                <w:lang w:val="en-US"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միանվա</w:t>
            </w:r>
            <w:r w:rsidRPr="007509A6">
              <w:rPr>
                <w:rFonts w:ascii="GHEA Grapalat" w:hAnsi="GHEA Grapalat" w:cs="Times Armenian"/>
                <w:lang w:val="en-US" w:eastAsia="en-US"/>
              </w:rPr>
              <w:t xml:space="preserve">գ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օ</w:t>
            </w:r>
            <w:r w:rsidRPr="007509A6">
              <w:rPr>
                <w:rFonts w:ascii="GHEA Grapalat" w:hAnsi="GHEA Grapalat" w:cs="Times Armenian"/>
                <w:lang w:val="en-US" w:eastAsia="en-US"/>
              </w:rPr>
              <w:t>գ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տա</w:t>
            </w:r>
            <w:r w:rsidRPr="007509A6">
              <w:rPr>
                <w:rFonts w:ascii="GHEA Grapalat" w:hAnsi="GHEA Grapalat" w:cs="Times Armenian"/>
                <w:lang w:val="en-US" w:eastAsia="en-US"/>
              </w:rPr>
              <w:t>գ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ործման</w:t>
            </w:r>
            <w:r w:rsidRPr="007509A6">
              <w:rPr>
                <w:rFonts w:ascii="GHEA Grapalat" w:hAnsi="GHEA Grapalat" w:cs="Times Armenian"/>
                <w:lang w:val="en-US" w:eastAsia="en-US"/>
              </w:rPr>
              <w:t xml:space="preserve"> դիմակ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ներ</w:t>
            </w:r>
            <w:r w:rsidRPr="007509A6">
              <w:rPr>
                <w:rFonts w:ascii="GHEA Grapalat" w:hAnsi="GHEA Grapalat" w:cs="Times Armenian"/>
                <w:lang w:val="en-US" w:eastAsia="en-US"/>
              </w:rPr>
              <w:t xml:space="preserve">,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հատուկ</w:t>
            </w:r>
            <w:r w:rsidRPr="007509A6">
              <w:rPr>
                <w:rFonts w:ascii="GHEA Grapalat" w:hAnsi="GHEA Grapalat" w:cs="Times Armenian"/>
                <w:lang w:val="en-US"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պաշտպանիչ</w:t>
            </w:r>
            <w:r w:rsidRPr="007509A6">
              <w:rPr>
                <w:rFonts w:ascii="GHEA Grapalat" w:hAnsi="GHEA Grapalat" w:cs="Times Armenian"/>
                <w:lang w:val="en-US"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ակնոցներ</w:t>
            </w:r>
          </w:p>
        </w:tc>
        <w:tc>
          <w:tcPr>
            <w:tcW w:w="3543" w:type="dxa"/>
          </w:tcPr>
          <w:p w14:paraId="7AA52203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38.</w:t>
            </w:r>
          </w:p>
        </w:tc>
        <w:tc>
          <w:tcPr>
            <w:tcW w:w="709" w:type="dxa"/>
            <w:shd w:val="clear" w:color="auto" w:fill="B2B2B2" w:themeFill="accent2"/>
          </w:tcPr>
          <w:p w14:paraId="2C16BA90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shd w:val="clear" w:color="auto" w:fill="B2B2B2" w:themeFill="accent2"/>
          </w:tcPr>
          <w:p w14:paraId="7EFFE852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shd w:val="clear" w:color="auto" w:fill="B2B2B2" w:themeFill="accent2"/>
          </w:tcPr>
          <w:p w14:paraId="3A8092F7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shd w:val="clear" w:color="auto" w:fill="B2B2B2" w:themeFill="accent2"/>
          </w:tcPr>
          <w:p w14:paraId="7192ED43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  <w:p w14:paraId="2CA513E2" w14:textId="77777777" w:rsidR="008E1B44" w:rsidRPr="007509A6" w:rsidRDefault="008E1B44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</w:p>
        </w:tc>
        <w:tc>
          <w:tcPr>
            <w:tcW w:w="2126" w:type="dxa"/>
            <w:shd w:val="clear" w:color="auto" w:fill="B2B2B2" w:themeFill="accent2"/>
          </w:tcPr>
          <w:p w14:paraId="53F89859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  <w:shd w:val="clear" w:color="auto" w:fill="B2B2B2" w:themeFill="accent2"/>
          </w:tcPr>
          <w:p w14:paraId="02F9609B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8E1B44" w:rsidRPr="007509A6" w14:paraId="68C77FD0" w14:textId="77777777" w:rsidTr="00A47C55">
        <w:tc>
          <w:tcPr>
            <w:tcW w:w="846" w:type="dxa"/>
            <w:tcBorders>
              <w:bottom w:val="single" w:sz="4" w:space="0" w:color="auto"/>
            </w:tcBorders>
          </w:tcPr>
          <w:p w14:paraId="609C0C77" w14:textId="015C68E8" w:rsidR="008E1B44" w:rsidRPr="007509A6" w:rsidRDefault="00116EDB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19</w:t>
            </w:r>
            <w:r w:rsidR="008E1B44" w:rsidRPr="007509A6">
              <w:rPr>
                <w:rFonts w:ascii="GHEA Grapalat" w:hAnsi="GHEA Grapalat" w:cs="Sylfaen"/>
                <w:lang w:val="en-US" w:eastAsia="en-US"/>
              </w:rPr>
              <w:t>.</w:t>
            </w:r>
            <w:r w:rsidR="008E1B44" w:rsidRPr="007509A6">
              <w:rPr>
                <w:rFonts w:ascii="GHEA Grapalat" w:hAnsi="GHEA Grapalat" w:cs="Sylfaen"/>
                <w:lang w:eastAsia="en-US"/>
              </w:rPr>
              <w:t>1</w:t>
            </w:r>
          </w:p>
        </w:tc>
        <w:tc>
          <w:tcPr>
            <w:tcW w:w="4258" w:type="dxa"/>
            <w:tcBorders>
              <w:bottom w:val="single" w:sz="4" w:space="0" w:color="auto"/>
            </w:tcBorders>
          </w:tcPr>
          <w:p w14:paraId="5D9716FB" w14:textId="77777777" w:rsidR="008E1B44" w:rsidRPr="007509A6" w:rsidRDefault="008E1B44" w:rsidP="007509A6">
            <w:pPr>
              <w:shd w:val="clear" w:color="auto" w:fill="FFFFFF"/>
              <w:spacing w:line="240" w:lineRule="auto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 xml:space="preserve">Ամալգամայի հետ աշխատելիս  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ս</w:t>
            </w:r>
            <w:r w:rsidRPr="007509A6">
              <w:rPr>
                <w:rFonts w:ascii="GHEA Grapalat" w:hAnsi="GHEA Grapalat"/>
                <w:color w:val="000000"/>
              </w:rPr>
              <w:t>նդիկի արծաթային ամալգամայի հետ աշխատելիս աշխատանքի հիգիենայի և սնդիկով շրջակա միջավայրի աղտոտումը կանխելու նպատակով իրականացվում են անհրաժեշտ միջոցառումները</w:t>
            </w:r>
          </w:p>
          <w:p w14:paraId="08598EA7" w14:textId="77777777" w:rsidR="008E1B44" w:rsidRPr="007509A6" w:rsidRDefault="008E1B44" w:rsidP="007509A6">
            <w:pPr>
              <w:spacing w:line="240" w:lineRule="auto"/>
              <w:rPr>
                <w:rFonts w:ascii="GHEA Grapalat" w:hAnsi="GHEA Grapalat" w:cs="Sylfaen"/>
                <w:lang w:eastAsia="en-US"/>
              </w:rPr>
            </w:pPr>
            <w:r w:rsidRPr="007509A6">
              <w:rPr>
                <w:rFonts w:ascii="GHEA Grapalat" w:hAnsi="GHEA Grapalat"/>
                <w:color w:val="000000"/>
              </w:rPr>
              <w:t xml:space="preserve">Նշում 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3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6EC24C9F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  <w:r w:rsidRPr="007509A6">
              <w:rPr>
                <w:rFonts w:ascii="GHEA Grapalat" w:hAnsi="GHEA Grapalat" w:cs="Sylfaen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eastAsia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</w:t>
            </w:r>
            <w:r w:rsidRPr="007509A6">
              <w:rPr>
                <w:rFonts w:ascii="GHEA Grapalat" w:hAnsi="GHEA Grapalat"/>
                <w:lang w:eastAsia="en-US"/>
              </w:rPr>
              <w:t xml:space="preserve"> 38, հավելված 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F025331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73E5A24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E14DAA9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14:paraId="30C75AEF" w14:textId="77777777" w:rsidR="008E1B44" w:rsidRPr="007509A6" w:rsidRDefault="008E1B44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2,0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AF85BD7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eastAsia="en-US"/>
              </w:rPr>
              <w:t>հարցում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14:paraId="54E8245A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8E1B44" w:rsidRPr="007509A6" w14:paraId="658EB20A" w14:textId="77777777" w:rsidTr="00A47C55">
        <w:trPr>
          <w:trHeight w:val="21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487F36B6" w14:textId="383A44A6" w:rsidR="008E1B44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20</w:t>
            </w:r>
            <w:r w:rsidR="008E1B44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5362D063" w14:textId="77777777" w:rsidR="008E1B44" w:rsidRPr="007509A6" w:rsidRDefault="008E1B44" w:rsidP="007509A6">
            <w:pPr>
              <w:shd w:val="clear" w:color="auto" w:fill="FFFFFF"/>
              <w:spacing w:line="240" w:lineRule="auto"/>
              <w:rPr>
                <w:rFonts w:ascii="GHEA Grapalat" w:hAnsi="GHEA Grapalat" w:cs="Sylfaen"/>
                <w:lang w:eastAsia="en-US"/>
              </w:rPr>
            </w:pPr>
            <w:r w:rsidRPr="007509A6">
              <w:rPr>
                <w:rFonts w:ascii="GHEA Grapalat" w:hAnsi="GHEA Grapalat"/>
                <w:color w:val="000000"/>
              </w:rPr>
              <w:t xml:space="preserve">Ախտահանող նյութերը պահվում են պահպանման համար նախատեսված հատուկ տեղերում` մակնշում ունեցող համապատասխան տարողություններում 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10E151DD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  <w:r w:rsidRPr="007509A6">
              <w:rPr>
                <w:rFonts w:ascii="GHEA Grapalat" w:hAnsi="GHEA Grapalat" w:cs="Sylfaen"/>
              </w:rPr>
              <w:t>ՀՀ առողջապահության նախարարի 25-Ն հրամանի հավելվածի 40.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F0E5457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3C66B44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E0DEB7D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023888AA" w14:textId="77777777" w:rsidR="008E1B44" w:rsidRPr="007509A6" w:rsidRDefault="008E1B44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2,0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4DDFA5A4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14:paraId="17E27427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8E1B44" w:rsidRPr="00B705A8" w14:paraId="6A7E05E3" w14:textId="77777777" w:rsidTr="00A47C55">
        <w:trPr>
          <w:trHeight w:val="193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2E511A7A" w14:textId="73B2FD03" w:rsidR="008E1B44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lastRenderedPageBreak/>
              <w:t>21</w:t>
            </w:r>
            <w:r w:rsidR="008E1B44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787182EC" w14:textId="77777777" w:rsidR="008E1B44" w:rsidRPr="007509A6" w:rsidRDefault="008E1B44" w:rsidP="007509A6">
            <w:pPr>
              <w:shd w:val="clear" w:color="auto" w:fill="FFFFFF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</w:rPr>
              <w:t>Ստոմատոլոգիական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կաբինետներ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ն </w:t>
            </w:r>
            <w:r w:rsidRPr="007509A6">
              <w:rPr>
                <w:rFonts w:ascii="GHEA Grapalat" w:hAnsi="GHEA Grapalat"/>
                <w:color w:val="000000"/>
              </w:rPr>
              <w:t>ապահով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ված  </w:t>
            </w:r>
            <w:r w:rsidRPr="007509A6">
              <w:rPr>
                <w:rFonts w:ascii="GHEA Grapalat" w:hAnsi="GHEA Grapalat"/>
                <w:color w:val="000000"/>
              </w:rPr>
              <w:t>են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ախտահանիչ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միջոցների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աշխատանքային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լուծույթների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պահպանման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առանձին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տարողություններ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ով` </w:t>
            </w:r>
            <w:r w:rsidRPr="007509A6">
              <w:rPr>
                <w:rFonts w:ascii="GHEA Grapalat" w:hAnsi="GHEA Grapalat"/>
                <w:color w:val="000000"/>
              </w:rPr>
              <w:t>նախատեսված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 </w:t>
            </w:r>
            <w:r w:rsidRPr="007509A6">
              <w:rPr>
                <w:rFonts w:ascii="GHEA Grapalat" w:hAnsi="GHEA Grapalat"/>
                <w:color w:val="000000"/>
              </w:rPr>
              <w:t>տարբեր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օբյեկտների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ախտահանման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համար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`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35B89850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կետ </w:t>
            </w:r>
            <w:r w:rsidRPr="007509A6">
              <w:rPr>
                <w:rFonts w:ascii="GHEA Grapalat" w:hAnsi="GHEA Grapalat" w:cs="Sylfaen"/>
                <w:lang w:val="en-US"/>
              </w:rPr>
              <w:t>41.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05B80337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7F6019C3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24C9444E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584E1E8E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  <w:p w14:paraId="47F70C98" w14:textId="77777777" w:rsidR="008E1B44" w:rsidRPr="007509A6" w:rsidRDefault="008E1B44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</w:p>
          <w:p w14:paraId="6BAB0958" w14:textId="77777777" w:rsidR="008E1B44" w:rsidRPr="007509A6" w:rsidRDefault="008E1B44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1B9264EA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5A3626DE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8E1B44" w:rsidRPr="007509A6" w14:paraId="09EE6749" w14:textId="77777777" w:rsidTr="00A47C55">
        <w:trPr>
          <w:trHeight w:val="709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7FB4BD3D" w14:textId="2C2DC8B4" w:rsidR="008E1B44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21</w:t>
            </w:r>
            <w:r w:rsidR="008E1B44" w:rsidRPr="007509A6">
              <w:rPr>
                <w:rFonts w:ascii="GHEA Grapalat" w:hAnsi="GHEA Grapalat" w:cs="Sylfaen"/>
                <w:lang w:val="en-US" w:eastAsia="en-US"/>
              </w:rPr>
              <w:t>.1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53CCBCF4" w14:textId="77777777" w:rsidR="008E1B44" w:rsidRPr="007509A6" w:rsidRDefault="008E1B44" w:rsidP="007509A6">
            <w:pPr>
              <w:shd w:val="clear" w:color="auto" w:fill="FFFFFF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</w:rPr>
              <w:t>բժշկական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նշանակության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իրերի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7079B6C7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</w:t>
            </w:r>
            <w:r w:rsidRPr="007509A6">
              <w:rPr>
                <w:rFonts w:ascii="GHEA Grapalat" w:hAnsi="GHEA Grapalat" w:cs="Sylfaen"/>
                <w:lang w:val="en-US"/>
              </w:rPr>
              <w:t>41.1)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865DDD8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6FC4A29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7B5E48E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4AD7E4E8" w14:textId="4E92BE2B" w:rsidR="008E1B44" w:rsidRPr="007509A6" w:rsidRDefault="008E1B44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2,0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5775799D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14:paraId="50C75400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8E1B44" w:rsidRPr="007509A6" w14:paraId="5F31CE9F" w14:textId="77777777" w:rsidTr="00A47C55">
        <w:trPr>
          <w:trHeight w:val="7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19FD027C" w14:textId="13ECD577" w:rsidR="008E1B44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21</w:t>
            </w:r>
            <w:r w:rsidR="008E1B44" w:rsidRPr="007509A6">
              <w:rPr>
                <w:rFonts w:ascii="GHEA Grapalat" w:hAnsi="GHEA Grapalat" w:cs="Sylfaen"/>
                <w:lang w:val="en-US" w:eastAsia="en-US"/>
              </w:rPr>
              <w:t>.2.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1A5513E9" w14:textId="77777777" w:rsidR="008E1B44" w:rsidRPr="007509A6" w:rsidRDefault="008E1B44" w:rsidP="007509A6">
            <w:pPr>
              <w:shd w:val="clear" w:color="auto" w:fill="FFFFFF"/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սենքերի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մակերեսների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</w:rPr>
              <w:t>կահույքի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</w:rPr>
              <w:t>սարքավորումների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</w:rPr>
              <w:t>սարքերի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մակերեսների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4CE98259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</w:t>
            </w:r>
            <w:r w:rsidRPr="007509A6">
              <w:rPr>
                <w:rFonts w:ascii="GHEA Grapalat" w:hAnsi="GHEA Grapalat" w:cs="Sylfaen"/>
                <w:lang w:val="en-US"/>
              </w:rPr>
              <w:t>41.2)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53A6CB8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D69A743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94275B3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72994B50" w14:textId="77777777" w:rsidR="008E1B44" w:rsidRPr="007509A6" w:rsidRDefault="008E1B44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2,0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DEB324C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14:paraId="42F57FBA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8E1B44" w:rsidRPr="007509A6" w14:paraId="2615CCF1" w14:textId="77777777" w:rsidTr="00A47C55">
        <w:trPr>
          <w:trHeight w:val="1298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14D0919E" w14:textId="68CB7D98" w:rsidR="008E1B44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21</w:t>
            </w:r>
            <w:r w:rsidR="008E1B44" w:rsidRPr="007509A6">
              <w:rPr>
                <w:rFonts w:ascii="GHEA Grapalat" w:hAnsi="GHEA Grapalat" w:cs="Sylfaen"/>
                <w:lang w:val="en-US" w:eastAsia="en-US"/>
              </w:rPr>
              <w:t>.3.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206F046F" w14:textId="77777777" w:rsidR="008E1B44" w:rsidRPr="007509A6" w:rsidRDefault="008E1B44" w:rsidP="007509A6">
            <w:pPr>
              <w:shd w:val="clear" w:color="auto" w:fill="FFFFFF"/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</w:rPr>
              <w:t xml:space="preserve"> մաքրող պարագաների </w:t>
            </w:r>
          </w:p>
          <w:p w14:paraId="5E09EC57" w14:textId="77777777" w:rsidR="008E1B44" w:rsidRPr="007509A6" w:rsidRDefault="008E1B44" w:rsidP="007509A6">
            <w:pPr>
              <w:shd w:val="clear" w:color="auto" w:fill="FFFFFF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3DBCB387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</w:t>
            </w:r>
            <w:r w:rsidRPr="007509A6">
              <w:rPr>
                <w:rFonts w:ascii="GHEA Grapalat" w:hAnsi="GHEA Grapalat" w:cs="Sylfaen"/>
                <w:lang w:val="en-US"/>
              </w:rPr>
              <w:t>41.3)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B40076E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269C215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E475F2C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269D5479" w14:textId="77777777" w:rsidR="008E1B44" w:rsidRPr="007509A6" w:rsidRDefault="008E1B44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2,0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CBE63C5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14:paraId="2F067727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8E1B44" w:rsidRPr="007509A6" w14:paraId="0A49CA6E" w14:textId="77777777" w:rsidTr="00A47C55">
        <w:trPr>
          <w:trHeight w:val="58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2D63EEC0" w14:textId="09111AD0" w:rsidR="008E1B44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22</w:t>
            </w:r>
            <w:r w:rsidR="008E1B44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6DCB143D" w14:textId="77777777" w:rsidR="008E1B44" w:rsidRPr="007509A6" w:rsidRDefault="008E1B44" w:rsidP="007509A6">
            <w:pPr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</w:rPr>
              <w:t>Աշխատանքային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լուծույթով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տարողություններն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ապահովվում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են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փակվող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կափարիչներով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հստակ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գրառումներով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` </w:t>
            </w:r>
            <w:r w:rsidRPr="007509A6">
              <w:rPr>
                <w:rFonts w:ascii="GHEA Grapalat" w:hAnsi="GHEA Grapalat"/>
                <w:color w:val="000000"/>
              </w:rPr>
              <w:t>տոկոսայնության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</w:rPr>
              <w:t>նշանակության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</w:rPr>
              <w:t>պատրաստման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ամսաթվի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պիտանելիության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սահմանային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ժամկետների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վերաբերյալ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22D455DB" w14:textId="0FB1B652" w:rsidR="008E1B44" w:rsidRPr="007509A6" w:rsidDel="008A0C67" w:rsidRDefault="008E1B44" w:rsidP="007509A6">
            <w:pPr>
              <w:spacing w:after="120" w:line="240" w:lineRule="auto"/>
              <w:jc w:val="center"/>
              <w:rPr>
                <w:del w:id="1" w:author="Tatevik Soghoyan" w:date="2019-11-20T13:12:00Z"/>
                <w:rFonts w:ascii="GHEA Grapalat" w:hAnsi="GHEA Grapalat" w:cs="Sylfaen"/>
                <w:lang w:val="en-US"/>
              </w:rPr>
            </w:pPr>
          </w:p>
          <w:p w14:paraId="46EE8966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</w:p>
          <w:p w14:paraId="4819FBE6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</w:t>
            </w:r>
            <w:r w:rsidRPr="007509A6">
              <w:rPr>
                <w:rFonts w:ascii="GHEA Grapalat" w:hAnsi="GHEA Grapalat" w:cs="Sylfaen"/>
                <w:lang w:val="en-US"/>
              </w:rPr>
              <w:t>42.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7E18B56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2AB217C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A305136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176226DA" w14:textId="77777777" w:rsidR="008E1B44" w:rsidRPr="007509A6" w:rsidRDefault="008E1B44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2,0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2B7938A9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14:paraId="647F7F76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8E1B44" w:rsidRPr="007509A6" w14:paraId="19C777E4" w14:textId="77777777" w:rsidTr="00A47C55">
        <w:trPr>
          <w:trHeight w:val="2579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4BE79B67" w14:textId="20870C04" w:rsidR="008E1B44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lastRenderedPageBreak/>
              <w:t>23</w:t>
            </w:r>
            <w:r w:rsidR="008E1B44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0F41962A" w14:textId="77777777" w:rsidR="008E1B44" w:rsidRPr="007509A6" w:rsidRDefault="008E1B44" w:rsidP="007509A6">
            <w:pPr>
              <w:shd w:val="clear" w:color="auto" w:fill="FFFFFF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</w:rPr>
              <w:t>Ստոմատոլոգիական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բուժօգնության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սպասարկման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դիմած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անձի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համար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նախատեսված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գոգնոցները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միանվագ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օգտագործման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 </w:t>
            </w:r>
            <w:r w:rsidRPr="007509A6">
              <w:rPr>
                <w:rFonts w:ascii="GHEA Grapalat" w:hAnsi="GHEA Grapalat"/>
                <w:color w:val="000000"/>
              </w:rPr>
              <w:t>են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յուրաքանչյուր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այցելուից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հետո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փոխվում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են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: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622A7145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</w:p>
          <w:p w14:paraId="11483DC2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</w:p>
          <w:p w14:paraId="1B75FF37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44.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8CC9C40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C9310B9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0F5825E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041EE97C" w14:textId="77777777" w:rsidR="008E1B44" w:rsidRPr="007509A6" w:rsidRDefault="008E1B44" w:rsidP="007509A6">
            <w:pPr>
              <w:jc w:val="center"/>
              <w:rPr>
                <w:rFonts w:ascii="GHEA Grapalat" w:hAnsi="GHEA Grapalat"/>
                <w:lang w:val="hy-AM" w:eastAsia="en-US"/>
              </w:rPr>
            </w:pPr>
            <w:r w:rsidRPr="007509A6">
              <w:rPr>
                <w:rFonts w:ascii="GHEA Grapalat" w:hAnsi="GHEA Grapalat"/>
                <w:lang w:val="hy-AM" w:eastAsia="en-US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0EFF7F0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14:paraId="01078D61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8E1B44" w:rsidRPr="007509A6" w14:paraId="6CF85538" w14:textId="77777777" w:rsidTr="00A47C55">
        <w:trPr>
          <w:trHeight w:val="2421"/>
        </w:trPr>
        <w:tc>
          <w:tcPr>
            <w:tcW w:w="846" w:type="dxa"/>
          </w:tcPr>
          <w:p w14:paraId="144F1B68" w14:textId="1C596B4E" w:rsidR="008E1B44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24</w:t>
            </w:r>
            <w:r w:rsidR="008E1B44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39DB1EE4" w14:textId="77777777" w:rsidR="008E1B44" w:rsidRPr="007509A6" w:rsidRDefault="008E1B44" w:rsidP="007509A6">
            <w:pPr>
              <w:shd w:val="clear" w:color="auto" w:fill="FFFFFF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</w:rPr>
              <w:t>Բուժման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հատվածում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տեղակայված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առարկաների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մակերեսների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ախտահանումը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կատարվում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է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յուրաքանչյուր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այցելուից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հետո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</w:p>
        </w:tc>
        <w:tc>
          <w:tcPr>
            <w:tcW w:w="3543" w:type="dxa"/>
          </w:tcPr>
          <w:p w14:paraId="263CD234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47.</w:t>
            </w:r>
          </w:p>
        </w:tc>
        <w:tc>
          <w:tcPr>
            <w:tcW w:w="709" w:type="dxa"/>
          </w:tcPr>
          <w:p w14:paraId="0658EE0F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1CB16EC6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5DF353AE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3F83F1F8" w14:textId="77777777" w:rsidR="008E1B44" w:rsidRPr="007509A6" w:rsidRDefault="00CE2C1C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3.0</w:t>
            </w:r>
          </w:p>
        </w:tc>
        <w:tc>
          <w:tcPr>
            <w:tcW w:w="2126" w:type="dxa"/>
          </w:tcPr>
          <w:p w14:paraId="43E6871E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  <w:p w14:paraId="7DDA636F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լաբորատոր</w:t>
            </w:r>
          </w:p>
          <w:p w14:paraId="3E259BDA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43D8BDDB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8E1B44" w:rsidRPr="00B705A8" w14:paraId="5B7EE446" w14:textId="77777777" w:rsidTr="00A47C55">
        <w:trPr>
          <w:trHeight w:val="1232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0DEA3D4F" w14:textId="2F0A5EEC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eastAsia="en-US"/>
              </w:rPr>
              <w:t>2</w:t>
            </w:r>
            <w:r w:rsidR="0056027F">
              <w:rPr>
                <w:rFonts w:ascii="GHEA Grapalat" w:hAnsi="GHEA Grapalat" w:cs="Sylfaen"/>
                <w:lang w:val="en-US" w:eastAsia="en-US"/>
              </w:rPr>
              <w:t>5</w:t>
            </w:r>
            <w:r w:rsidRPr="007509A6">
              <w:rPr>
                <w:rFonts w:ascii="GHEA Grapalat" w:hAnsi="GHEA Grapalat" w:cs="Sylfaen"/>
                <w:lang w:eastAsia="en-US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6E3EABD4" w14:textId="77777777" w:rsidR="008E1B44" w:rsidRPr="007509A6" w:rsidRDefault="008E1B44" w:rsidP="007509A6">
            <w:pPr>
              <w:shd w:val="clear" w:color="auto" w:fill="FFFFFF"/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Հատակի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պատերի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մաքրման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պարագաները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լինում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են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առանձին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` </w:t>
            </w:r>
            <w:r w:rsidRPr="007509A6">
              <w:rPr>
                <w:rFonts w:ascii="GHEA Grapalat" w:hAnsi="GHEA Grapalat"/>
                <w:color w:val="000000"/>
              </w:rPr>
              <w:t>մակնշված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օգտագործվում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են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կաբինետի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</w:rPr>
              <w:t>միջանցքների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սանհանգույցների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համար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առանձին</w:t>
            </w:r>
          </w:p>
          <w:p w14:paraId="7552E3B1" w14:textId="77777777" w:rsidR="008E1B44" w:rsidRPr="007509A6" w:rsidRDefault="008E1B44" w:rsidP="007509A6">
            <w:pPr>
              <w:spacing w:line="240" w:lineRule="auto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07F5EAED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>կետ 49.2)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00422FB0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062C1F26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65B3AEB9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3942E714" w14:textId="77777777" w:rsidR="00CE2C1C" w:rsidRPr="007509A6" w:rsidRDefault="00CE2C1C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</w:p>
          <w:p w14:paraId="56A7C53A" w14:textId="77777777" w:rsidR="008E1B44" w:rsidRPr="007509A6" w:rsidRDefault="008E1B44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7D462F8A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  <w:p w14:paraId="089AA970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3062DB2C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8E1B44" w:rsidRPr="007509A6" w14:paraId="79BA57C3" w14:textId="77777777" w:rsidTr="00A47C55">
        <w:tc>
          <w:tcPr>
            <w:tcW w:w="846" w:type="dxa"/>
            <w:tcBorders>
              <w:top w:val="single" w:sz="4" w:space="0" w:color="auto"/>
            </w:tcBorders>
          </w:tcPr>
          <w:p w14:paraId="2E084199" w14:textId="5B29EFC8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eastAsia="en-US"/>
              </w:rPr>
            </w:pPr>
            <w:r w:rsidRPr="007509A6">
              <w:rPr>
                <w:rFonts w:ascii="GHEA Grapalat" w:hAnsi="GHEA Grapalat" w:cs="Sylfaen"/>
                <w:lang w:eastAsia="en-US"/>
              </w:rPr>
              <w:t>2</w:t>
            </w:r>
            <w:r w:rsidR="0056027F">
              <w:rPr>
                <w:rFonts w:ascii="GHEA Grapalat" w:hAnsi="GHEA Grapalat" w:cs="Sylfaen"/>
                <w:lang w:val="en-US" w:eastAsia="en-US"/>
              </w:rPr>
              <w:t>5</w:t>
            </w:r>
            <w:r w:rsidRPr="007509A6">
              <w:rPr>
                <w:rFonts w:ascii="GHEA Grapalat" w:hAnsi="GHEA Grapalat" w:cs="Sylfaen"/>
                <w:lang w:val="en-US" w:eastAsia="en-US"/>
              </w:rPr>
              <w:t>.</w:t>
            </w:r>
            <w:r w:rsidRPr="007509A6">
              <w:rPr>
                <w:rFonts w:ascii="GHEA Grapalat" w:hAnsi="GHEA Grapalat" w:cs="Sylfaen"/>
                <w:lang w:eastAsia="en-US"/>
              </w:rPr>
              <w:t>1</w:t>
            </w:r>
            <w:r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</w:tcBorders>
          </w:tcPr>
          <w:p w14:paraId="0DC96134" w14:textId="77777777" w:rsidR="008E1B44" w:rsidRPr="007509A6" w:rsidRDefault="008E1B44" w:rsidP="007509A6">
            <w:pPr>
              <w:shd w:val="clear" w:color="auto" w:fill="FFFFFF"/>
              <w:spacing w:line="240" w:lineRule="auto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Մաքրման պարագաների պահպանման համար ունենում են առանձնացված սենք կամ աշխատանքային կաբինետից դուրս տեղադրված առանձին պահարան</w:t>
            </w:r>
          </w:p>
          <w:p w14:paraId="01A2BA79" w14:textId="77777777" w:rsidR="008E1B44" w:rsidRPr="007509A6" w:rsidRDefault="008E1B44" w:rsidP="007509A6">
            <w:pPr>
              <w:shd w:val="clear" w:color="auto" w:fill="FFFFFF"/>
              <w:spacing w:line="240" w:lineRule="auto"/>
              <w:ind w:firstLine="375"/>
              <w:rPr>
                <w:rFonts w:ascii="GHEA Grapalat" w:hAnsi="GHEA Grapalat"/>
                <w:color w:val="000000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5AD8585F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  <w:r w:rsidRPr="007509A6">
              <w:rPr>
                <w:rFonts w:ascii="GHEA Grapalat" w:hAnsi="GHEA Grapalat" w:cs="Sylfaen"/>
              </w:rPr>
              <w:t xml:space="preserve">ՀՀ առողջապահության նախարարի 25-Ն հրամանի հավելվածի </w:t>
            </w:r>
            <w:r w:rsidRPr="007509A6">
              <w:rPr>
                <w:rFonts w:ascii="GHEA Grapalat" w:hAnsi="GHEA Grapalat"/>
                <w:lang w:val="en-US" w:eastAsia="en-US"/>
              </w:rPr>
              <w:t>կետ</w:t>
            </w:r>
            <w:r w:rsidRPr="007509A6">
              <w:rPr>
                <w:rFonts w:ascii="GHEA Grapalat" w:hAnsi="GHEA Grapalat"/>
                <w:lang w:eastAsia="en-US"/>
              </w:rPr>
              <w:t xml:space="preserve"> 49.3)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8C318FE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FA29D78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C7FCC3B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</w:tcBorders>
          </w:tcPr>
          <w:p w14:paraId="006CA199" w14:textId="77777777" w:rsidR="008E1B44" w:rsidRPr="007509A6" w:rsidRDefault="00CE2C1C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2.0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62802A7E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  <w:p w14:paraId="69EB21A7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</w:tcPr>
          <w:p w14:paraId="7C76EEF6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8E1B44" w:rsidRPr="007509A6" w14:paraId="673CBF13" w14:textId="77777777" w:rsidTr="00A47C55">
        <w:trPr>
          <w:trHeight w:val="1290"/>
        </w:trPr>
        <w:tc>
          <w:tcPr>
            <w:tcW w:w="846" w:type="dxa"/>
            <w:tcBorders>
              <w:top w:val="single" w:sz="4" w:space="0" w:color="auto"/>
            </w:tcBorders>
          </w:tcPr>
          <w:p w14:paraId="7CC5D28A" w14:textId="3161B1FB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eastAsia="en-US"/>
              </w:rPr>
              <w:lastRenderedPageBreak/>
              <w:t>2</w:t>
            </w:r>
            <w:r w:rsidR="0056027F">
              <w:rPr>
                <w:rFonts w:ascii="GHEA Grapalat" w:hAnsi="GHEA Grapalat" w:cs="Sylfaen"/>
                <w:lang w:val="en-US" w:eastAsia="en-US"/>
              </w:rPr>
              <w:t>6</w:t>
            </w:r>
            <w:r w:rsidRPr="007509A6">
              <w:rPr>
                <w:rFonts w:ascii="GHEA Grapalat" w:hAnsi="GHEA Grapalat" w:cs="Sylfaen"/>
                <w:lang w:eastAsia="en-US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</w:tcBorders>
          </w:tcPr>
          <w:p w14:paraId="4C2AFE54" w14:textId="77777777" w:rsidR="008E1B44" w:rsidRPr="007509A6" w:rsidRDefault="008E1B44" w:rsidP="007509A6">
            <w:pPr>
              <w:shd w:val="clear" w:color="auto" w:fill="FFFFFF"/>
              <w:spacing w:line="240" w:lineRule="auto"/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Սենքերում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պահպանվող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օդային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միջավայրի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մանրէային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հագեցվածության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նորմավորված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ցուցանիշները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համապատասխանում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են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ՀՀ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առողջապահության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նախարարի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25-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Ն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հրամանի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հավելվածի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Հավելված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N 2-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ով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սահմանված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պահանջներին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:</w:t>
            </w:r>
          </w:p>
          <w:p w14:paraId="286BC2A5" w14:textId="07D7B46D" w:rsidR="008E1B44" w:rsidRPr="007509A6" w:rsidRDefault="008E1B44" w:rsidP="007509A6">
            <w:pPr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 xml:space="preserve">Նշում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4</w:t>
            </w:r>
            <w:r w:rsidR="007509A6"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*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4916FD85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կետ 50 </w:t>
            </w:r>
            <w:r w:rsidRPr="007509A6">
              <w:rPr>
                <w:rFonts w:ascii="GHEA Grapalat" w:hAnsi="GHEA Grapalat"/>
                <w:lang w:eastAsia="en-US"/>
              </w:rPr>
              <w:t>Հավելված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2.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208BF65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4A344A1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68CC482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</w:tcBorders>
          </w:tcPr>
          <w:p w14:paraId="2CDD6927" w14:textId="08D42989" w:rsidR="008E1B44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2</w:t>
            </w:r>
            <w:r w:rsidR="00CE2C1C" w:rsidRPr="007509A6">
              <w:rPr>
                <w:rFonts w:ascii="GHEA Grapalat" w:hAnsi="GHEA Grapalat"/>
                <w:lang w:val="en-US" w:eastAsia="en-US"/>
              </w:rPr>
              <w:t>.0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517C2B4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</w:tcPr>
          <w:p w14:paraId="3B953C72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8E1B44" w:rsidRPr="007509A6" w14:paraId="4F1D86E2" w14:textId="77777777" w:rsidTr="00A47C55">
        <w:trPr>
          <w:trHeight w:val="129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207B17B1" w14:textId="6ACA95C0" w:rsidR="008E1B44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26</w:t>
            </w:r>
            <w:r w:rsidR="008E1B44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2D48A856" w14:textId="77777777" w:rsidR="008E1B44" w:rsidRPr="007509A6" w:rsidRDefault="008E1B44" w:rsidP="007509A6">
            <w:pPr>
              <w:shd w:val="clear" w:color="auto" w:fill="FFFFFF"/>
              <w:spacing w:line="240" w:lineRule="auto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 xml:space="preserve">Ձեռքերի հիգիենիկ մշակումը նախատեսվում է 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երկու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փուլով</w:t>
            </w:r>
            <w:r w:rsidRPr="007509A6">
              <w:rPr>
                <w:rFonts w:ascii="GHEA Grapalat" w:hAnsi="GHEA Grapalat"/>
                <w:color w:val="000000"/>
              </w:rPr>
              <w:t>`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576EA636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 w:cs="Sylfaen"/>
              </w:rPr>
            </w:pPr>
            <w:r w:rsidRPr="007509A6">
              <w:rPr>
                <w:rFonts w:ascii="GHEA Grapalat" w:hAnsi="GHEA Grapalat" w:cs="Sylfaen"/>
              </w:rPr>
              <w:t xml:space="preserve">ՀՀ առողջապահության նախարարի 25-Ն հրամանի հավելվածի </w:t>
            </w:r>
            <w:r w:rsidRPr="007509A6">
              <w:rPr>
                <w:rFonts w:ascii="GHEA Grapalat" w:hAnsi="GHEA Grapalat"/>
                <w:lang w:val="en-US" w:eastAsia="en-US"/>
              </w:rPr>
              <w:t>կետ</w:t>
            </w:r>
            <w:r w:rsidRPr="007509A6">
              <w:rPr>
                <w:rFonts w:ascii="GHEA Grapalat" w:hAnsi="GHEA Grapalat"/>
                <w:lang w:eastAsia="en-US"/>
              </w:rPr>
              <w:t xml:space="preserve"> 53.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4AEB3D95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3DA66069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32CD6979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0D540BD2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6C5627FD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404917A9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</w:tr>
      <w:tr w:rsidR="008E1B44" w:rsidRPr="007509A6" w14:paraId="6D24CF42" w14:textId="77777777" w:rsidTr="00A47C55">
        <w:trPr>
          <w:trHeight w:val="70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3ACC79CC" w14:textId="3F7B3E19" w:rsidR="008E1B44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26</w:t>
            </w:r>
            <w:r w:rsidR="008E1B44" w:rsidRPr="007509A6">
              <w:rPr>
                <w:rFonts w:ascii="GHEA Grapalat" w:hAnsi="GHEA Grapalat" w:cs="Sylfaen"/>
                <w:lang w:val="en-US" w:eastAsia="en-US"/>
              </w:rPr>
              <w:t>.1.</w:t>
            </w:r>
          </w:p>
          <w:p w14:paraId="51695DF3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5246211F" w14:textId="77777777" w:rsidR="008E1B44" w:rsidRPr="007509A6" w:rsidRDefault="008E1B44" w:rsidP="007509A6">
            <w:pPr>
              <w:shd w:val="clear" w:color="auto" w:fill="FFFFFF"/>
              <w:spacing w:line="240" w:lineRule="auto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ձեռքերի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լվացում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հեղուկ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օճառով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հոսող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տաք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ջրով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,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6771870A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53.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956703D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41C9353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74CB5B6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04E3E9CD" w14:textId="77777777" w:rsidR="008E1B44" w:rsidRPr="007509A6" w:rsidRDefault="00CE2C1C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3.0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68D196B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  <w:r w:rsidRPr="007509A6">
              <w:rPr>
                <w:rFonts w:ascii="GHEA Grapalat" w:hAnsi="GHEA Grapalat"/>
                <w:lang w:eastAsia="en-US"/>
              </w:rPr>
              <w:t>, հարցում</w:t>
            </w:r>
          </w:p>
          <w:p w14:paraId="5E14DD55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14:paraId="617C004F" w14:textId="77777777" w:rsidR="008E1B44" w:rsidRPr="007509A6" w:rsidRDefault="008E1B44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</w:tr>
      <w:tr w:rsidR="007509A6" w:rsidRPr="007509A6" w14:paraId="4B2BB637" w14:textId="77777777" w:rsidTr="00A47C55">
        <w:trPr>
          <w:trHeight w:val="466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382FFAC8" w14:textId="7AC772A1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26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.2.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23B4A266" w14:textId="77777777" w:rsidR="007509A6" w:rsidRPr="007509A6" w:rsidRDefault="007509A6" w:rsidP="007509A6">
            <w:pPr>
              <w:shd w:val="clear" w:color="auto" w:fill="FFFFFF"/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ձեռքերի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հետագա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ախտահանում</w:t>
            </w:r>
          </w:p>
          <w:p w14:paraId="63C6F16E" w14:textId="77777777" w:rsidR="007509A6" w:rsidRPr="007509A6" w:rsidRDefault="007509A6" w:rsidP="007509A6">
            <w:pPr>
              <w:shd w:val="clear" w:color="auto" w:fill="FFFFFF"/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6228E2A6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53.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58BE467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2C6250C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6883133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6753B2B7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3.0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10FC11BE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  <w:r w:rsidRPr="007509A6">
              <w:rPr>
                <w:rFonts w:ascii="GHEA Grapalat" w:hAnsi="GHEA Grapalat"/>
                <w:lang w:eastAsia="en-US"/>
              </w:rPr>
              <w:t>, հարցում</w:t>
            </w:r>
          </w:p>
          <w:p w14:paraId="314151C8" w14:textId="77777777" w:rsidR="007509A6" w:rsidRPr="007509A6" w:rsidRDefault="007509A6" w:rsidP="007509A6">
            <w:pPr>
              <w:spacing w:after="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14:paraId="31EB427E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25D9923B" w14:textId="77777777" w:rsidTr="00A47C55">
        <w:trPr>
          <w:trHeight w:val="45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66FA3930" w14:textId="2FAD6876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27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2870E525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 w:cs="Times Armenian"/>
                <w:lang w:val="en-US"/>
              </w:rPr>
              <w:t>Բացառվում է ձեռնոցների կրկնակի օգտագործումը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0E1375D7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54.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B9C71D4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BC798BF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33BC336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3FD3CB2C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3.0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B263279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  <w:p w14:paraId="436B1D7B" w14:textId="77777777" w:rsidR="007509A6" w:rsidRPr="007509A6" w:rsidRDefault="007509A6" w:rsidP="007509A6">
            <w:pPr>
              <w:spacing w:after="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14:paraId="7F56C322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B705A8" w14:paraId="771F71E0" w14:textId="77777777" w:rsidTr="00A47C55">
        <w:trPr>
          <w:trHeight w:val="2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26CB9C08" w14:textId="07D73E87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28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6C2D9407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 w:cs="Times Armenian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</w:rPr>
              <w:t>Վիրաբուժական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միջամտությունների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մաշկային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ծածկույթների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ու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լորձաթաղանթների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ամբողջականության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խախտման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հետ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կապված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այլ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միջամտությունների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ժամանակ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կատարվում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է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ձեռքերի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վիրաբուժական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մշակում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երկու </w:t>
            </w:r>
            <w:r w:rsidRPr="007509A6">
              <w:rPr>
                <w:rFonts w:ascii="GHEA Grapalat" w:hAnsi="GHEA Grapalat"/>
                <w:color w:val="000000"/>
              </w:rPr>
              <w:t>փուլով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2B94C86E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</w:p>
          <w:p w14:paraId="147231AD" w14:textId="263BEDEC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55.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7BE87736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203249C1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444443C2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09E850BB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306DD4F3" w14:textId="77777777" w:rsidR="007509A6" w:rsidRPr="007509A6" w:rsidRDefault="007509A6" w:rsidP="007509A6">
            <w:pPr>
              <w:spacing w:after="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B2B2B2" w:themeFill="accent2"/>
          </w:tcPr>
          <w:p w14:paraId="008F3EE8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40BF6B14" w14:textId="77777777" w:rsidTr="00A47C55">
        <w:trPr>
          <w:trHeight w:val="127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0C6096C0" w14:textId="2D19B984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lastRenderedPageBreak/>
              <w:t>28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.1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70840310" w14:textId="77777777" w:rsidR="007509A6" w:rsidRPr="007509A6" w:rsidRDefault="007509A6" w:rsidP="007509A6">
            <w:pPr>
              <w:shd w:val="clear" w:color="auto" w:fill="FFFFFF"/>
              <w:spacing w:line="240" w:lineRule="auto"/>
              <w:rPr>
                <w:rFonts w:ascii="GHEA Grapalat" w:hAnsi="GHEA Grapalat" w:cs="Times Armenian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առաջին </w:t>
            </w:r>
            <w:r w:rsidRPr="007509A6">
              <w:rPr>
                <w:rFonts w:ascii="GHEA Grapalat" w:hAnsi="GHEA Grapalat"/>
                <w:color w:val="000000"/>
              </w:rPr>
              <w:t>փուլ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` </w:t>
            </w:r>
            <w:r w:rsidRPr="007509A6">
              <w:rPr>
                <w:rFonts w:ascii="GHEA Grapalat" w:hAnsi="GHEA Grapalat"/>
                <w:color w:val="000000"/>
              </w:rPr>
              <w:t>ձեռքերի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լվացում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հեղուկ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օճառով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հոսող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տաք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ջրով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(2 </w:t>
            </w:r>
            <w:r w:rsidRPr="007509A6">
              <w:rPr>
                <w:rFonts w:ascii="GHEA Grapalat" w:hAnsi="GHEA Grapalat"/>
                <w:color w:val="000000"/>
              </w:rPr>
              <w:t>րոպե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տևողությամբ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40B2D623" w14:textId="59B34838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55.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1)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7CDDFC6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00E675A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39FB8EA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0C2203F6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3.0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0FFEBA9E" w14:textId="4FD795C7" w:rsidR="007509A6" w:rsidRPr="007509A6" w:rsidRDefault="007509A6" w:rsidP="00CE4D71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  <w:r w:rsidRPr="007509A6">
              <w:rPr>
                <w:rFonts w:ascii="GHEA Grapalat" w:hAnsi="GHEA Grapalat"/>
                <w:lang w:eastAsia="en-US"/>
              </w:rPr>
              <w:t xml:space="preserve">Հարցում, 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14:paraId="3A49EABF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</w:tr>
      <w:tr w:rsidR="007509A6" w:rsidRPr="007509A6" w14:paraId="6A9C76B0" w14:textId="77777777" w:rsidTr="00A47C55">
        <w:trPr>
          <w:trHeight w:val="867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0A7BBD94" w14:textId="3799CA9F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28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.2.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48248C0A" w14:textId="77777777" w:rsidR="007509A6" w:rsidRPr="007509A6" w:rsidRDefault="007509A6" w:rsidP="007509A6">
            <w:pPr>
              <w:shd w:val="clear" w:color="auto" w:fill="FFFFFF"/>
              <w:spacing w:line="240" w:lineRule="auto"/>
              <w:rPr>
                <w:rFonts w:ascii="GHEA Grapalat" w:hAnsi="GHEA Grapalat" w:cs="Times Armenian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երկրորդ </w:t>
            </w:r>
            <w:r w:rsidRPr="007509A6">
              <w:rPr>
                <w:rFonts w:ascii="GHEA Grapalat" w:hAnsi="GHEA Grapalat"/>
                <w:color w:val="000000"/>
              </w:rPr>
              <w:t>փուլ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` </w:t>
            </w:r>
            <w:r w:rsidRPr="007509A6">
              <w:rPr>
                <w:rFonts w:ascii="GHEA Grapalat" w:hAnsi="GHEA Grapalat"/>
                <w:color w:val="000000"/>
              </w:rPr>
              <w:t>ձեռքերի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մշակում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հականեխիչ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միջոցներով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` </w:t>
            </w:r>
            <w:r w:rsidRPr="007509A6">
              <w:rPr>
                <w:rFonts w:ascii="GHEA Grapalat" w:hAnsi="GHEA Grapalat"/>
                <w:color w:val="000000"/>
              </w:rPr>
              <w:t>համաձայն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տվյալ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միջոցի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օգտագործման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հրահանգի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</w:rPr>
              <w:t>այնուհետև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չորացնել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 </w:t>
            </w:r>
            <w:r w:rsidRPr="007509A6">
              <w:rPr>
                <w:rFonts w:ascii="GHEA Grapalat" w:hAnsi="GHEA Grapalat"/>
                <w:color w:val="000000"/>
              </w:rPr>
              <w:t>մանրէազերծված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անձեռոցիկով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3D1D3B18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55.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2)</w:t>
            </w:r>
          </w:p>
          <w:p w14:paraId="2570CAEE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325E3AD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F9C4E2D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A6FBE3B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7F3FA081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3.0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46FD7B82" w14:textId="1C99D35B" w:rsidR="007509A6" w:rsidRPr="007509A6" w:rsidRDefault="007509A6" w:rsidP="00CE4D71">
            <w:pPr>
              <w:spacing w:after="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eastAsia="en-US"/>
              </w:rPr>
              <w:t>Հարցում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, </w:t>
            </w:r>
            <w:r w:rsidRPr="007509A6">
              <w:rPr>
                <w:rFonts w:ascii="GHEA Grapalat" w:hAnsi="GHEA Grapalat"/>
                <w:lang w:eastAsia="en-US"/>
              </w:rPr>
              <w:t xml:space="preserve"> 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14:paraId="057813CE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6492A5F1" w14:textId="77777777" w:rsidTr="00A47C55">
        <w:trPr>
          <w:trHeight w:val="72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0F822844" w14:textId="5228AB8E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28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.3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14:paraId="0F4F6284" w14:textId="77777777" w:rsidR="007509A6" w:rsidRPr="007509A6" w:rsidRDefault="007509A6" w:rsidP="007509A6">
            <w:pPr>
              <w:shd w:val="clear" w:color="auto" w:fill="FFFFFF"/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>ձ</w:t>
            </w:r>
            <w:r w:rsidRPr="007509A6">
              <w:rPr>
                <w:rFonts w:ascii="GHEA Grapalat" w:hAnsi="GHEA Grapalat"/>
                <w:color w:val="000000"/>
              </w:rPr>
              <w:t>եռքերի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մաշկի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վրա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հականեխիչ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նյութի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չորացումից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անմիջապես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հետո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հագնում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են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մանրէազերծված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ձեռնոցներ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14:paraId="08E51719" w14:textId="0069F292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55.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3)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7B3DE57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A659BA7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7112CAA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7972D16E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3.0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44D96DCF" w14:textId="544DF84A" w:rsidR="007509A6" w:rsidRPr="007509A6" w:rsidRDefault="007509A6" w:rsidP="00CE4D71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  <w:r w:rsidRPr="007509A6">
              <w:rPr>
                <w:rFonts w:ascii="GHEA Grapalat" w:hAnsi="GHEA Grapalat"/>
                <w:lang w:eastAsia="en-US"/>
              </w:rPr>
              <w:t>Հարցում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, </w:t>
            </w:r>
            <w:r w:rsidRPr="007509A6">
              <w:rPr>
                <w:rFonts w:ascii="GHEA Grapalat" w:hAnsi="GHEA Grapalat"/>
                <w:lang w:eastAsia="en-US"/>
              </w:rPr>
              <w:t xml:space="preserve"> 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14:paraId="645679FC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468C2962" w14:textId="77777777" w:rsidTr="00A47C55">
        <w:trPr>
          <w:trHeight w:val="1005"/>
        </w:trPr>
        <w:tc>
          <w:tcPr>
            <w:tcW w:w="846" w:type="dxa"/>
          </w:tcPr>
          <w:p w14:paraId="68F4EFE1" w14:textId="25627E17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29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17A38912" w14:textId="1EA17664" w:rsidR="007509A6" w:rsidRPr="007509A6" w:rsidRDefault="007509A6" w:rsidP="00B1030C">
            <w:pPr>
              <w:shd w:val="clear" w:color="auto" w:fill="FFFFFF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</w:rPr>
              <w:t>Մաշկային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ծածկույթների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վնասման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դեպքում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և</w:t>
            </w:r>
            <w:r w:rsidRPr="007509A6">
              <w:rPr>
                <w:rFonts w:ascii="GHEA Grapalat" w:hAnsi="GHEA Grapalat" w:cs="Arial Narrow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կենսաբանական</w:t>
            </w:r>
            <w:r w:rsidRPr="007509A6">
              <w:rPr>
                <w:rFonts w:ascii="GHEA Grapalat" w:hAnsi="GHEA Grapalat" w:cs="Times Armenian"/>
                <w:lang w:val="en-US"/>
              </w:rPr>
              <w:t xml:space="preserve">  </w:t>
            </w:r>
            <w:r w:rsidRPr="007509A6">
              <w:rPr>
                <w:rFonts w:ascii="GHEA Grapalat" w:hAnsi="GHEA Grapalat" w:cs="Sylfaen"/>
                <w:lang w:val="en-US"/>
              </w:rPr>
              <w:t>հեղուկների`</w:t>
            </w:r>
            <w:r w:rsidRPr="007509A6">
              <w:rPr>
                <w:rFonts w:ascii="GHEA Grapalat" w:hAnsi="GHEA Grapalat" w:cs="Times Armenia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քիթ</w:t>
            </w:r>
            <w:r w:rsidRPr="007509A6">
              <w:rPr>
                <w:rFonts w:ascii="GHEA Grapalat" w:hAnsi="GHEA Grapalat" w:cs="Times Armenian"/>
                <w:lang w:val="en-US"/>
              </w:rPr>
              <w:t>-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ըմպան </w:t>
            </w:r>
            <w:r w:rsidRPr="007509A6">
              <w:rPr>
                <w:rFonts w:ascii="GHEA Grapalat" w:hAnsi="GHEA Grapalat" w:cs="Times Armenia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ընկնելու</w:t>
            </w:r>
            <w:r w:rsidRPr="007509A6">
              <w:rPr>
                <w:rFonts w:ascii="GHEA Grapalat" w:hAnsi="GHEA Grapalat" w:cs="Times Armenia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դեպքում</w:t>
            </w:r>
            <w:r w:rsidRPr="007509A6">
              <w:rPr>
                <w:rFonts w:ascii="GHEA Grapalat" w:hAnsi="GHEA Grapalat" w:cs="Times Armenia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անձնակազմը տ</w:t>
            </w:r>
            <w:r w:rsidRPr="007509A6">
              <w:rPr>
                <w:rFonts w:ascii="GHEA Grapalat" w:hAnsi="GHEA Grapalat" w:cs="Sylfaen"/>
                <w:lang w:val="en-US"/>
              </w:rPr>
              <w:t>իրապետում</w:t>
            </w:r>
            <w:r w:rsidRPr="007509A6">
              <w:rPr>
                <w:rFonts w:ascii="GHEA Grapalat" w:hAnsi="GHEA Grapalat" w:cs="Arial Narrow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է</w:t>
            </w:r>
            <w:r w:rsidRPr="007509A6">
              <w:rPr>
                <w:rFonts w:ascii="GHEA Grapalat" w:hAnsi="GHEA Grapalat" w:cs="Arial Narrow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անհրաժեշտ</w:t>
            </w:r>
            <w:r w:rsidRPr="007509A6">
              <w:rPr>
                <w:rFonts w:ascii="GHEA Grapalat" w:hAnsi="GHEA Grapalat" w:cs="Arial Narrow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միջոցառումների իրականացմանը (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Մաշկային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ծածկույթների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վնասման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դեպքում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(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պատահական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ծակոց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կտրվածք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և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այլն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)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ձեռնոցները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մշակում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են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ախտահանիչ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լուծույթով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ձեռնոցները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հանելուց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հետո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ձեռքերը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պահում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են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հոսող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ջրի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տակ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լվանում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օճառով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վնասված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մաշկի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հատվածը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մշակում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են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70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սպիրտով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հետո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յոդով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: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Ստոմատոլոգիական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բուժօգնության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և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սպասարկման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դիմած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անձի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կենսաբանական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հեղուկները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քիթ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-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ըմպան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ընկնելու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դեպքում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բերանը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և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ըմպանը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անմիջապես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ողողում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են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700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սպիրտով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աչքի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կամ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քթի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մեջ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ընկնելու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դեպքում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`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լվանում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ջրով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կամ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1:1000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կալիումի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պերմանգանատի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hd w:val="clear" w:color="auto" w:fill="FFFFFF"/>
              </w:rPr>
              <w:t>լուծույթով</w:t>
            </w:r>
            <w:r w:rsidRPr="007509A6">
              <w:rPr>
                <w:rFonts w:ascii="GHEA Grapalat" w:hAnsi="GHEA Grapalat" w:cs="Sylfaen"/>
                <w:lang w:val="en-US"/>
              </w:rPr>
              <w:t>):</w:t>
            </w:r>
          </w:p>
        </w:tc>
        <w:tc>
          <w:tcPr>
            <w:tcW w:w="3543" w:type="dxa"/>
          </w:tcPr>
          <w:p w14:paraId="77CE3474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lastRenderedPageBreak/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57.</w:t>
            </w:r>
          </w:p>
        </w:tc>
        <w:tc>
          <w:tcPr>
            <w:tcW w:w="709" w:type="dxa"/>
          </w:tcPr>
          <w:p w14:paraId="3CBF39D5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0F1A653E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02AAAC3B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678D48F9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3.0</w:t>
            </w:r>
          </w:p>
        </w:tc>
        <w:tc>
          <w:tcPr>
            <w:tcW w:w="2126" w:type="dxa"/>
          </w:tcPr>
          <w:p w14:paraId="323567A7" w14:textId="77777777" w:rsidR="007509A6" w:rsidRPr="007509A6" w:rsidRDefault="007509A6" w:rsidP="007509A6">
            <w:pPr>
              <w:spacing w:after="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eastAsia="en-US"/>
              </w:rPr>
              <w:t>Հարցում</w:t>
            </w:r>
          </w:p>
        </w:tc>
        <w:tc>
          <w:tcPr>
            <w:tcW w:w="1706" w:type="dxa"/>
          </w:tcPr>
          <w:p w14:paraId="45D63A6C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696BCEDC" w14:textId="77777777" w:rsidTr="00A47C55">
        <w:trPr>
          <w:trHeight w:val="1044"/>
        </w:trPr>
        <w:tc>
          <w:tcPr>
            <w:tcW w:w="846" w:type="dxa"/>
          </w:tcPr>
          <w:p w14:paraId="0A1C80E0" w14:textId="6AF9C3FE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30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0288D6EA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Կազմակերպության բոլոր բաժանմունքներն ապահովված են առաջին  բուժօգնության դեղորայքի արկղիկներով:</w:t>
            </w:r>
          </w:p>
        </w:tc>
        <w:tc>
          <w:tcPr>
            <w:tcW w:w="3543" w:type="dxa"/>
          </w:tcPr>
          <w:p w14:paraId="56A971B3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58.</w:t>
            </w:r>
          </w:p>
        </w:tc>
        <w:tc>
          <w:tcPr>
            <w:tcW w:w="709" w:type="dxa"/>
          </w:tcPr>
          <w:p w14:paraId="3D7BBDB1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4F28FBBA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724DF2E6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5B6E7528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3.0</w:t>
            </w:r>
          </w:p>
        </w:tc>
        <w:tc>
          <w:tcPr>
            <w:tcW w:w="2126" w:type="dxa"/>
          </w:tcPr>
          <w:p w14:paraId="379169C8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դիտողական</w:t>
            </w:r>
          </w:p>
          <w:p w14:paraId="6093E6DC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1706" w:type="dxa"/>
          </w:tcPr>
          <w:p w14:paraId="250C7185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B705A8" w14:paraId="334D42DA" w14:textId="77777777" w:rsidTr="00A47C55">
        <w:tc>
          <w:tcPr>
            <w:tcW w:w="846" w:type="dxa"/>
          </w:tcPr>
          <w:p w14:paraId="67EBBC10" w14:textId="7128848C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31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599AB277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Բուժանձնակազմ</w:t>
            </w:r>
            <w:r w:rsidRPr="007509A6">
              <w:rPr>
                <w:rFonts w:ascii="GHEA Grapalat" w:hAnsi="GHEA Grapalat"/>
                <w:lang w:eastAsia="en-US"/>
              </w:rPr>
              <w:t>ը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ենթարկվել է առողջական վիճակի պարտադիր նախնական (աշխատանքի ընդունվելիu) և պարբերական բժշկական զննության</w:t>
            </w:r>
          </w:p>
        </w:tc>
        <w:tc>
          <w:tcPr>
            <w:tcW w:w="3543" w:type="dxa"/>
          </w:tcPr>
          <w:p w14:paraId="1EBD545A" w14:textId="78DFD6C4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8, ՀՀ կառավարության 27.03.2003թ. N 347-Ն որոշում</w:t>
            </w:r>
          </w:p>
        </w:tc>
        <w:tc>
          <w:tcPr>
            <w:tcW w:w="709" w:type="dxa"/>
            <w:shd w:val="clear" w:color="auto" w:fill="B2B2B2" w:themeFill="accent2"/>
          </w:tcPr>
          <w:p w14:paraId="6059C15B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shd w:val="clear" w:color="auto" w:fill="B2B2B2" w:themeFill="accent2"/>
          </w:tcPr>
          <w:p w14:paraId="6E5BB6E4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shd w:val="clear" w:color="auto" w:fill="B2B2B2" w:themeFill="accent2"/>
          </w:tcPr>
          <w:p w14:paraId="4F844C2D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shd w:val="clear" w:color="auto" w:fill="B2B2B2" w:themeFill="accent2"/>
          </w:tcPr>
          <w:p w14:paraId="216B4439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  <w:p w14:paraId="2B250B6F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2126" w:type="dxa"/>
            <w:shd w:val="clear" w:color="auto" w:fill="B2B2B2" w:themeFill="accent2"/>
          </w:tcPr>
          <w:p w14:paraId="47347B2A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  <w:shd w:val="clear" w:color="auto" w:fill="B2B2B2" w:themeFill="accent2"/>
          </w:tcPr>
          <w:p w14:paraId="4365CBEE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1E974E7A" w14:textId="77777777" w:rsidTr="00A47C55">
        <w:tc>
          <w:tcPr>
            <w:tcW w:w="846" w:type="dxa"/>
          </w:tcPr>
          <w:p w14:paraId="360A736C" w14:textId="3E6EBBD6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31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.1</w:t>
            </w:r>
          </w:p>
        </w:tc>
        <w:tc>
          <w:tcPr>
            <w:tcW w:w="4258" w:type="dxa"/>
          </w:tcPr>
          <w:p w14:paraId="49FAC1FD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Առկա է առողջական</w:t>
            </w:r>
            <w:r w:rsidRPr="007509A6">
              <w:rPr>
                <w:rFonts w:ascii="GHEA Grapalat" w:hAnsi="GHEA Grapalat" w:cs="Arial"/>
                <w:lang w:val="de-DE"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վիճակի</w:t>
            </w:r>
            <w:r w:rsidRPr="007509A6">
              <w:rPr>
                <w:rFonts w:ascii="GHEA Grapalat" w:hAnsi="GHEA Grapalat" w:cs="Arial"/>
                <w:lang w:val="de-DE"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պարտադիր</w:t>
            </w:r>
            <w:r w:rsidRPr="007509A6">
              <w:rPr>
                <w:rFonts w:ascii="GHEA Grapalat" w:hAnsi="GHEA Grapalat" w:cs="Arial"/>
                <w:lang w:val="de-DE"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նախնական</w:t>
            </w:r>
            <w:r w:rsidRPr="007509A6">
              <w:rPr>
                <w:rFonts w:ascii="GHEA Grapalat" w:hAnsi="GHEA Grapalat" w:cs="Arial"/>
                <w:lang w:val="de-DE"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և</w:t>
            </w:r>
            <w:r w:rsidRPr="007509A6">
              <w:rPr>
                <w:rFonts w:ascii="GHEA Grapalat" w:hAnsi="GHEA Grapalat" w:cs="Arial"/>
                <w:lang w:val="de-DE"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պարբերական</w:t>
            </w:r>
            <w:r w:rsidRPr="007509A6">
              <w:rPr>
                <w:rFonts w:ascii="GHEA Grapalat" w:hAnsi="GHEA Grapalat" w:cs="Arial"/>
                <w:lang w:val="de-DE"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բժշկական</w:t>
            </w:r>
            <w:r w:rsidRPr="007509A6">
              <w:rPr>
                <w:rFonts w:ascii="GHEA Grapalat" w:hAnsi="GHEA Grapalat" w:cs="Arial"/>
                <w:lang w:val="de-DE"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զննության</w:t>
            </w:r>
            <w:r w:rsidRPr="007509A6">
              <w:rPr>
                <w:rFonts w:ascii="GHEA Grapalat" w:hAnsi="GHEA Grapalat" w:cs="Arial"/>
                <w:lang w:val="de-DE" w:eastAsia="en-US"/>
              </w:rPr>
              <w:t xml:space="preserve"> </w:t>
            </w:r>
            <w:r w:rsidRPr="007509A6">
              <w:rPr>
                <w:rFonts w:ascii="GHEA Grapalat" w:hAnsi="GHEA Grapalat" w:cs="Arial"/>
                <w:lang w:val="en-US" w:eastAsia="en-US"/>
              </w:rPr>
              <w:t>գ</w:t>
            </w:r>
            <w:r w:rsidRPr="007509A6">
              <w:rPr>
                <w:rFonts w:ascii="GHEA Grapalat" w:hAnsi="GHEA Grapalat" w:cs="Sylfaen"/>
                <w:lang w:val="en-US" w:eastAsia="en-US"/>
              </w:rPr>
              <w:t>րքույկը</w:t>
            </w:r>
          </w:p>
        </w:tc>
        <w:tc>
          <w:tcPr>
            <w:tcW w:w="3543" w:type="dxa"/>
          </w:tcPr>
          <w:p w14:paraId="33F0D2E3" w14:textId="77777777" w:rsidR="007509A6" w:rsidRPr="007509A6" w:rsidRDefault="007509A6" w:rsidP="007509A6">
            <w:pPr>
              <w:spacing w:line="240" w:lineRule="auto"/>
              <w:jc w:val="center"/>
              <w:rPr>
                <w:rFonts w:ascii="GHEA Grapalat" w:hAnsi="GHEA Grapalat" w:cs="GHEA Grapalat"/>
                <w:bCs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8. ՀՀ կառավարության 27.03.2003թ. N 347-Ն որոշում Հավելված N 3</w:t>
            </w:r>
          </w:p>
        </w:tc>
        <w:tc>
          <w:tcPr>
            <w:tcW w:w="709" w:type="dxa"/>
          </w:tcPr>
          <w:p w14:paraId="38D72F59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32403DDA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6591A9D6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46B61E6C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3.0</w:t>
            </w:r>
          </w:p>
        </w:tc>
        <w:tc>
          <w:tcPr>
            <w:tcW w:w="2126" w:type="dxa"/>
          </w:tcPr>
          <w:p w14:paraId="53B9E661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փաստաթղթային</w:t>
            </w:r>
          </w:p>
        </w:tc>
        <w:tc>
          <w:tcPr>
            <w:tcW w:w="1706" w:type="dxa"/>
          </w:tcPr>
          <w:p w14:paraId="1DC80C94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7E78094A" w14:textId="77777777" w:rsidTr="00A47C55">
        <w:tc>
          <w:tcPr>
            <w:tcW w:w="846" w:type="dxa"/>
          </w:tcPr>
          <w:p w14:paraId="2DAA6774" w14:textId="6D428FB9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31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.2</w:t>
            </w:r>
          </w:p>
        </w:tc>
        <w:tc>
          <w:tcPr>
            <w:tcW w:w="4258" w:type="dxa"/>
          </w:tcPr>
          <w:p w14:paraId="3023FD5E" w14:textId="77777777" w:rsidR="005A34FD" w:rsidRDefault="007509A6" w:rsidP="007509A6">
            <w:pPr>
              <w:spacing w:line="240" w:lineRule="auto"/>
              <w:rPr>
                <w:rFonts w:ascii="GHEA Grapalat" w:hAnsi="GHEA Grapalat" w:cs="Sylfaen"/>
                <w:lang w:val="hy-AM" w:eastAsia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Պահպանվում</w:t>
            </w:r>
            <w:r w:rsidRPr="007509A6">
              <w:rPr>
                <w:rFonts w:ascii="GHEA Grapalat" w:hAnsi="GHEA Grapalat" w:cs="Sylfaen"/>
                <w:lang w:val="de-DE"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է</w:t>
            </w:r>
            <w:r w:rsidRPr="007509A6">
              <w:rPr>
                <w:rFonts w:ascii="GHEA Grapalat" w:hAnsi="GHEA Grapalat" w:cs="Arial"/>
                <w:lang w:val="de-DE"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հետազոտությունների</w:t>
            </w:r>
            <w:r w:rsidRPr="007509A6">
              <w:rPr>
                <w:rFonts w:ascii="GHEA Grapalat" w:hAnsi="GHEA Grapalat" w:cs="Arial"/>
                <w:lang w:val="de-DE" w:eastAsia="en-US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ծավալները</w:t>
            </w:r>
          </w:p>
          <w:p w14:paraId="7D4F8B67" w14:textId="1474B41A" w:rsidR="005A34FD" w:rsidRPr="005A34FD" w:rsidRDefault="005A34FD" w:rsidP="007509A6">
            <w:pPr>
              <w:spacing w:line="240" w:lineRule="auto"/>
              <w:rPr>
                <w:rFonts w:ascii="GHEA Grapalat" w:hAnsi="GHEA Grapalat" w:cs="Sylfaen"/>
                <w:b/>
                <w:lang w:val="hy-AM" w:eastAsia="en-US"/>
              </w:rPr>
            </w:pPr>
            <w:r w:rsidRPr="005A34FD">
              <w:rPr>
                <w:rFonts w:ascii="GHEA Grapalat" w:hAnsi="GHEA Grapalat" w:cs="Sylfaen"/>
                <w:b/>
                <w:lang w:val="hy-AM" w:eastAsia="en-US"/>
              </w:rPr>
              <w:t>Նշում 5*</w:t>
            </w:r>
          </w:p>
        </w:tc>
        <w:tc>
          <w:tcPr>
            <w:tcW w:w="3543" w:type="dxa"/>
          </w:tcPr>
          <w:p w14:paraId="6FA3EC72" w14:textId="77777777" w:rsidR="007509A6" w:rsidRPr="00B705A8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hy-AM" w:eastAsia="en-US"/>
              </w:rPr>
            </w:pPr>
            <w:r w:rsidRPr="005A34FD">
              <w:rPr>
                <w:rFonts w:ascii="GHEA Grapalat" w:hAnsi="GHEA Grapalat" w:cs="Sylfaen"/>
                <w:lang w:val="hy-AM"/>
              </w:rPr>
              <w:t>ՀՀ առողջապահության նախարարի 25-Ն հրամանի հավելվածի</w:t>
            </w:r>
            <w:r w:rsidRPr="005A34FD">
              <w:rPr>
                <w:rFonts w:ascii="GHEA Grapalat" w:hAnsi="GHEA Grapalat"/>
                <w:lang w:val="hy-AM" w:eastAsia="en-US"/>
              </w:rPr>
              <w:t xml:space="preserve">կետ 8. </w:t>
            </w:r>
            <w:r w:rsidRPr="00B705A8">
              <w:rPr>
                <w:rFonts w:ascii="GHEA Grapalat" w:hAnsi="GHEA Grapalat"/>
                <w:lang w:val="hy-AM" w:eastAsia="en-US"/>
              </w:rPr>
              <w:t>ՀՀ կառավարության 27.03.2003թ. N 347-Ն որոշում Հավելված N 2</w:t>
            </w:r>
          </w:p>
        </w:tc>
        <w:tc>
          <w:tcPr>
            <w:tcW w:w="709" w:type="dxa"/>
          </w:tcPr>
          <w:p w14:paraId="7EB2BF55" w14:textId="77777777" w:rsidR="007509A6" w:rsidRPr="00B705A8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hy-AM" w:eastAsia="en-US"/>
              </w:rPr>
            </w:pPr>
          </w:p>
        </w:tc>
        <w:tc>
          <w:tcPr>
            <w:tcW w:w="567" w:type="dxa"/>
          </w:tcPr>
          <w:p w14:paraId="2A630BB4" w14:textId="77777777" w:rsidR="007509A6" w:rsidRPr="00B705A8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hy-AM" w:eastAsia="en-US"/>
              </w:rPr>
            </w:pPr>
          </w:p>
        </w:tc>
        <w:tc>
          <w:tcPr>
            <w:tcW w:w="850" w:type="dxa"/>
          </w:tcPr>
          <w:p w14:paraId="34C4BA8E" w14:textId="77777777" w:rsidR="007509A6" w:rsidRPr="00B705A8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hy-AM" w:eastAsia="en-US"/>
              </w:rPr>
            </w:pPr>
          </w:p>
        </w:tc>
        <w:tc>
          <w:tcPr>
            <w:tcW w:w="846" w:type="dxa"/>
          </w:tcPr>
          <w:p w14:paraId="1AB16EC1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3.0</w:t>
            </w:r>
          </w:p>
        </w:tc>
        <w:tc>
          <w:tcPr>
            <w:tcW w:w="2126" w:type="dxa"/>
          </w:tcPr>
          <w:p w14:paraId="23F2B536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փաստաթղթային</w:t>
            </w:r>
          </w:p>
        </w:tc>
        <w:tc>
          <w:tcPr>
            <w:tcW w:w="1706" w:type="dxa"/>
          </w:tcPr>
          <w:p w14:paraId="311E9CF4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101E4C0A" w14:textId="77777777" w:rsidTr="00A47C55">
        <w:tc>
          <w:tcPr>
            <w:tcW w:w="846" w:type="dxa"/>
          </w:tcPr>
          <w:p w14:paraId="5E09551E" w14:textId="2166F300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31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.3</w:t>
            </w:r>
          </w:p>
        </w:tc>
        <w:tc>
          <w:tcPr>
            <w:tcW w:w="4258" w:type="dxa"/>
          </w:tcPr>
          <w:p w14:paraId="0A3C83DE" w14:textId="77777777" w:rsidR="00800286" w:rsidRDefault="00B403ED" w:rsidP="007509A6">
            <w:pPr>
              <w:spacing w:line="240" w:lineRule="auto"/>
              <w:rPr>
                <w:rFonts w:ascii="GHEA Grapalat" w:hAnsi="GHEA Grapalat" w:cs="Sylfaen"/>
                <w:b/>
                <w:lang w:val="hy-AM" w:eastAsia="en-US"/>
              </w:rPr>
            </w:pPr>
            <w:r w:rsidRPr="00B705A8">
              <w:rPr>
                <w:rFonts w:ascii="GHEA Grapalat" w:hAnsi="GHEA Grapalat" w:cs="Sylfaen"/>
                <w:lang w:val="en-US" w:eastAsia="en-US"/>
              </w:rPr>
              <w:t>Պահպանվում</w:t>
            </w:r>
            <w:r w:rsidRPr="00B705A8">
              <w:rPr>
                <w:rFonts w:ascii="GHEA Grapalat" w:hAnsi="GHEA Grapalat" w:cs="Sylfaen"/>
                <w:lang w:val="de-DE" w:eastAsia="en-US"/>
              </w:rPr>
              <w:t xml:space="preserve"> </w:t>
            </w:r>
            <w:r w:rsidRPr="00B705A8">
              <w:rPr>
                <w:rFonts w:ascii="GHEA Grapalat" w:hAnsi="GHEA Grapalat" w:cs="Sylfaen"/>
                <w:lang w:val="en-US" w:eastAsia="en-US"/>
              </w:rPr>
              <w:t>է</w:t>
            </w:r>
            <w:r w:rsidRPr="00B705A8">
              <w:rPr>
                <w:rFonts w:ascii="GHEA Grapalat" w:hAnsi="GHEA Grapalat" w:cs="Arial"/>
                <w:lang w:val="de-DE" w:eastAsia="en-US"/>
              </w:rPr>
              <w:t xml:space="preserve"> </w:t>
            </w:r>
            <w:r w:rsidRPr="00B705A8">
              <w:rPr>
                <w:rFonts w:ascii="GHEA Grapalat" w:hAnsi="GHEA Grapalat" w:cs="Sylfaen"/>
                <w:lang w:val="en-US" w:eastAsia="en-US"/>
              </w:rPr>
              <w:t>հետազոտությունների</w:t>
            </w:r>
            <w:r w:rsidRPr="00B705A8">
              <w:rPr>
                <w:rFonts w:ascii="GHEA Grapalat" w:hAnsi="GHEA Grapalat" w:cs="Arial"/>
                <w:lang w:val="de-DE" w:eastAsia="en-US"/>
              </w:rPr>
              <w:t xml:space="preserve"> </w:t>
            </w:r>
            <w:r w:rsidRPr="00B705A8">
              <w:rPr>
                <w:rFonts w:ascii="GHEA Grapalat" w:hAnsi="GHEA Grapalat" w:cs="Sylfaen"/>
                <w:lang w:val="de-DE" w:eastAsia="en-US"/>
              </w:rPr>
              <w:t xml:space="preserve"> </w:t>
            </w:r>
            <w:r w:rsidRPr="00B705A8">
              <w:rPr>
                <w:rFonts w:ascii="GHEA Grapalat" w:hAnsi="GHEA Grapalat" w:cs="Sylfaen"/>
                <w:lang w:val="en-US" w:eastAsia="en-US"/>
              </w:rPr>
              <w:t>պարբերականությունը</w:t>
            </w:r>
            <w:r w:rsidR="00B705A8" w:rsidRPr="005A34FD">
              <w:rPr>
                <w:rFonts w:ascii="GHEA Grapalat" w:hAnsi="GHEA Grapalat" w:cs="Sylfaen"/>
                <w:b/>
                <w:lang w:val="hy-AM" w:eastAsia="en-US"/>
              </w:rPr>
              <w:t xml:space="preserve"> </w:t>
            </w:r>
          </w:p>
          <w:p w14:paraId="08FA6D37" w14:textId="4E9B9E8D" w:rsidR="007509A6" w:rsidRDefault="00B705A8" w:rsidP="007509A6">
            <w:pPr>
              <w:spacing w:line="240" w:lineRule="auto"/>
              <w:rPr>
                <w:rFonts w:ascii="GHEA Grapalat" w:hAnsi="GHEA Grapalat" w:cs="Sylfaen"/>
                <w:b/>
                <w:lang w:val="hy-AM" w:eastAsia="en-US"/>
              </w:rPr>
            </w:pPr>
            <w:r w:rsidRPr="005A34FD">
              <w:rPr>
                <w:rFonts w:ascii="GHEA Grapalat" w:hAnsi="GHEA Grapalat" w:cs="Sylfaen"/>
                <w:b/>
                <w:lang w:val="hy-AM" w:eastAsia="en-US"/>
              </w:rPr>
              <w:t>Նշում 5*</w:t>
            </w:r>
          </w:p>
          <w:p w14:paraId="271335D8" w14:textId="21ED025C" w:rsidR="00800286" w:rsidRPr="007509A6" w:rsidRDefault="00800286" w:rsidP="007509A6">
            <w:pPr>
              <w:spacing w:line="240" w:lineRule="auto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3543" w:type="dxa"/>
          </w:tcPr>
          <w:p w14:paraId="2705600F" w14:textId="5CA1612E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8, ՀՀ կառավարության 27.03.200</w:t>
            </w:r>
            <w:r w:rsidR="00B403ED">
              <w:rPr>
                <w:rFonts w:ascii="GHEA Grapalat" w:hAnsi="GHEA Grapalat"/>
                <w:lang w:val="en-US" w:eastAsia="en-US"/>
              </w:rPr>
              <w:t>3թ. N 347-Ն որոշում Հավելված N 2</w:t>
            </w:r>
          </w:p>
        </w:tc>
        <w:tc>
          <w:tcPr>
            <w:tcW w:w="709" w:type="dxa"/>
          </w:tcPr>
          <w:p w14:paraId="1442E8F5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65EFB9BF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38B5BDD0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61A61CE8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3.0</w:t>
            </w:r>
          </w:p>
        </w:tc>
        <w:tc>
          <w:tcPr>
            <w:tcW w:w="2126" w:type="dxa"/>
          </w:tcPr>
          <w:p w14:paraId="3CAFDECD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փաստաթղթային</w:t>
            </w:r>
          </w:p>
        </w:tc>
        <w:tc>
          <w:tcPr>
            <w:tcW w:w="1706" w:type="dxa"/>
          </w:tcPr>
          <w:p w14:paraId="4203353D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5ACFDB4D" w14:textId="77777777" w:rsidTr="00A47C55">
        <w:tc>
          <w:tcPr>
            <w:tcW w:w="846" w:type="dxa"/>
          </w:tcPr>
          <w:p w14:paraId="7557DE2B" w14:textId="5D136341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lastRenderedPageBreak/>
              <w:t>31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.4</w:t>
            </w:r>
          </w:p>
        </w:tc>
        <w:tc>
          <w:tcPr>
            <w:tcW w:w="4258" w:type="dxa"/>
          </w:tcPr>
          <w:p w14:paraId="0F8CD6F8" w14:textId="77777777" w:rsidR="00800286" w:rsidRDefault="00B403ED" w:rsidP="00800286">
            <w:pPr>
              <w:spacing w:line="240" w:lineRule="auto"/>
              <w:rPr>
                <w:rFonts w:ascii="GHEA Grapalat" w:hAnsi="GHEA Grapalat" w:cs="Sylfaen"/>
                <w:b/>
                <w:lang w:val="hy-AM" w:eastAsia="en-US"/>
              </w:rPr>
            </w:pPr>
            <w:r w:rsidRPr="00800286">
              <w:rPr>
                <w:rFonts w:ascii="GHEA Grapalat" w:hAnsi="GHEA Grapalat" w:cs="Sylfaen"/>
                <w:lang w:val="en-US" w:eastAsia="en-US"/>
              </w:rPr>
              <w:t>Պարբերական</w:t>
            </w:r>
            <w:r w:rsidRPr="00800286">
              <w:rPr>
                <w:rFonts w:ascii="GHEA Grapalat" w:hAnsi="GHEA Grapalat" w:cs="Arial"/>
                <w:lang w:val="de-DE" w:eastAsia="en-US"/>
              </w:rPr>
              <w:t xml:space="preserve"> </w:t>
            </w:r>
            <w:r w:rsidRPr="00800286">
              <w:rPr>
                <w:rFonts w:ascii="GHEA Grapalat" w:hAnsi="GHEA Grapalat" w:cs="Sylfaen"/>
                <w:lang w:val="en-US" w:eastAsia="en-US"/>
              </w:rPr>
              <w:t>բժշկական</w:t>
            </w:r>
            <w:r w:rsidRPr="00800286">
              <w:rPr>
                <w:rFonts w:ascii="GHEA Grapalat" w:hAnsi="GHEA Grapalat" w:cs="Arial"/>
                <w:lang w:val="de-DE" w:eastAsia="en-US"/>
              </w:rPr>
              <w:t xml:space="preserve"> </w:t>
            </w:r>
            <w:r w:rsidRPr="00800286">
              <w:rPr>
                <w:rFonts w:ascii="GHEA Grapalat" w:hAnsi="GHEA Grapalat" w:cs="Sylfaen"/>
                <w:lang w:val="en-US" w:eastAsia="en-US"/>
              </w:rPr>
              <w:t>զննության</w:t>
            </w:r>
            <w:r w:rsidRPr="00800286">
              <w:rPr>
                <w:rFonts w:ascii="GHEA Grapalat" w:hAnsi="GHEA Grapalat" w:cs="Arial"/>
                <w:lang w:val="de-DE" w:eastAsia="en-US"/>
              </w:rPr>
              <w:t xml:space="preserve"> </w:t>
            </w:r>
            <w:r w:rsidRPr="00800286">
              <w:rPr>
                <w:rFonts w:ascii="GHEA Grapalat" w:hAnsi="GHEA Grapalat" w:cs="Arial"/>
                <w:lang w:val="en-US" w:eastAsia="en-US"/>
              </w:rPr>
              <w:t>գ</w:t>
            </w:r>
            <w:r w:rsidRPr="00800286">
              <w:rPr>
                <w:rFonts w:ascii="GHEA Grapalat" w:hAnsi="GHEA Grapalat" w:cs="Sylfaen"/>
                <w:lang w:val="en-US" w:eastAsia="en-US"/>
              </w:rPr>
              <w:t>րքույկը</w:t>
            </w:r>
            <w:r w:rsidRPr="00800286">
              <w:rPr>
                <w:rFonts w:ascii="GHEA Grapalat" w:hAnsi="GHEA Grapalat" w:cs="Sylfaen"/>
                <w:lang w:val="de-DE" w:eastAsia="en-US"/>
              </w:rPr>
              <w:t xml:space="preserve">  </w:t>
            </w:r>
            <w:r w:rsidRPr="00800286">
              <w:rPr>
                <w:rFonts w:ascii="GHEA Grapalat" w:hAnsi="GHEA Grapalat" w:cs="Sylfaen"/>
                <w:lang w:val="en-US" w:eastAsia="en-US"/>
              </w:rPr>
              <w:t>համապատասխանում</w:t>
            </w:r>
            <w:r w:rsidRPr="00800286">
              <w:rPr>
                <w:rFonts w:ascii="GHEA Grapalat" w:hAnsi="GHEA Grapalat" w:cs="Arial"/>
                <w:lang w:val="de-DE" w:eastAsia="en-US"/>
              </w:rPr>
              <w:t xml:space="preserve"> </w:t>
            </w:r>
            <w:r w:rsidRPr="00800286">
              <w:rPr>
                <w:rFonts w:ascii="GHEA Grapalat" w:hAnsi="GHEA Grapalat" w:cs="Arial"/>
                <w:lang w:val="en-US" w:eastAsia="en-US"/>
              </w:rPr>
              <w:t>է</w:t>
            </w:r>
            <w:r w:rsidRPr="00800286">
              <w:rPr>
                <w:rFonts w:ascii="GHEA Grapalat" w:hAnsi="GHEA Grapalat" w:cs="Arial"/>
                <w:lang w:val="de-DE" w:eastAsia="en-US"/>
              </w:rPr>
              <w:t xml:space="preserve">   </w:t>
            </w:r>
            <w:r w:rsidRPr="00800286">
              <w:rPr>
                <w:rFonts w:ascii="GHEA Grapalat" w:hAnsi="GHEA Grapalat" w:cs="Sylfaen"/>
                <w:lang w:val="en-US" w:eastAsia="en-US"/>
              </w:rPr>
              <w:t>պահանջվող</w:t>
            </w:r>
            <w:r w:rsidRPr="00800286">
              <w:rPr>
                <w:rFonts w:ascii="GHEA Grapalat" w:hAnsi="GHEA Grapalat" w:cs="Arial"/>
                <w:lang w:val="de-DE" w:eastAsia="en-US"/>
              </w:rPr>
              <w:t xml:space="preserve"> </w:t>
            </w:r>
            <w:r w:rsidRPr="00800286">
              <w:rPr>
                <w:rFonts w:ascii="GHEA Grapalat" w:hAnsi="GHEA Grapalat" w:cs="Sylfaen"/>
                <w:lang w:val="en-US" w:eastAsia="en-US"/>
              </w:rPr>
              <w:t>ձևին</w:t>
            </w:r>
            <w:r w:rsidR="00800286" w:rsidRPr="005A34FD">
              <w:rPr>
                <w:rFonts w:ascii="GHEA Grapalat" w:hAnsi="GHEA Grapalat" w:cs="Sylfaen"/>
                <w:b/>
                <w:lang w:val="hy-AM" w:eastAsia="en-US"/>
              </w:rPr>
              <w:t xml:space="preserve"> </w:t>
            </w:r>
          </w:p>
          <w:p w14:paraId="4D12A0F8" w14:textId="029D6D58" w:rsidR="00800286" w:rsidRDefault="00800286" w:rsidP="00800286">
            <w:pPr>
              <w:spacing w:line="240" w:lineRule="auto"/>
              <w:rPr>
                <w:rFonts w:ascii="GHEA Grapalat" w:hAnsi="GHEA Grapalat" w:cs="Sylfaen"/>
                <w:b/>
                <w:lang w:val="hy-AM" w:eastAsia="en-US"/>
              </w:rPr>
            </w:pPr>
            <w:r>
              <w:rPr>
                <w:rFonts w:ascii="GHEA Grapalat" w:hAnsi="GHEA Grapalat" w:cs="Sylfaen"/>
                <w:b/>
                <w:lang w:val="hy-AM" w:eastAsia="en-US"/>
              </w:rPr>
              <w:t>Նշում 6</w:t>
            </w:r>
            <w:r w:rsidRPr="005A34FD">
              <w:rPr>
                <w:rFonts w:ascii="GHEA Grapalat" w:hAnsi="GHEA Grapalat" w:cs="Sylfaen"/>
                <w:b/>
                <w:lang w:val="hy-AM" w:eastAsia="en-US"/>
              </w:rPr>
              <w:t>*</w:t>
            </w:r>
          </w:p>
          <w:p w14:paraId="46F2FCD9" w14:textId="4095F205" w:rsidR="007509A6" w:rsidRPr="007509A6" w:rsidRDefault="007509A6" w:rsidP="007509A6">
            <w:pPr>
              <w:spacing w:line="240" w:lineRule="auto"/>
              <w:rPr>
                <w:rFonts w:ascii="GHEA Grapalat" w:hAnsi="GHEA Grapalat" w:cs="Sylfaen"/>
                <w:lang w:val="en-US" w:eastAsia="en-US"/>
              </w:rPr>
            </w:pPr>
          </w:p>
        </w:tc>
        <w:tc>
          <w:tcPr>
            <w:tcW w:w="3543" w:type="dxa"/>
          </w:tcPr>
          <w:p w14:paraId="72DAF9F4" w14:textId="22C2091F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առողջապահության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նախարարի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25-</w:t>
            </w:r>
            <w:r w:rsidRPr="007509A6">
              <w:rPr>
                <w:rFonts w:ascii="GHEA Grapalat" w:hAnsi="GHEA Grapalat" w:cs="Sylfaen"/>
              </w:rPr>
              <w:t>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հրամանի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 8. ՀՀ կառավարության 27.03.200</w:t>
            </w:r>
            <w:r w:rsidR="00B403ED">
              <w:rPr>
                <w:rFonts w:ascii="GHEA Grapalat" w:hAnsi="GHEA Grapalat"/>
                <w:lang w:val="en-US" w:eastAsia="en-US"/>
              </w:rPr>
              <w:t>3թ. N 347-Ն որոշում Հավելված N 3</w:t>
            </w:r>
          </w:p>
        </w:tc>
        <w:tc>
          <w:tcPr>
            <w:tcW w:w="709" w:type="dxa"/>
          </w:tcPr>
          <w:p w14:paraId="55B3FFC6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75682BC3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3863DA11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3B935512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3.0</w:t>
            </w:r>
          </w:p>
        </w:tc>
        <w:tc>
          <w:tcPr>
            <w:tcW w:w="2126" w:type="dxa"/>
          </w:tcPr>
          <w:p w14:paraId="1E33740D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փաստաթղթային</w:t>
            </w:r>
          </w:p>
        </w:tc>
        <w:tc>
          <w:tcPr>
            <w:tcW w:w="1706" w:type="dxa"/>
          </w:tcPr>
          <w:p w14:paraId="36F7C867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B705A8" w14:paraId="0D5A0630" w14:textId="77777777" w:rsidTr="00A47C55">
        <w:tc>
          <w:tcPr>
            <w:tcW w:w="846" w:type="dxa"/>
          </w:tcPr>
          <w:p w14:paraId="731D088A" w14:textId="0EEA1FDC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32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3BDD81BB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en-US"/>
              </w:rPr>
              <w:t>Ռե</w:t>
            </w:r>
            <w:r w:rsidRPr="007509A6">
              <w:rPr>
                <w:rFonts w:ascii="GHEA Grapalat" w:hAnsi="GHEA Grapalat" w:cs="Sylfaen"/>
              </w:rPr>
              <w:t>նտգենաբանական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ճառագայթային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ախտորոշիչ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հետազոտություններ</w:t>
            </w:r>
            <w:r w:rsidRPr="007509A6">
              <w:rPr>
                <w:rFonts w:ascii="GHEA Grapalat" w:hAnsi="GHEA Grapalat" w:cs="Sylfaen"/>
                <w:lang w:val="en-US"/>
              </w:rPr>
              <w:t>ի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իրականաց</w:t>
            </w:r>
            <w:r w:rsidRPr="007509A6">
              <w:rPr>
                <w:rFonts w:ascii="GHEA Grapalat" w:hAnsi="GHEA Grapalat" w:cs="Sylfaen"/>
              </w:rPr>
              <w:t>ման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 </w:t>
            </w:r>
            <w:r w:rsidRPr="007509A6">
              <w:rPr>
                <w:rFonts w:ascii="GHEA Grapalat" w:hAnsi="GHEA Grapalat" w:cs="Sylfaen"/>
              </w:rPr>
              <w:t>նպատակով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lang w:val="en-US"/>
              </w:rPr>
              <w:t xml:space="preserve"> առկա</w:t>
            </w:r>
            <w:r w:rsidRPr="007509A6">
              <w:rPr>
                <w:rFonts w:ascii="GHEA Grapalat" w:hAnsi="GHEA Grapalat"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</w:rPr>
              <w:t>են</w:t>
            </w:r>
            <w:r w:rsidRPr="007509A6">
              <w:rPr>
                <w:rFonts w:ascii="GHEA Grapalat" w:hAnsi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պահանջվող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Sylfaen"/>
              </w:rPr>
              <w:t>փաստաթղթերը</w:t>
            </w:r>
            <w:r w:rsidRPr="007509A6">
              <w:rPr>
                <w:rFonts w:ascii="GHEA Grapalat" w:hAnsi="GHEA Grapalat" w:cs="Sylfaen"/>
                <w:lang w:val="en-US"/>
              </w:rPr>
              <w:t>`</w:t>
            </w:r>
          </w:p>
        </w:tc>
        <w:tc>
          <w:tcPr>
            <w:tcW w:w="3543" w:type="dxa"/>
          </w:tcPr>
          <w:p w14:paraId="3BC6B67B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Sylfaen"/>
                <w:lang w:val="af-ZA"/>
              </w:rPr>
              <w:t>ՀՀ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հրամանի հավելվածով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հաստատված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«Ստոմատոլոգիական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բժշկական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օգնություն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և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սպասարկում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իրականացնող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կազմակերպությունների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ռենտգեն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կաբինետների» </w:t>
            </w:r>
            <w:r w:rsidRPr="007509A6">
              <w:rPr>
                <w:rFonts w:ascii="GHEA Grapalat" w:hAnsi="GHEA Grapalat" w:cs="Times Armenian"/>
                <w:lang w:val="af-ZA"/>
              </w:rPr>
              <w:t>N2.6.3-004-09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 (այսուհետ` </w:t>
            </w: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հրամանի հավելվածի) </w:t>
            </w:r>
            <w:r w:rsidRPr="007509A6">
              <w:rPr>
                <w:rFonts w:ascii="GHEA Grapalat" w:hAnsi="GHEA Grapalat" w:cs="GHEA Grapalat"/>
              </w:rPr>
              <w:t>կետ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13.</w:t>
            </w:r>
          </w:p>
        </w:tc>
        <w:tc>
          <w:tcPr>
            <w:tcW w:w="709" w:type="dxa"/>
            <w:shd w:val="clear" w:color="auto" w:fill="B2B2B2" w:themeFill="accent2"/>
          </w:tcPr>
          <w:p w14:paraId="51535477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shd w:val="clear" w:color="auto" w:fill="B2B2B2" w:themeFill="accent2"/>
          </w:tcPr>
          <w:p w14:paraId="04DC3386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shd w:val="clear" w:color="auto" w:fill="B2B2B2" w:themeFill="accent2"/>
          </w:tcPr>
          <w:p w14:paraId="0EB14A70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shd w:val="clear" w:color="auto" w:fill="B2B2B2" w:themeFill="accent2"/>
          </w:tcPr>
          <w:p w14:paraId="42816B5A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2126" w:type="dxa"/>
            <w:shd w:val="clear" w:color="auto" w:fill="B2B2B2" w:themeFill="accent2"/>
          </w:tcPr>
          <w:p w14:paraId="7A002C2A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  <w:shd w:val="clear" w:color="auto" w:fill="B2B2B2" w:themeFill="accent2"/>
          </w:tcPr>
          <w:p w14:paraId="73AB4A9B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0E34ABBF" w14:textId="77777777" w:rsidTr="00A47C55">
        <w:tc>
          <w:tcPr>
            <w:tcW w:w="846" w:type="dxa"/>
          </w:tcPr>
          <w:p w14:paraId="51AC05E0" w14:textId="7029C37A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32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.1</w:t>
            </w:r>
          </w:p>
        </w:tc>
        <w:tc>
          <w:tcPr>
            <w:tcW w:w="4258" w:type="dxa"/>
          </w:tcPr>
          <w:p w14:paraId="4F6A432F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 w:cs="Sylfaen"/>
                <w:i/>
                <w:lang w:val="af-ZA"/>
              </w:rPr>
            </w:pPr>
            <w:r w:rsidRPr="007509A6">
              <w:rPr>
                <w:rFonts w:ascii="GHEA Grapalat" w:hAnsi="GHEA Grapalat"/>
                <w:lang w:val="en-US"/>
              </w:rPr>
              <w:t>ի</w:t>
            </w:r>
            <w:r w:rsidRPr="007509A6">
              <w:rPr>
                <w:rFonts w:ascii="GHEA Grapalat" w:hAnsi="GHEA Grapalat"/>
                <w:lang w:val="af-ZA"/>
              </w:rPr>
              <w:t>ոնացնող ճառա</w:t>
            </w:r>
            <w:r w:rsidRPr="007509A6">
              <w:rPr>
                <w:rFonts w:ascii="GHEA Grapalat" w:hAnsi="GHEA Grapalat"/>
              </w:rPr>
              <w:t>գ</w:t>
            </w:r>
            <w:r w:rsidRPr="007509A6">
              <w:rPr>
                <w:rFonts w:ascii="GHEA Grapalat" w:hAnsi="GHEA Grapalat"/>
                <w:lang w:val="af-ZA"/>
              </w:rPr>
              <w:t>այթման աղբյուրներ</w:t>
            </w:r>
            <w:r w:rsidRPr="007509A6">
              <w:rPr>
                <w:rFonts w:ascii="GHEA Grapalat" w:hAnsi="GHEA Grapalat"/>
              </w:rPr>
              <w:t>ի</w:t>
            </w:r>
            <w:r w:rsidRPr="007509A6">
              <w:rPr>
                <w:rFonts w:ascii="GHEA Grapalat" w:hAnsi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</w:rPr>
              <w:t>պետական</w:t>
            </w:r>
            <w:r w:rsidRPr="007509A6">
              <w:rPr>
                <w:rFonts w:ascii="GHEA Grapalat" w:hAnsi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</w:rPr>
              <w:t>գրանցման</w:t>
            </w:r>
            <w:r w:rsidRPr="007509A6">
              <w:rPr>
                <w:rFonts w:ascii="GHEA Grapalat" w:hAnsi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</w:rPr>
              <w:t>մասին</w:t>
            </w:r>
            <w:r w:rsidRPr="007509A6">
              <w:rPr>
                <w:rFonts w:ascii="GHEA Grapalat" w:hAnsi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</w:rPr>
              <w:t>տեղեկանքը</w:t>
            </w:r>
          </w:p>
        </w:tc>
        <w:tc>
          <w:tcPr>
            <w:tcW w:w="3543" w:type="dxa"/>
          </w:tcPr>
          <w:p w14:paraId="3AA02FA0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 w:cs="Times Armenian"/>
                <w:lang w:val="af-ZA" w:eastAsia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հրամանի հավելվածի,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կետ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13.</w:t>
            </w:r>
          </w:p>
        </w:tc>
        <w:tc>
          <w:tcPr>
            <w:tcW w:w="709" w:type="dxa"/>
          </w:tcPr>
          <w:p w14:paraId="2E4FE6E4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567" w:type="dxa"/>
          </w:tcPr>
          <w:p w14:paraId="4A598388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850" w:type="dxa"/>
          </w:tcPr>
          <w:p w14:paraId="6717D5EA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846" w:type="dxa"/>
          </w:tcPr>
          <w:p w14:paraId="113C67FC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af-ZA" w:eastAsia="en-US"/>
              </w:rPr>
            </w:pPr>
            <w:r w:rsidRPr="007509A6">
              <w:rPr>
                <w:rFonts w:ascii="GHEA Grapalat" w:hAnsi="GHEA Grapalat"/>
                <w:lang w:val="af-ZA" w:eastAsia="en-US"/>
              </w:rPr>
              <w:t>2.0</w:t>
            </w:r>
          </w:p>
        </w:tc>
        <w:tc>
          <w:tcPr>
            <w:tcW w:w="2126" w:type="dxa"/>
          </w:tcPr>
          <w:p w14:paraId="556DE8C4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</w:rPr>
            </w:pPr>
            <w:r w:rsidRPr="007509A6">
              <w:rPr>
                <w:rFonts w:ascii="GHEA Grapalat" w:hAnsi="GHEA Grapalat"/>
              </w:rPr>
              <w:t>փաստաթղթային</w:t>
            </w:r>
          </w:p>
        </w:tc>
        <w:tc>
          <w:tcPr>
            <w:tcW w:w="1706" w:type="dxa"/>
          </w:tcPr>
          <w:p w14:paraId="74878636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</w:rPr>
            </w:pPr>
          </w:p>
        </w:tc>
      </w:tr>
      <w:tr w:rsidR="007509A6" w:rsidRPr="007509A6" w14:paraId="34CD924F" w14:textId="77777777" w:rsidTr="00A47C55">
        <w:tc>
          <w:tcPr>
            <w:tcW w:w="846" w:type="dxa"/>
          </w:tcPr>
          <w:p w14:paraId="15AD880B" w14:textId="7A6E2630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/>
              </w:rPr>
              <w:t>32</w:t>
            </w:r>
            <w:r w:rsidR="007509A6" w:rsidRPr="007509A6">
              <w:rPr>
                <w:rFonts w:ascii="GHEA Grapalat" w:hAnsi="GHEA Grapalat" w:cs="Sylfaen"/>
              </w:rPr>
              <w:t>.</w:t>
            </w:r>
            <w:r w:rsidR="007509A6" w:rsidRPr="007509A6">
              <w:rPr>
                <w:rFonts w:ascii="GHEA Grapalat" w:hAnsi="GHEA Grapalat" w:cs="Sylfaen"/>
                <w:lang w:val="en-US"/>
              </w:rPr>
              <w:t>2</w:t>
            </w:r>
          </w:p>
        </w:tc>
        <w:tc>
          <w:tcPr>
            <w:tcW w:w="4258" w:type="dxa"/>
          </w:tcPr>
          <w:p w14:paraId="3D48D6AD" w14:textId="77777777" w:rsidR="007509A6" w:rsidRPr="007509A6" w:rsidRDefault="007509A6" w:rsidP="007509A6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en-US"/>
              </w:rPr>
              <w:t>գ</w:t>
            </w:r>
            <w:r w:rsidRPr="007509A6">
              <w:rPr>
                <w:rFonts w:ascii="GHEA Grapalat" w:hAnsi="GHEA Grapalat"/>
                <w:lang w:val="af-ZA"/>
              </w:rPr>
              <w:t>եներացնող ճառա</w:t>
            </w:r>
            <w:r w:rsidRPr="007509A6">
              <w:rPr>
                <w:rFonts w:ascii="GHEA Grapalat" w:hAnsi="GHEA Grapalat"/>
              </w:rPr>
              <w:t>գ</w:t>
            </w:r>
            <w:r w:rsidRPr="007509A6">
              <w:rPr>
                <w:rFonts w:ascii="GHEA Grapalat" w:hAnsi="GHEA Grapalat"/>
                <w:lang w:val="af-ZA"/>
              </w:rPr>
              <w:t>այթման աղբյուրների հետ աշխատանքների կատարման` օ</w:t>
            </w:r>
            <w:r w:rsidRPr="007509A6">
              <w:rPr>
                <w:rFonts w:ascii="GHEA Grapalat" w:hAnsi="GHEA Grapalat"/>
              </w:rPr>
              <w:t>գ</w:t>
            </w:r>
            <w:r w:rsidRPr="007509A6">
              <w:rPr>
                <w:rFonts w:ascii="GHEA Grapalat" w:hAnsi="GHEA Grapalat"/>
                <w:lang w:val="af-ZA"/>
              </w:rPr>
              <w:t>տա</w:t>
            </w:r>
            <w:r w:rsidRPr="007509A6">
              <w:rPr>
                <w:rFonts w:ascii="GHEA Grapalat" w:hAnsi="GHEA Grapalat"/>
              </w:rPr>
              <w:t>գ</w:t>
            </w:r>
            <w:r w:rsidRPr="007509A6">
              <w:rPr>
                <w:rFonts w:ascii="GHEA Grapalat" w:hAnsi="GHEA Grapalat"/>
                <w:lang w:val="af-ZA"/>
              </w:rPr>
              <w:t>ործման լիցենզիան</w:t>
            </w:r>
          </w:p>
        </w:tc>
        <w:tc>
          <w:tcPr>
            <w:tcW w:w="3543" w:type="dxa"/>
          </w:tcPr>
          <w:p w14:paraId="2E608C08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հրամանի հավելվածի, ՀՀ առողջապահության նախարարի 25-Ն հրամանի հավելվածի </w:t>
            </w:r>
            <w:r w:rsidRPr="007509A6">
              <w:rPr>
                <w:rFonts w:ascii="GHEA Grapalat" w:hAnsi="GHEA Grapalat" w:cs="GHEA Grapalat"/>
              </w:rPr>
              <w:t>կետ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13.</w:t>
            </w:r>
          </w:p>
        </w:tc>
        <w:tc>
          <w:tcPr>
            <w:tcW w:w="709" w:type="dxa"/>
          </w:tcPr>
          <w:p w14:paraId="48E8D8EF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567" w:type="dxa"/>
          </w:tcPr>
          <w:p w14:paraId="27D73459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850" w:type="dxa"/>
          </w:tcPr>
          <w:p w14:paraId="060006EA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846" w:type="dxa"/>
          </w:tcPr>
          <w:p w14:paraId="4A15E48C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  <w:r w:rsidRPr="007509A6">
              <w:rPr>
                <w:rFonts w:ascii="GHEA Grapalat" w:hAnsi="GHEA Grapalat"/>
                <w:lang w:val="af-ZA" w:eastAsia="en-US"/>
              </w:rPr>
              <w:t>2.0</w:t>
            </w:r>
          </w:p>
        </w:tc>
        <w:tc>
          <w:tcPr>
            <w:tcW w:w="2126" w:type="dxa"/>
          </w:tcPr>
          <w:p w14:paraId="44EDA8C6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</w:rPr>
              <w:t>փաստաթղթային</w:t>
            </w:r>
          </w:p>
        </w:tc>
        <w:tc>
          <w:tcPr>
            <w:tcW w:w="1706" w:type="dxa"/>
          </w:tcPr>
          <w:p w14:paraId="6C708C91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7509A6" w:rsidRPr="007509A6" w14:paraId="084123B4" w14:textId="77777777" w:rsidTr="00A47C55">
        <w:tc>
          <w:tcPr>
            <w:tcW w:w="846" w:type="dxa"/>
          </w:tcPr>
          <w:p w14:paraId="4D72AF73" w14:textId="3CF7AC27" w:rsidR="007509A6" w:rsidRPr="007509A6" w:rsidRDefault="0056027F" w:rsidP="007509A6">
            <w:pPr>
              <w:tabs>
                <w:tab w:val="left" w:pos="0"/>
                <w:tab w:val="left" w:pos="207"/>
              </w:tabs>
              <w:spacing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32</w:t>
            </w:r>
            <w:r w:rsidR="007509A6" w:rsidRPr="007509A6">
              <w:rPr>
                <w:rFonts w:ascii="GHEA Grapalat" w:hAnsi="GHEA Grapalat" w:cs="Sylfaen"/>
              </w:rPr>
              <w:t>.</w:t>
            </w:r>
            <w:r w:rsidR="007509A6" w:rsidRPr="007509A6">
              <w:rPr>
                <w:rFonts w:ascii="GHEA Grapalat" w:hAnsi="GHEA Grapalat" w:cs="Sylfaen"/>
                <w:lang w:val="en-US"/>
              </w:rPr>
              <w:t>3</w:t>
            </w:r>
            <w:r w:rsidR="007509A6" w:rsidRPr="007509A6">
              <w:rPr>
                <w:rFonts w:ascii="GHEA Grapalat" w:hAnsi="GHEA Grapalat" w:cs="Sylfaen"/>
              </w:rPr>
              <w:t>.</w:t>
            </w:r>
          </w:p>
        </w:tc>
        <w:tc>
          <w:tcPr>
            <w:tcW w:w="4258" w:type="dxa"/>
          </w:tcPr>
          <w:p w14:paraId="43C1A4F2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en-US"/>
              </w:rPr>
              <w:t>ռ</w:t>
            </w:r>
            <w:r w:rsidRPr="007509A6">
              <w:rPr>
                <w:rFonts w:ascii="GHEA Grapalat" w:hAnsi="GHEA Grapalat"/>
              </w:rPr>
              <w:t>ենտգենաբանական</w:t>
            </w:r>
            <w:r w:rsidRPr="007509A6">
              <w:rPr>
                <w:rFonts w:ascii="GHEA Grapalat" w:hAnsi="GHEA Grapalat"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</w:rPr>
              <w:t>ճառագայթային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</w:rPr>
              <w:t>ախտորոշիչ</w:t>
            </w:r>
            <w:r w:rsidRPr="007509A6">
              <w:rPr>
                <w:rFonts w:ascii="GHEA Grapalat" w:hAnsi="GHEA Grapalat"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</w:rPr>
              <w:t>հետազոտությունների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Times Armenian"/>
              </w:rPr>
              <w:lastRenderedPageBreak/>
              <w:t>իրականացման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Times Armenian"/>
              </w:rPr>
              <w:t>վերաբերյալ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</w:rPr>
              <w:t>գործունեության</w:t>
            </w:r>
            <w:r w:rsidRPr="007509A6">
              <w:rPr>
                <w:rFonts w:ascii="GHEA Grapalat" w:hAnsi="GHEA Grapalat"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</w:rPr>
              <w:t>լիցենզիան</w:t>
            </w:r>
          </w:p>
        </w:tc>
        <w:tc>
          <w:tcPr>
            <w:tcW w:w="3543" w:type="dxa"/>
          </w:tcPr>
          <w:p w14:paraId="76E1AD67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 w:cs="Sylfaen"/>
              </w:rPr>
              <w:lastRenderedPageBreak/>
              <w:t>ՀՀ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հրամանի հավելվածի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կետ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13.</w:t>
            </w:r>
          </w:p>
        </w:tc>
        <w:tc>
          <w:tcPr>
            <w:tcW w:w="709" w:type="dxa"/>
          </w:tcPr>
          <w:p w14:paraId="4AC65249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567" w:type="dxa"/>
          </w:tcPr>
          <w:p w14:paraId="354F9CC0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850" w:type="dxa"/>
          </w:tcPr>
          <w:p w14:paraId="4A3D509C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846" w:type="dxa"/>
          </w:tcPr>
          <w:p w14:paraId="2D4A48DD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2.0</w:t>
            </w:r>
          </w:p>
        </w:tc>
        <w:tc>
          <w:tcPr>
            <w:tcW w:w="2126" w:type="dxa"/>
          </w:tcPr>
          <w:p w14:paraId="15DA181C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</w:rPr>
              <w:t>փաստաթղթային</w:t>
            </w:r>
          </w:p>
        </w:tc>
        <w:tc>
          <w:tcPr>
            <w:tcW w:w="1706" w:type="dxa"/>
          </w:tcPr>
          <w:p w14:paraId="6ADBAB22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7509A6" w:rsidRPr="007509A6" w14:paraId="58FF5467" w14:textId="77777777" w:rsidTr="00A47C55">
        <w:tc>
          <w:tcPr>
            <w:tcW w:w="846" w:type="dxa"/>
          </w:tcPr>
          <w:p w14:paraId="460356AE" w14:textId="40A7F793" w:rsidR="007509A6" w:rsidRPr="007509A6" w:rsidRDefault="0056027F" w:rsidP="007509A6">
            <w:pPr>
              <w:tabs>
                <w:tab w:val="left" w:pos="0"/>
                <w:tab w:val="left" w:pos="207"/>
              </w:tabs>
              <w:spacing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33</w:t>
            </w:r>
            <w:r w:rsidR="007509A6" w:rsidRPr="007509A6">
              <w:rPr>
                <w:rFonts w:ascii="GHEA Grapalat" w:hAnsi="GHEA Grapalat" w:cs="Sylfaen"/>
                <w:lang w:val="en-US"/>
              </w:rPr>
              <w:t>.</w:t>
            </w:r>
          </w:p>
        </w:tc>
        <w:tc>
          <w:tcPr>
            <w:tcW w:w="4258" w:type="dxa"/>
          </w:tcPr>
          <w:p w14:paraId="09212416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/>
                <w:bCs/>
                <w:lang w:val="en-US"/>
              </w:rPr>
              <w:t xml:space="preserve">Ռենտգեն կաբինետում </w:t>
            </w:r>
            <w:r w:rsidRPr="007509A6">
              <w:rPr>
                <w:rFonts w:ascii="GHEA Grapalat" w:hAnsi="GHEA Grapalat"/>
                <w:bCs/>
              </w:rPr>
              <w:t>ա</w:t>
            </w:r>
            <w:r w:rsidRPr="007509A6">
              <w:rPr>
                <w:rFonts w:ascii="GHEA Grapalat" w:hAnsi="GHEA Grapalat"/>
                <w:bCs/>
                <w:lang w:val="en-US"/>
              </w:rPr>
              <w:t xml:space="preserve">ռանց ուժեղացնող էկրանի, սովորական զգայնությամբ թաղանթով ռենտգեն  և պանորամային սարքերը տեղակայված </w:t>
            </w:r>
            <w:r w:rsidRPr="007509A6">
              <w:rPr>
                <w:rFonts w:ascii="GHEA Grapalat" w:hAnsi="GHEA Grapalat"/>
                <w:bCs/>
              </w:rPr>
              <w:t>են</w:t>
            </w:r>
            <w:r w:rsidRPr="007509A6">
              <w:rPr>
                <w:rFonts w:ascii="GHEA Grapalat" w:hAnsi="GHEA Grapalat"/>
                <w:bCs/>
                <w:lang w:val="en-US"/>
              </w:rPr>
              <w:t xml:space="preserve"> առանձին սենքերում</w:t>
            </w:r>
          </w:p>
        </w:tc>
        <w:tc>
          <w:tcPr>
            <w:tcW w:w="3543" w:type="dxa"/>
          </w:tcPr>
          <w:p w14:paraId="57720F6C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հրամանի հավելվածի</w:t>
            </w:r>
            <w:r w:rsidRPr="007509A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կետ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16.</w:t>
            </w:r>
          </w:p>
        </w:tc>
        <w:tc>
          <w:tcPr>
            <w:tcW w:w="709" w:type="dxa"/>
          </w:tcPr>
          <w:p w14:paraId="4DC67B40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527317FF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246C71FF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846" w:type="dxa"/>
          </w:tcPr>
          <w:p w14:paraId="6F5E0DBD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2.0</w:t>
            </w:r>
          </w:p>
        </w:tc>
        <w:tc>
          <w:tcPr>
            <w:tcW w:w="2126" w:type="dxa"/>
          </w:tcPr>
          <w:p w14:paraId="0641FE28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</w:tc>
        <w:tc>
          <w:tcPr>
            <w:tcW w:w="1706" w:type="dxa"/>
          </w:tcPr>
          <w:p w14:paraId="2CBFE6A0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7509A6" w:rsidRPr="007509A6" w14:paraId="4BBFBFC6" w14:textId="77777777" w:rsidTr="00A47C55">
        <w:tc>
          <w:tcPr>
            <w:tcW w:w="846" w:type="dxa"/>
          </w:tcPr>
          <w:p w14:paraId="5655C9CF" w14:textId="06A2D67D" w:rsidR="007509A6" w:rsidRPr="007509A6" w:rsidRDefault="0056027F" w:rsidP="007509A6">
            <w:pPr>
              <w:tabs>
                <w:tab w:val="left" w:pos="0"/>
                <w:tab w:val="left" w:pos="207"/>
              </w:tabs>
              <w:spacing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34</w:t>
            </w:r>
            <w:r w:rsidR="007509A6" w:rsidRPr="007509A6">
              <w:rPr>
                <w:rFonts w:ascii="GHEA Grapalat" w:hAnsi="GHEA Grapalat" w:cs="Sylfaen"/>
                <w:lang w:val="en-US"/>
              </w:rPr>
              <w:t>.</w:t>
            </w:r>
          </w:p>
        </w:tc>
        <w:tc>
          <w:tcPr>
            <w:tcW w:w="4258" w:type="dxa"/>
          </w:tcPr>
          <w:p w14:paraId="342BF499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 w:cs="Sylfaen"/>
                <w:i/>
                <w:lang w:val="en-US"/>
              </w:rPr>
            </w:pPr>
            <w:r w:rsidRPr="007509A6">
              <w:rPr>
                <w:rFonts w:ascii="GHEA Grapalat" w:hAnsi="GHEA Grapalat"/>
                <w:bCs/>
                <w:lang w:val="en-US"/>
              </w:rPr>
              <w:t>Ռենտգեն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կաբինետի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պրոցեդուրային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սենյակում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մեկից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ավելի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ռենտգեն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սարքերի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տեղակայման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դեպքում,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նույն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ժամանակահատվածում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</w:rPr>
              <w:t>իրականացվում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</w:rPr>
              <w:t>է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միայն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մեկ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սարքի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շահագործում</w:t>
            </w:r>
          </w:p>
        </w:tc>
        <w:tc>
          <w:tcPr>
            <w:tcW w:w="3543" w:type="dxa"/>
          </w:tcPr>
          <w:p w14:paraId="155368BA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հրամանի հավելվածի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կետ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 19.</w:t>
            </w:r>
          </w:p>
        </w:tc>
        <w:tc>
          <w:tcPr>
            <w:tcW w:w="709" w:type="dxa"/>
          </w:tcPr>
          <w:p w14:paraId="3BE56490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6A4FBC9B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10036D6A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846" w:type="dxa"/>
          </w:tcPr>
          <w:p w14:paraId="6E892C95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2.0</w:t>
            </w:r>
          </w:p>
        </w:tc>
        <w:tc>
          <w:tcPr>
            <w:tcW w:w="2126" w:type="dxa"/>
          </w:tcPr>
          <w:p w14:paraId="1F804F5C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</w:tc>
        <w:tc>
          <w:tcPr>
            <w:tcW w:w="1706" w:type="dxa"/>
          </w:tcPr>
          <w:p w14:paraId="18714062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7509A6" w:rsidRPr="007509A6" w14:paraId="7C7B09C0" w14:textId="77777777" w:rsidTr="00A47C55">
        <w:tc>
          <w:tcPr>
            <w:tcW w:w="846" w:type="dxa"/>
          </w:tcPr>
          <w:p w14:paraId="162CF669" w14:textId="300B3AAD" w:rsidR="007509A6" w:rsidRPr="007509A6" w:rsidRDefault="0056027F" w:rsidP="007509A6">
            <w:pPr>
              <w:spacing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35</w:t>
            </w:r>
            <w:r w:rsidR="007509A6" w:rsidRPr="007509A6">
              <w:rPr>
                <w:rFonts w:ascii="GHEA Grapalat" w:hAnsi="GHEA Grapalat" w:cs="Sylfaen"/>
                <w:lang w:val="en-US"/>
              </w:rPr>
              <w:t>.</w:t>
            </w:r>
          </w:p>
        </w:tc>
        <w:tc>
          <w:tcPr>
            <w:tcW w:w="4258" w:type="dxa"/>
          </w:tcPr>
          <w:p w14:paraId="55F5C7B3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 w:cs="Sylfaen"/>
                <w:i/>
                <w:lang w:val="af-ZA"/>
              </w:rPr>
            </w:pPr>
            <w:r w:rsidRPr="007509A6">
              <w:rPr>
                <w:rFonts w:ascii="GHEA Grapalat" w:hAnsi="GHEA Grapalat"/>
                <w:bCs/>
                <w:lang w:val="en-US"/>
              </w:rPr>
              <w:t>Պրոցեդուրային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սենյակում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մեկից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ավելի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ռենտգեն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սարքերի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տեղակայման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դեպքում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յուրաքանչյուր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սարքի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համար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նախատեսվում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է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լրացուցիչ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չորս քառակուսի մետրից </w:t>
            </w:r>
            <w:r w:rsidRPr="007509A6">
              <w:rPr>
                <w:rFonts w:ascii="GHEA Grapalat" w:hAnsi="GHEA Grapalat"/>
                <w:bCs/>
                <w:lang w:val="en-US"/>
              </w:rPr>
              <w:t>ոչ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պակաս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տարածք</w:t>
            </w:r>
          </w:p>
        </w:tc>
        <w:tc>
          <w:tcPr>
            <w:tcW w:w="3543" w:type="dxa"/>
          </w:tcPr>
          <w:p w14:paraId="50FB08A6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en-US"/>
              </w:rPr>
            </w:pPr>
          </w:p>
          <w:p w14:paraId="4987B45A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հրամանի հավելվածի</w:t>
            </w:r>
            <w:r w:rsidRPr="007509A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կետ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 20.</w:t>
            </w:r>
          </w:p>
        </w:tc>
        <w:tc>
          <w:tcPr>
            <w:tcW w:w="709" w:type="dxa"/>
          </w:tcPr>
          <w:p w14:paraId="761EB7AF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567" w:type="dxa"/>
          </w:tcPr>
          <w:p w14:paraId="1379B05C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850" w:type="dxa"/>
          </w:tcPr>
          <w:p w14:paraId="3E6F6F98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846" w:type="dxa"/>
          </w:tcPr>
          <w:p w14:paraId="54190092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2.0</w:t>
            </w:r>
          </w:p>
        </w:tc>
        <w:tc>
          <w:tcPr>
            <w:tcW w:w="2126" w:type="dxa"/>
          </w:tcPr>
          <w:p w14:paraId="5E37BF86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</w:tc>
        <w:tc>
          <w:tcPr>
            <w:tcW w:w="1706" w:type="dxa"/>
          </w:tcPr>
          <w:p w14:paraId="1BBB5365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7509A6" w:rsidRPr="007509A6" w14:paraId="7CFC2F31" w14:textId="77777777" w:rsidTr="00A47C55">
        <w:tc>
          <w:tcPr>
            <w:tcW w:w="846" w:type="dxa"/>
          </w:tcPr>
          <w:p w14:paraId="17321692" w14:textId="7DB77DFC" w:rsidR="007509A6" w:rsidRPr="007509A6" w:rsidRDefault="0056027F" w:rsidP="007509A6">
            <w:pPr>
              <w:spacing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36</w:t>
            </w:r>
            <w:r w:rsidR="007509A6" w:rsidRPr="007509A6">
              <w:rPr>
                <w:rFonts w:ascii="GHEA Grapalat" w:hAnsi="GHEA Grapalat" w:cs="Sylfaen"/>
                <w:lang w:val="en-US"/>
              </w:rPr>
              <w:t>.</w:t>
            </w:r>
          </w:p>
        </w:tc>
        <w:tc>
          <w:tcPr>
            <w:tcW w:w="4258" w:type="dxa"/>
          </w:tcPr>
          <w:p w14:paraId="7798906A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/>
                <w:bCs/>
                <w:lang w:val="en-US"/>
              </w:rPr>
            </w:pPr>
            <w:r w:rsidRPr="007509A6">
              <w:rPr>
                <w:rFonts w:ascii="GHEA Grapalat" w:hAnsi="GHEA Grapalat"/>
                <w:bCs/>
              </w:rPr>
              <w:t>Ռ</w:t>
            </w:r>
            <w:r w:rsidRPr="007509A6">
              <w:rPr>
                <w:rFonts w:ascii="GHEA Grapalat" w:hAnsi="GHEA Grapalat"/>
                <w:bCs/>
                <w:lang w:val="en-US"/>
              </w:rPr>
              <w:t>ենտգեն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կաբինետի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աշխատասենյակների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կազմը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և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մակերեսները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համապատասխանում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bCs/>
                <w:lang w:val="en-US"/>
              </w:rPr>
              <w:t>են</w:t>
            </w:r>
            <w:r w:rsidRPr="007509A6">
              <w:rPr>
                <w:rFonts w:ascii="GHEA Grapalat" w:hAnsi="GHEA Grapalat"/>
                <w:bCs/>
                <w:lang w:val="af-ZA"/>
              </w:rPr>
              <w:t xml:space="preserve"> սահմանված ն</w:t>
            </w:r>
            <w:r w:rsidRPr="007509A6">
              <w:rPr>
                <w:rFonts w:ascii="GHEA Grapalat" w:hAnsi="GHEA Grapalat"/>
                <w:bCs/>
                <w:lang w:val="en-US"/>
              </w:rPr>
              <w:t>որմերին</w:t>
            </w:r>
          </w:p>
          <w:p w14:paraId="32E9273F" w14:textId="085909ED" w:rsidR="007509A6" w:rsidRPr="00B705A8" w:rsidRDefault="007509A6" w:rsidP="007509A6">
            <w:pPr>
              <w:spacing w:line="240" w:lineRule="auto"/>
              <w:rPr>
                <w:rFonts w:ascii="GHEA Grapalat" w:hAnsi="GHEA Grapalat" w:cs="Arial"/>
                <w:b/>
                <w:lang w:val="hy-AM"/>
              </w:rPr>
            </w:pPr>
            <w:r w:rsidRPr="00B705A8">
              <w:rPr>
                <w:rFonts w:ascii="GHEA Grapalat" w:hAnsi="GHEA Grapalat"/>
                <w:b/>
                <w:bCs/>
              </w:rPr>
              <w:t xml:space="preserve">Նշում </w:t>
            </w:r>
            <w:r w:rsidR="00800286">
              <w:rPr>
                <w:rFonts w:ascii="GHEA Grapalat" w:hAnsi="GHEA Grapalat"/>
                <w:b/>
                <w:bCs/>
                <w:lang w:val="en-US"/>
              </w:rPr>
              <w:t>7</w:t>
            </w:r>
            <w:r w:rsidR="00B705A8">
              <w:rPr>
                <w:rFonts w:ascii="GHEA Grapalat" w:hAnsi="GHEA Grapalat"/>
                <w:b/>
                <w:bCs/>
                <w:lang w:val="hy-AM"/>
              </w:rPr>
              <w:t>*</w:t>
            </w:r>
          </w:p>
        </w:tc>
        <w:tc>
          <w:tcPr>
            <w:tcW w:w="3543" w:type="dxa"/>
          </w:tcPr>
          <w:p w14:paraId="359375BA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 w:cs="GHEA Grapalat"/>
                <w:lang w:val="en-US"/>
              </w:rPr>
            </w:pPr>
          </w:p>
          <w:p w14:paraId="7518323D" w14:textId="0B9C42CA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հրամանի հավելված 3</w:t>
            </w:r>
          </w:p>
        </w:tc>
        <w:tc>
          <w:tcPr>
            <w:tcW w:w="709" w:type="dxa"/>
          </w:tcPr>
          <w:p w14:paraId="3C4C4DEA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567" w:type="dxa"/>
          </w:tcPr>
          <w:p w14:paraId="5655D84F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850" w:type="dxa"/>
          </w:tcPr>
          <w:p w14:paraId="3658216C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846" w:type="dxa"/>
          </w:tcPr>
          <w:p w14:paraId="6E06F417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2.0</w:t>
            </w:r>
          </w:p>
        </w:tc>
        <w:tc>
          <w:tcPr>
            <w:tcW w:w="2126" w:type="dxa"/>
          </w:tcPr>
          <w:p w14:paraId="1BCEF79D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</w:rPr>
            </w:pPr>
            <w:r w:rsidRPr="007509A6">
              <w:rPr>
                <w:rFonts w:ascii="GHEA Grapalat" w:hAnsi="GHEA Grapalat"/>
              </w:rPr>
              <w:t>չ</w:t>
            </w:r>
            <w:r w:rsidRPr="007509A6">
              <w:rPr>
                <w:rFonts w:ascii="GHEA Grapalat" w:hAnsi="GHEA Grapalat"/>
                <w:lang w:val="en-US"/>
              </w:rPr>
              <w:t>ափագրում</w:t>
            </w:r>
          </w:p>
          <w:p w14:paraId="6DFE132E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/>
                <w:lang w:val="en-US"/>
              </w:rPr>
              <w:t>փաստաթղթային</w:t>
            </w:r>
          </w:p>
          <w:p w14:paraId="4732C10C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1706" w:type="dxa"/>
          </w:tcPr>
          <w:p w14:paraId="0124D496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7509A6" w:rsidRPr="007509A6" w14:paraId="3DCBA997" w14:textId="77777777" w:rsidTr="00A47C55">
        <w:tc>
          <w:tcPr>
            <w:tcW w:w="846" w:type="dxa"/>
          </w:tcPr>
          <w:p w14:paraId="71AB6D8D" w14:textId="71FE14EA" w:rsidR="007509A6" w:rsidRPr="007509A6" w:rsidRDefault="0056027F" w:rsidP="007509A6">
            <w:pPr>
              <w:spacing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37</w:t>
            </w:r>
            <w:r w:rsidR="007509A6" w:rsidRPr="007509A6">
              <w:rPr>
                <w:rFonts w:ascii="GHEA Grapalat" w:hAnsi="GHEA Grapalat" w:cs="Sylfaen"/>
                <w:lang w:val="en-US"/>
              </w:rPr>
              <w:t>.</w:t>
            </w:r>
          </w:p>
        </w:tc>
        <w:tc>
          <w:tcPr>
            <w:tcW w:w="4258" w:type="dxa"/>
          </w:tcPr>
          <w:p w14:paraId="58969E40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 w:cs="Arial"/>
                <w:lang w:val="en-US"/>
              </w:rPr>
            </w:pPr>
            <w:r w:rsidRPr="007509A6">
              <w:rPr>
                <w:rFonts w:ascii="GHEA Grapalat" w:hAnsi="GHEA Grapalat"/>
              </w:rPr>
              <w:t>Ռ</w:t>
            </w:r>
            <w:r w:rsidRPr="007509A6">
              <w:rPr>
                <w:rFonts w:ascii="GHEA Grapalat" w:hAnsi="GHEA Grapalat" w:cs="Sylfaen"/>
                <w:lang w:val="en-US"/>
              </w:rPr>
              <w:t>ենտ</w:t>
            </w:r>
            <w:r w:rsidRPr="007509A6">
              <w:rPr>
                <w:rFonts w:ascii="GHEA Grapalat" w:hAnsi="GHEA Grapalat" w:cs="Courier New"/>
                <w:lang w:val="af-ZA"/>
              </w:rPr>
              <w:t>գ</w:t>
            </w:r>
            <w:r w:rsidRPr="007509A6">
              <w:rPr>
                <w:rFonts w:ascii="GHEA Grapalat" w:hAnsi="GHEA Grapalat" w:cs="Sylfaen"/>
                <w:lang w:val="en-US"/>
              </w:rPr>
              <w:t>են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կաբինետը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սարքավորված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է </w:t>
            </w:r>
            <w:r w:rsidRPr="007509A6">
              <w:rPr>
                <w:rFonts w:ascii="GHEA Grapalat" w:hAnsi="GHEA Grapalat" w:cs="Sylfaen"/>
                <w:lang w:val="en-US"/>
              </w:rPr>
              <w:t>ներհոս</w:t>
            </w:r>
            <w:r w:rsidRPr="007509A6">
              <w:rPr>
                <w:rFonts w:ascii="GHEA Grapalat" w:hAnsi="GHEA Grapalat" w:cs="Courier New"/>
                <w:lang w:val="af-ZA"/>
              </w:rPr>
              <w:t>-</w:t>
            </w:r>
            <w:r w:rsidRPr="007509A6">
              <w:rPr>
                <w:rFonts w:ascii="GHEA Grapalat" w:hAnsi="GHEA Grapalat" w:cs="Sylfaen"/>
                <w:lang w:val="en-US"/>
              </w:rPr>
              <w:t>արտաձի</w:t>
            </w:r>
            <w:r w:rsidRPr="007509A6">
              <w:rPr>
                <w:rFonts w:ascii="GHEA Grapalat" w:hAnsi="GHEA Grapalat" w:cs="Courier New"/>
                <w:lang w:val="af-ZA"/>
              </w:rPr>
              <w:t>գ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արհեստական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օդափոխանակության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համակար</w:t>
            </w:r>
            <w:r w:rsidRPr="007509A6">
              <w:rPr>
                <w:rFonts w:ascii="GHEA Grapalat" w:hAnsi="GHEA Grapalat" w:cs="Courier New"/>
                <w:lang w:val="af-ZA"/>
              </w:rPr>
              <w:t>գ</w:t>
            </w:r>
            <w:r w:rsidRPr="007509A6">
              <w:rPr>
                <w:rFonts w:ascii="GHEA Grapalat" w:hAnsi="GHEA Grapalat" w:cs="Sylfaen"/>
                <w:lang w:val="en-US"/>
              </w:rPr>
              <w:t>ով</w:t>
            </w:r>
            <w:r w:rsidRPr="007509A6">
              <w:rPr>
                <w:rFonts w:ascii="GHEA Grapalat" w:hAnsi="GHEA Grapalat" w:cs="Courier New"/>
                <w:lang w:val="af-ZA"/>
              </w:rPr>
              <w:t>:</w:t>
            </w:r>
          </w:p>
        </w:tc>
        <w:tc>
          <w:tcPr>
            <w:tcW w:w="3543" w:type="dxa"/>
          </w:tcPr>
          <w:p w14:paraId="2541E9F9" w14:textId="15BF9776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հրամանի հավելվածի </w:t>
            </w:r>
            <w:r w:rsidRPr="007509A6">
              <w:rPr>
                <w:rFonts w:ascii="GHEA Grapalat" w:hAnsi="GHEA Grapalat" w:cs="GHEA Grapalat"/>
              </w:rPr>
              <w:t>կետ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 25</w:t>
            </w:r>
          </w:p>
          <w:p w14:paraId="6CB9BE6F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709" w:type="dxa"/>
          </w:tcPr>
          <w:p w14:paraId="2CCBA562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567" w:type="dxa"/>
          </w:tcPr>
          <w:p w14:paraId="1B945A39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850" w:type="dxa"/>
          </w:tcPr>
          <w:p w14:paraId="25560A56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846" w:type="dxa"/>
          </w:tcPr>
          <w:p w14:paraId="70D73F9C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2.0</w:t>
            </w:r>
          </w:p>
        </w:tc>
        <w:tc>
          <w:tcPr>
            <w:tcW w:w="2126" w:type="dxa"/>
          </w:tcPr>
          <w:p w14:paraId="0CB0309F" w14:textId="72223F10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</w:tc>
        <w:tc>
          <w:tcPr>
            <w:tcW w:w="1706" w:type="dxa"/>
          </w:tcPr>
          <w:p w14:paraId="5E45FB6F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7509A6" w:rsidRPr="007509A6" w14:paraId="6B68F358" w14:textId="77777777" w:rsidTr="00A47C55">
        <w:tc>
          <w:tcPr>
            <w:tcW w:w="846" w:type="dxa"/>
          </w:tcPr>
          <w:p w14:paraId="4935DEA5" w14:textId="1E3BF6FC" w:rsidR="007509A6" w:rsidRPr="007509A6" w:rsidRDefault="0056027F" w:rsidP="0056027F">
            <w:pPr>
              <w:spacing w:line="240" w:lineRule="auto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lastRenderedPageBreak/>
              <w:t>38</w:t>
            </w:r>
            <w:r w:rsidR="007509A6" w:rsidRPr="007509A6">
              <w:rPr>
                <w:rFonts w:ascii="GHEA Grapalat" w:hAnsi="GHEA Grapalat" w:cs="Sylfaen"/>
                <w:lang w:val="en-US"/>
              </w:rPr>
              <w:t>1.</w:t>
            </w:r>
          </w:p>
        </w:tc>
        <w:tc>
          <w:tcPr>
            <w:tcW w:w="4258" w:type="dxa"/>
          </w:tcPr>
          <w:p w14:paraId="32AB4326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 w:cs="Arial"/>
                <w:lang w:val="af-ZA"/>
              </w:rPr>
            </w:pPr>
            <w:r w:rsidRPr="007509A6">
              <w:rPr>
                <w:rFonts w:ascii="GHEA Grapalat" w:hAnsi="GHEA Grapalat" w:cs="Sylfaen"/>
              </w:rPr>
              <w:t>Օ</w:t>
            </w:r>
            <w:r w:rsidRPr="007509A6">
              <w:rPr>
                <w:rFonts w:ascii="GHEA Grapalat" w:hAnsi="GHEA Grapalat" w:cs="Sylfaen"/>
                <w:lang w:val="en-US"/>
              </w:rPr>
              <w:t>դափոխությունը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կատարվում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է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պրոցեդուրային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սենյակի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բարձրության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1/3 </w:t>
            </w:r>
            <w:r w:rsidRPr="007509A6">
              <w:rPr>
                <w:rFonts w:ascii="GHEA Grapalat" w:hAnsi="GHEA Grapalat" w:cs="Sylfaen"/>
                <w:lang w:val="en-US"/>
              </w:rPr>
              <w:t>մակարդակներում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ներհոսը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` </w:t>
            </w:r>
            <w:r w:rsidRPr="007509A6">
              <w:rPr>
                <w:rFonts w:ascii="GHEA Grapalat" w:hAnsi="GHEA Grapalat" w:cs="Sylfaen"/>
                <w:lang w:val="en-US"/>
              </w:rPr>
              <w:t>վերին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հատվածում</w:t>
            </w:r>
            <w:r w:rsidRPr="007509A6">
              <w:rPr>
                <w:rFonts w:ascii="GHEA Grapalat" w:hAnsi="GHEA Grapalat" w:cs="Sylfaen"/>
                <w:lang w:val="af-ZA"/>
              </w:rPr>
              <w:t>,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արտաձի</w:t>
            </w:r>
            <w:r w:rsidRPr="007509A6">
              <w:rPr>
                <w:rFonts w:ascii="GHEA Grapalat" w:hAnsi="GHEA Grapalat" w:cs="Courier New"/>
                <w:lang w:val="af-ZA"/>
              </w:rPr>
              <w:t>գ</w:t>
            </w:r>
            <w:r w:rsidRPr="007509A6">
              <w:rPr>
                <w:rFonts w:ascii="GHEA Grapalat" w:hAnsi="GHEA Grapalat" w:cs="Sylfaen"/>
                <w:lang w:val="en-US"/>
              </w:rPr>
              <w:t>ը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` </w:t>
            </w:r>
            <w:r w:rsidRPr="007509A6">
              <w:rPr>
                <w:rFonts w:ascii="GHEA Grapalat" w:hAnsi="GHEA Grapalat" w:cs="Sylfaen"/>
                <w:lang w:val="en-US"/>
              </w:rPr>
              <w:t>ստորին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հատվածում:</w:t>
            </w:r>
          </w:p>
        </w:tc>
        <w:tc>
          <w:tcPr>
            <w:tcW w:w="3543" w:type="dxa"/>
          </w:tcPr>
          <w:p w14:paraId="6F3BCF29" w14:textId="26DA47AB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 w:cs="Sylfaen"/>
                <w:lang w:val="af-ZA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հրամանի հավելվածի </w:t>
            </w:r>
            <w:r w:rsidRPr="007509A6">
              <w:rPr>
                <w:rFonts w:ascii="GHEA Grapalat" w:hAnsi="GHEA Grapalat" w:cs="GHEA Grapalat"/>
              </w:rPr>
              <w:t>կետ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 26.</w:t>
            </w:r>
          </w:p>
          <w:p w14:paraId="6487473C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709" w:type="dxa"/>
          </w:tcPr>
          <w:p w14:paraId="34C4C601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567" w:type="dxa"/>
          </w:tcPr>
          <w:p w14:paraId="7BECDBD7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850" w:type="dxa"/>
          </w:tcPr>
          <w:p w14:paraId="48BAD23F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846" w:type="dxa"/>
          </w:tcPr>
          <w:p w14:paraId="4220A091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2.0</w:t>
            </w:r>
          </w:p>
        </w:tc>
        <w:tc>
          <w:tcPr>
            <w:tcW w:w="2126" w:type="dxa"/>
          </w:tcPr>
          <w:p w14:paraId="78BCA0CE" w14:textId="1EFC3288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</w:tc>
        <w:tc>
          <w:tcPr>
            <w:tcW w:w="1706" w:type="dxa"/>
          </w:tcPr>
          <w:p w14:paraId="7771FFA2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7509A6" w:rsidRPr="00B705A8" w14:paraId="611490B8" w14:textId="77777777" w:rsidTr="00A47C55">
        <w:tc>
          <w:tcPr>
            <w:tcW w:w="846" w:type="dxa"/>
          </w:tcPr>
          <w:p w14:paraId="344C5CCC" w14:textId="0A2E85C5" w:rsidR="007509A6" w:rsidRPr="007509A6" w:rsidRDefault="0056027F" w:rsidP="007509A6">
            <w:pPr>
              <w:spacing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39</w:t>
            </w:r>
            <w:r w:rsidR="007509A6" w:rsidRPr="007509A6">
              <w:rPr>
                <w:rFonts w:ascii="GHEA Grapalat" w:hAnsi="GHEA Grapalat" w:cs="Sylfaen"/>
                <w:lang w:val="en-US"/>
              </w:rPr>
              <w:t>.</w:t>
            </w:r>
          </w:p>
        </w:tc>
        <w:tc>
          <w:tcPr>
            <w:tcW w:w="4258" w:type="dxa"/>
          </w:tcPr>
          <w:p w14:paraId="7090D240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 w:cs="Sylfaen"/>
                <w:lang w:val="en-US"/>
              </w:rPr>
              <w:t>Պրոցեդուրային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սենյակի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հատակը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պատրաստված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է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խոնավ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սանիտարական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մշակման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ենթակա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էլեկտրամեկուսիչ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նյութից</w:t>
            </w:r>
          </w:p>
        </w:tc>
        <w:tc>
          <w:tcPr>
            <w:tcW w:w="3543" w:type="dxa"/>
          </w:tcPr>
          <w:p w14:paraId="7EDEE0C6" w14:textId="4C2B42DA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հրամանի հավելվածի </w:t>
            </w:r>
            <w:r w:rsidRPr="007509A6">
              <w:rPr>
                <w:rFonts w:ascii="GHEA Grapalat" w:hAnsi="GHEA Grapalat" w:cs="GHEA Grapalat"/>
              </w:rPr>
              <w:t>կետ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 2</w:t>
            </w:r>
            <w:r w:rsidRPr="00002B77">
              <w:rPr>
                <w:rFonts w:ascii="GHEA Grapalat" w:hAnsi="GHEA Grapalat" w:cs="GHEA Grapalat"/>
                <w:lang w:val="af-ZA"/>
              </w:rPr>
              <w:t>7.</w:t>
            </w:r>
          </w:p>
        </w:tc>
        <w:tc>
          <w:tcPr>
            <w:tcW w:w="709" w:type="dxa"/>
            <w:shd w:val="clear" w:color="auto" w:fill="B2B2B2" w:themeFill="accent2"/>
          </w:tcPr>
          <w:p w14:paraId="47621220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567" w:type="dxa"/>
            <w:shd w:val="clear" w:color="auto" w:fill="B2B2B2" w:themeFill="accent2"/>
          </w:tcPr>
          <w:p w14:paraId="185E3BC1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850" w:type="dxa"/>
            <w:shd w:val="clear" w:color="auto" w:fill="B2B2B2" w:themeFill="accent2"/>
          </w:tcPr>
          <w:p w14:paraId="722724B1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846" w:type="dxa"/>
            <w:shd w:val="clear" w:color="auto" w:fill="B2B2B2" w:themeFill="accent2"/>
          </w:tcPr>
          <w:p w14:paraId="62B78260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126" w:type="dxa"/>
            <w:shd w:val="clear" w:color="auto" w:fill="B2B2B2" w:themeFill="accent2"/>
          </w:tcPr>
          <w:p w14:paraId="35118241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706" w:type="dxa"/>
            <w:shd w:val="clear" w:color="auto" w:fill="B2B2B2" w:themeFill="accent2"/>
          </w:tcPr>
          <w:p w14:paraId="7BBEC83C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7509A6" w:rsidRPr="007509A6" w14:paraId="13C4B91F" w14:textId="77777777" w:rsidTr="00A47C55">
        <w:tc>
          <w:tcPr>
            <w:tcW w:w="846" w:type="dxa"/>
          </w:tcPr>
          <w:p w14:paraId="6D00C479" w14:textId="52C8B4AE" w:rsidR="007509A6" w:rsidRPr="007509A6" w:rsidRDefault="0056027F" w:rsidP="007509A6">
            <w:pPr>
              <w:spacing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Arial"/>
                <w:lang w:val="af-ZA"/>
              </w:rPr>
              <w:t>39</w:t>
            </w:r>
            <w:r w:rsidR="007509A6" w:rsidRPr="007509A6">
              <w:rPr>
                <w:rFonts w:ascii="GHEA Grapalat" w:hAnsi="GHEA Grapalat" w:cs="Arial"/>
                <w:lang w:val="af-ZA"/>
              </w:rPr>
              <w:t>.1.</w:t>
            </w:r>
          </w:p>
        </w:tc>
        <w:tc>
          <w:tcPr>
            <w:tcW w:w="4258" w:type="dxa"/>
          </w:tcPr>
          <w:p w14:paraId="517E49CC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/>
                <w:bCs/>
                <w:lang w:val="en-US"/>
              </w:rPr>
            </w:pPr>
            <w:r w:rsidRPr="007509A6">
              <w:rPr>
                <w:rFonts w:ascii="GHEA Grapalat" w:hAnsi="GHEA Grapalat" w:cs="Sylfaen"/>
                <w:lang w:val="en-US"/>
              </w:rPr>
              <w:t>Ռենտ</w:t>
            </w:r>
            <w:r w:rsidRPr="007509A6">
              <w:rPr>
                <w:rFonts w:ascii="GHEA Grapalat" w:hAnsi="GHEA Grapalat" w:cs="Courier New"/>
              </w:rPr>
              <w:t>գ</w:t>
            </w:r>
            <w:r w:rsidRPr="007509A6">
              <w:rPr>
                <w:rFonts w:ascii="GHEA Grapalat" w:hAnsi="GHEA Grapalat" w:cs="Sylfaen"/>
                <w:lang w:val="en-US"/>
              </w:rPr>
              <w:t>են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կաբինետում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աշխատանքի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ավարտից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հետո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ամեն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օր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կատարվում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է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պատերի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և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հատակի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խոնավ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մաքրում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և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պատերի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ախտահանում</w:t>
            </w:r>
          </w:p>
        </w:tc>
        <w:tc>
          <w:tcPr>
            <w:tcW w:w="3543" w:type="dxa"/>
          </w:tcPr>
          <w:p w14:paraId="74E1EA0D" w14:textId="32B08EEC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հրամանի հավելվածի </w:t>
            </w:r>
            <w:r w:rsidRPr="007509A6">
              <w:rPr>
                <w:rFonts w:ascii="GHEA Grapalat" w:hAnsi="GHEA Grapalat" w:cs="GHEA Grapalat"/>
              </w:rPr>
              <w:t>կետ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 31.</w:t>
            </w:r>
          </w:p>
        </w:tc>
        <w:tc>
          <w:tcPr>
            <w:tcW w:w="709" w:type="dxa"/>
          </w:tcPr>
          <w:p w14:paraId="19DCF7DA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567" w:type="dxa"/>
          </w:tcPr>
          <w:p w14:paraId="4D1D14E0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850" w:type="dxa"/>
          </w:tcPr>
          <w:p w14:paraId="6FB6B56E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846" w:type="dxa"/>
          </w:tcPr>
          <w:p w14:paraId="4F5B37EB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2.0</w:t>
            </w:r>
          </w:p>
        </w:tc>
        <w:tc>
          <w:tcPr>
            <w:tcW w:w="2126" w:type="dxa"/>
          </w:tcPr>
          <w:p w14:paraId="797D0F0E" w14:textId="3A67B286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</w:tc>
        <w:tc>
          <w:tcPr>
            <w:tcW w:w="1706" w:type="dxa"/>
          </w:tcPr>
          <w:p w14:paraId="4DB78060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7509A6" w:rsidRPr="007509A6" w14:paraId="068D6387" w14:textId="77777777" w:rsidTr="00A47C55">
        <w:tc>
          <w:tcPr>
            <w:tcW w:w="846" w:type="dxa"/>
          </w:tcPr>
          <w:p w14:paraId="7CFE905B" w14:textId="39611FCF" w:rsidR="007509A6" w:rsidRPr="007509A6" w:rsidRDefault="0056027F" w:rsidP="007509A6">
            <w:pPr>
              <w:spacing w:line="240" w:lineRule="auto"/>
              <w:ind w:right="-288"/>
              <w:jc w:val="center"/>
              <w:rPr>
                <w:rFonts w:ascii="GHEA Grapalat" w:hAnsi="GHEA Grapalat" w:cs="Arial"/>
                <w:lang w:val="af-ZA"/>
              </w:rPr>
            </w:pPr>
            <w:r>
              <w:rPr>
                <w:rFonts w:ascii="GHEA Grapalat" w:hAnsi="GHEA Grapalat" w:cs="Arial"/>
                <w:lang w:val="af-ZA"/>
              </w:rPr>
              <w:t>39</w:t>
            </w:r>
            <w:r w:rsidR="007509A6" w:rsidRPr="007509A6">
              <w:rPr>
                <w:rFonts w:ascii="GHEA Grapalat" w:hAnsi="GHEA Grapalat" w:cs="Arial"/>
                <w:lang w:val="af-ZA"/>
              </w:rPr>
              <w:t>.2</w:t>
            </w:r>
          </w:p>
        </w:tc>
        <w:tc>
          <w:tcPr>
            <w:tcW w:w="4258" w:type="dxa"/>
          </w:tcPr>
          <w:p w14:paraId="4CF4F8CE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 w:cs="Arial"/>
                <w:lang w:val="af-ZA"/>
              </w:rPr>
            </w:pPr>
            <w:r w:rsidRPr="007509A6">
              <w:rPr>
                <w:rFonts w:ascii="GHEA Grapalat" w:hAnsi="GHEA Grapalat" w:cs="Sylfaen"/>
                <w:lang w:val="en-US"/>
              </w:rPr>
              <w:t>Ռենտ</w:t>
            </w:r>
            <w:r w:rsidRPr="007509A6">
              <w:rPr>
                <w:rFonts w:ascii="GHEA Grapalat" w:hAnsi="GHEA Grapalat" w:cs="Courier New"/>
              </w:rPr>
              <w:t>գ</w:t>
            </w:r>
            <w:r w:rsidRPr="007509A6">
              <w:rPr>
                <w:rFonts w:ascii="GHEA Grapalat" w:hAnsi="GHEA Grapalat" w:cs="Sylfaen"/>
                <w:lang w:val="en-US"/>
              </w:rPr>
              <w:t>են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կաբինետում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երկու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շաբաթը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մեկ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ան</w:t>
            </w:r>
            <w:r w:rsidRPr="007509A6">
              <w:rPr>
                <w:rFonts w:ascii="GHEA Grapalat" w:hAnsi="GHEA Grapalat" w:cs="Courier New"/>
              </w:rPr>
              <w:t>գ</w:t>
            </w:r>
            <w:r w:rsidRPr="007509A6">
              <w:rPr>
                <w:rFonts w:ascii="GHEA Grapalat" w:hAnsi="GHEA Grapalat" w:cs="Sylfaen"/>
                <w:lang w:val="en-US"/>
              </w:rPr>
              <w:t>ամ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կատարվում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են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հատակի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և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պատերի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ախտահանում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քացախաթթվի</w:t>
            </w:r>
            <w:r w:rsidRPr="007509A6">
              <w:rPr>
                <w:rFonts w:ascii="GHEA Grapalat" w:hAnsi="GHEA Grapalat" w:cs="Courier New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լուծույթով</w:t>
            </w:r>
          </w:p>
        </w:tc>
        <w:tc>
          <w:tcPr>
            <w:tcW w:w="3543" w:type="dxa"/>
          </w:tcPr>
          <w:p w14:paraId="6CF9D984" w14:textId="3738A0C3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հրամանի հավելվածի </w:t>
            </w:r>
            <w:r w:rsidRPr="007509A6">
              <w:rPr>
                <w:rFonts w:ascii="GHEA Grapalat" w:hAnsi="GHEA Grapalat" w:cs="GHEA Grapalat"/>
              </w:rPr>
              <w:t>կետ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 31.</w:t>
            </w:r>
          </w:p>
        </w:tc>
        <w:tc>
          <w:tcPr>
            <w:tcW w:w="709" w:type="dxa"/>
          </w:tcPr>
          <w:p w14:paraId="481A7F42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567" w:type="dxa"/>
          </w:tcPr>
          <w:p w14:paraId="3B90ECCE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850" w:type="dxa"/>
          </w:tcPr>
          <w:p w14:paraId="41D96EE8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846" w:type="dxa"/>
          </w:tcPr>
          <w:p w14:paraId="4D808C7A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1.0</w:t>
            </w:r>
          </w:p>
        </w:tc>
        <w:tc>
          <w:tcPr>
            <w:tcW w:w="2126" w:type="dxa"/>
          </w:tcPr>
          <w:p w14:paraId="579A0820" w14:textId="127C29C4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</w:tc>
        <w:tc>
          <w:tcPr>
            <w:tcW w:w="1706" w:type="dxa"/>
          </w:tcPr>
          <w:p w14:paraId="4B368B5E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7509A6" w:rsidRPr="007509A6" w14:paraId="6658F724" w14:textId="77777777" w:rsidTr="00A47C55">
        <w:tc>
          <w:tcPr>
            <w:tcW w:w="846" w:type="dxa"/>
          </w:tcPr>
          <w:p w14:paraId="792FE55E" w14:textId="5BB0542C" w:rsidR="007509A6" w:rsidRPr="007509A6" w:rsidRDefault="0056027F" w:rsidP="007509A6">
            <w:pPr>
              <w:spacing w:line="240" w:lineRule="auto"/>
              <w:ind w:right="-108"/>
              <w:jc w:val="center"/>
              <w:rPr>
                <w:rFonts w:ascii="GHEA Grapalat" w:hAnsi="GHEA Grapalat" w:cs="Arial"/>
                <w:lang w:val="af-ZA"/>
              </w:rPr>
            </w:pPr>
            <w:r>
              <w:rPr>
                <w:rFonts w:ascii="GHEA Grapalat" w:hAnsi="GHEA Grapalat" w:cs="Arial"/>
                <w:lang w:val="en-US"/>
              </w:rPr>
              <w:t>40</w:t>
            </w:r>
            <w:r w:rsidR="007509A6" w:rsidRPr="007509A6">
              <w:rPr>
                <w:rFonts w:ascii="GHEA Grapalat" w:hAnsi="GHEA Grapalat" w:cs="Arial"/>
                <w:lang w:val="en-US"/>
              </w:rPr>
              <w:t>.</w:t>
            </w:r>
          </w:p>
        </w:tc>
        <w:tc>
          <w:tcPr>
            <w:tcW w:w="4258" w:type="dxa"/>
          </w:tcPr>
          <w:p w14:paraId="0DBFE86B" w14:textId="77777777" w:rsidR="007509A6" w:rsidRPr="007509A6" w:rsidRDefault="007509A6" w:rsidP="007509A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</w:pPr>
            <w:r w:rsidRPr="007509A6">
              <w:rPr>
                <w:rFonts w:ascii="GHEA Grapalat" w:hAnsi="GHEA Grapalat" w:cs="Sylfaen"/>
                <w:sz w:val="22"/>
                <w:szCs w:val="22"/>
                <w:lang w:val="en-US"/>
              </w:rPr>
              <w:t>Պրոցեդուրային</w:t>
            </w:r>
            <w:r w:rsidRPr="007509A6">
              <w:rPr>
                <w:rFonts w:ascii="GHEA Grapalat" w:hAnsi="GHEA Grapalat" w:cs="Courier New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en-US"/>
              </w:rPr>
              <w:t>սենյակի</w:t>
            </w:r>
            <w:r w:rsidRPr="007509A6">
              <w:rPr>
                <w:rFonts w:ascii="GHEA Grapalat" w:hAnsi="GHEA Grapalat" w:cs="Courier New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en-US"/>
              </w:rPr>
              <w:t>աշխատանքային</w:t>
            </w:r>
            <w:r w:rsidRPr="007509A6">
              <w:rPr>
                <w:rFonts w:ascii="GHEA Grapalat" w:hAnsi="GHEA Grapalat" w:cs="Courier New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 w:cs="Courier New"/>
                <w:sz w:val="22"/>
                <w:szCs w:val="22"/>
              </w:rPr>
              <w:t>գ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en-US"/>
              </w:rPr>
              <w:t>ոտու</w:t>
            </w:r>
            <w:r w:rsidRPr="007509A6">
              <w:rPr>
                <w:rFonts w:ascii="GHEA Grapalat" w:hAnsi="GHEA Grapalat" w:cs="Courier New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en-US"/>
              </w:rPr>
              <w:t>օդի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en-US"/>
              </w:rPr>
              <w:t>նմուշառման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en-US"/>
              </w:rPr>
              <w:t>արդյունքում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en-US"/>
              </w:rPr>
              <w:t>կապարի</w:t>
            </w:r>
            <w:r w:rsidRPr="007509A6">
              <w:rPr>
                <w:rFonts w:ascii="GHEA Grapalat" w:hAnsi="GHEA Grapalat" w:cs="Courier New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en-US"/>
              </w:rPr>
              <w:t>փոշու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af-ZA"/>
              </w:rPr>
              <w:t>,</w:t>
            </w:r>
            <w:r w:rsidRPr="007509A6">
              <w:rPr>
                <w:rFonts w:ascii="GHEA Grapalat" w:hAnsi="GHEA Grapalat" w:cs="Courier New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en-US"/>
              </w:rPr>
              <w:t>օզոնի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 w:cs="Courier New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en-US"/>
              </w:rPr>
              <w:t>ազոտի</w:t>
            </w:r>
            <w:r w:rsidRPr="007509A6">
              <w:rPr>
                <w:rFonts w:ascii="GHEA Grapalat" w:hAnsi="GHEA Grapalat" w:cs="Courier New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en-US"/>
              </w:rPr>
              <w:t>երկօքսիդի</w:t>
            </w:r>
            <w:r w:rsidRPr="007509A6">
              <w:rPr>
                <w:rFonts w:ascii="GHEA Grapalat" w:hAnsi="GHEA Grapalat" w:cs="Courier New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en-US"/>
              </w:rPr>
              <w:t>խտություն</w:t>
            </w:r>
            <w:r w:rsidRPr="007509A6">
              <w:rPr>
                <w:rFonts w:ascii="GHEA Grapalat" w:hAnsi="GHEA Grapalat" w:cs="Courier New"/>
                <w:sz w:val="22"/>
                <w:szCs w:val="22"/>
                <w:lang w:val="af-ZA"/>
              </w:rPr>
              <w:t xml:space="preserve">ները 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en-US"/>
              </w:rPr>
              <w:t>համապատասխանում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en-US"/>
              </w:rPr>
              <w:t>են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en-US"/>
              </w:rPr>
              <w:t>սահմանային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en-US"/>
              </w:rPr>
              <w:t>թույլատրելի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sz w:val="22"/>
                <w:szCs w:val="22"/>
                <w:lang w:val="en-US"/>
              </w:rPr>
              <w:t>խտություններին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</w:p>
          <w:p w14:paraId="3D7F313F" w14:textId="210D13DE" w:rsidR="007509A6" w:rsidRPr="007509A6" w:rsidRDefault="007509A6" w:rsidP="007509A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</w:pP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1) 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</w:rPr>
              <w:t>կապարի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</w:rPr>
              <w:t>փոշու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</w:rPr>
              <w:t>սահմանային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</w:rPr>
              <w:t>թույլատրելի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</w:rPr>
              <w:t>խտությունը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` 0,0007 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</w:rPr>
              <w:t>մգ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>/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</w:rPr>
              <w:t>մ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vertAlign w:val="superscript"/>
                <w:lang w:val="af-ZA"/>
              </w:rPr>
              <w:t>3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>,</w:t>
            </w:r>
          </w:p>
          <w:p w14:paraId="53911F84" w14:textId="77777777" w:rsidR="007509A6" w:rsidRPr="007509A6" w:rsidRDefault="007509A6" w:rsidP="007509A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</w:pP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2) 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</w:rPr>
              <w:t>օզոնի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</w:rPr>
              <w:t>սահմանային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</w:rPr>
              <w:t>թույլատրելի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</w:rPr>
              <w:t>խտությունը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` 0,01 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</w:rPr>
              <w:t>մգ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>/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</w:rPr>
              <w:t>մ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vertAlign w:val="superscript"/>
                <w:lang w:val="af-ZA"/>
              </w:rPr>
              <w:t>3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>,</w:t>
            </w:r>
          </w:p>
          <w:p w14:paraId="33A5848B" w14:textId="10E6F292" w:rsidR="007509A6" w:rsidRPr="007509A6" w:rsidRDefault="007509A6" w:rsidP="007509A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sz w:val="22"/>
                <w:szCs w:val="22"/>
                <w:lang w:val="af-ZA"/>
              </w:rPr>
            </w:pP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3) 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</w:rPr>
              <w:t>ազոտի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</w:rPr>
              <w:t>երկօքսիդի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</w:rPr>
              <w:t>սահմանային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</w:rPr>
              <w:t>թույլատրելի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</w:rPr>
              <w:t>խտությունը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` 0,085 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</w:rPr>
              <w:t>մգ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>/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</w:rPr>
              <w:t>մ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vertAlign w:val="superscript"/>
                <w:lang w:val="af-ZA"/>
              </w:rPr>
              <w:t>3</w:t>
            </w:r>
            <w:r w:rsidRPr="007509A6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>)</w:t>
            </w:r>
          </w:p>
        </w:tc>
        <w:tc>
          <w:tcPr>
            <w:tcW w:w="3543" w:type="dxa"/>
          </w:tcPr>
          <w:p w14:paraId="6FDA9752" w14:textId="405AFE46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հրամանի հավելվածի </w:t>
            </w:r>
            <w:r w:rsidRPr="007509A6">
              <w:rPr>
                <w:rFonts w:ascii="GHEA Grapalat" w:hAnsi="GHEA Grapalat" w:cs="GHEA Grapalat"/>
              </w:rPr>
              <w:t>կետ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 32.</w:t>
            </w:r>
          </w:p>
        </w:tc>
        <w:tc>
          <w:tcPr>
            <w:tcW w:w="709" w:type="dxa"/>
          </w:tcPr>
          <w:p w14:paraId="2FEC0D6E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567" w:type="dxa"/>
          </w:tcPr>
          <w:p w14:paraId="0DCBEEBC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850" w:type="dxa"/>
          </w:tcPr>
          <w:p w14:paraId="6392577E" w14:textId="77777777" w:rsidR="007509A6" w:rsidRPr="007509A6" w:rsidRDefault="007509A6" w:rsidP="007509A6">
            <w:pPr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846" w:type="dxa"/>
          </w:tcPr>
          <w:p w14:paraId="00337BA2" w14:textId="77777777" w:rsidR="007509A6" w:rsidRPr="007509A6" w:rsidRDefault="007509A6" w:rsidP="007509A6">
            <w:pPr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  <w:p w14:paraId="521A96D2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af-ZA"/>
              </w:rPr>
            </w:pPr>
          </w:p>
          <w:p w14:paraId="6118CD21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1.0</w:t>
            </w:r>
          </w:p>
        </w:tc>
        <w:tc>
          <w:tcPr>
            <w:tcW w:w="2126" w:type="dxa"/>
          </w:tcPr>
          <w:p w14:paraId="0F826739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/>
              </w:rPr>
              <w:t>լ</w:t>
            </w:r>
            <w:r w:rsidRPr="007509A6">
              <w:rPr>
                <w:rFonts w:ascii="GHEA Grapalat" w:hAnsi="GHEA Grapalat"/>
                <w:lang w:val="af-ZA"/>
              </w:rPr>
              <w:t>աբորատոր փորձաքննություն</w:t>
            </w:r>
          </w:p>
        </w:tc>
        <w:tc>
          <w:tcPr>
            <w:tcW w:w="1706" w:type="dxa"/>
          </w:tcPr>
          <w:p w14:paraId="18BEAF54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7509A6" w:rsidRPr="007509A6" w14:paraId="475E524F" w14:textId="77777777" w:rsidTr="00A47C55">
        <w:tc>
          <w:tcPr>
            <w:tcW w:w="846" w:type="dxa"/>
          </w:tcPr>
          <w:p w14:paraId="7E0E00CF" w14:textId="2B16B5B9" w:rsidR="007509A6" w:rsidRPr="007509A6" w:rsidRDefault="0056027F" w:rsidP="007509A6">
            <w:pPr>
              <w:spacing w:line="240" w:lineRule="auto"/>
              <w:jc w:val="center"/>
              <w:rPr>
                <w:rFonts w:ascii="GHEA Grapalat" w:hAnsi="GHEA Grapalat" w:cs="Arial"/>
                <w:lang w:val="en-US"/>
              </w:rPr>
            </w:pPr>
            <w:r>
              <w:rPr>
                <w:rFonts w:ascii="GHEA Grapalat" w:hAnsi="GHEA Grapalat" w:cs="Arial"/>
                <w:lang w:val="af-ZA"/>
              </w:rPr>
              <w:lastRenderedPageBreak/>
              <w:t>41</w:t>
            </w:r>
            <w:r w:rsidR="007509A6" w:rsidRPr="007509A6">
              <w:rPr>
                <w:rFonts w:ascii="GHEA Grapalat" w:hAnsi="GHEA Grapalat" w:cs="Arial"/>
                <w:lang w:val="af-ZA"/>
              </w:rPr>
              <w:t>.</w:t>
            </w:r>
          </w:p>
        </w:tc>
        <w:tc>
          <w:tcPr>
            <w:tcW w:w="4258" w:type="dxa"/>
          </w:tcPr>
          <w:p w14:paraId="7A41F224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 w:cs="Courier New"/>
                <w:lang w:val="en-US"/>
              </w:rPr>
            </w:pPr>
            <w:r w:rsidRPr="007509A6">
              <w:rPr>
                <w:rFonts w:ascii="GHEA Grapalat" w:hAnsi="GHEA Grapalat" w:cs="Arial"/>
                <w:lang w:val="af-ZA"/>
              </w:rPr>
              <w:t>Ֆոտոլաբորատորիայում իրականացվում է ընդհանուր և տեղային լուսավորում</w:t>
            </w:r>
          </w:p>
        </w:tc>
        <w:tc>
          <w:tcPr>
            <w:tcW w:w="3543" w:type="dxa"/>
          </w:tcPr>
          <w:p w14:paraId="67D647A9" w14:textId="33C09AB6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հրամանի հավելվածի </w:t>
            </w:r>
            <w:r w:rsidRPr="007509A6">
              <w:rPr>
                <w:rFonts w:ascii="GHEA Grapalat" w:hAnsi="GHEA Grapalat" w:cs="GHEA Grapalat"/>
              </w:rPr>
              <w:t>կետ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 </w:t>
            </w:r>
            <w:r w:rsidRPr="007509A6">
              <w:rPr>
                <w:rFonts w:ascii="GHEA Grapalat" w:hAnsi="GHEA Grapalat"/>
                <w:lang w:val="af-ZA"/>
              </w:rPr>
              <w:t>34.</w:t>
            </w:r>
          </w:p>
        </w:tc>
        <w:tc>
          <w:tcPr>
            <w:tcW w:w="709" w:type="dxa"/>
          </w:tcPr>
          <w:p w14:paraId="2287FE28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567" w:type="dxa"/>
          </w:tcPr>
          <w:p w14:paraId="562DFD40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850" w:type="dxa"/>
          </w:tcPr>
          <w:p w14:paraId="3D596D59" w14:textId="77777777" w:rsidR="007509A6" w:rsidRPr="007509A6" w:rsidRDefault="007509A6" w:rsidP="007509A6">
            <w:pPr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846" w:type="dxa"/>
          </w:tcPr>
          <w:p w14:paraId="2AC4B4CB" w14:textId="77777777" w:rsidR="007509A6" w:rsidRPr="007509A6" w:rsidRDefault="007509A6" w:rsidP="007509A6">
            <w:pPr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1.0</w:t>
            </w:r>
          </w:p>
        </w:tc>
        <w:tc>
          <w:tcPr>
            <w:tcW w:w="2126" w:type="dxa"/>
          </w:tcPr>
          <w:p w14:paraId="575891D5" w14:textId="77777777" w:rsidR="007509A6" w:rsidRPr="007509A6" w:rsidRDefault="007509A6" w:rsidP="007509A6">
            <w:pPr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</w:tc>
        <w:tc>
          <w:tcPr>
            <w:tcW w:w="1706" w:type="dxa"/>
          </w:tcPr>
          <w:p w14:paraId="7BDF7A28" w14:textId="77777777" w:rsidR="007509A6" w:rsidRPr="007509A6" w:rsidRDefault="007509A6" w:rsidP="007509A6">
            <w:pPr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7509A6" w:rsidRPr="007509A6" w14:paraId="4D49B500" w14:textId="77777777" w:rsidTr="00A47C55">
        <w:tc>
          <w:tcPr>
            <w:tcW w:w="846" w:type="dxa"/>
          </w:tcPr>
          <w:p w14:paraId="08886B42" w14:textId="200239D4" w:rsidR="007509A6" w:rsidRPr="007509A6" w:rsidRDefault="0056027F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 w:cs="Arial"/>
                <w:lang w:val="af-ZA"/>
              </w:rPr>
            </w:pPr>
            <w:r>
              <w:rPr>
                <w:rFonts w:ascii="GHEA Grapalat" w:hAnsi="GHEA Grapalat" w:cs="Arial"/>
                <w:lang w:val="en-US"/>
              </w:rPr>
              <w:t>42</w:t>
            </w:r>
            <w:r w:rsidR="007509A6" w:rsidRPr="007509A6">
              <w:rPr>
                <w:rFonts w:ascii="GHEA Grapalat" w:hAnsi="GHEA Grapalat" w:cs="Arial"/>
                <w:lang w:val="en-US"/>
              </w:rPr>
              <w:t>.</w:t>
            </w:r>
          </w:p>
        </w:tc>
        <w:tc>
          <w:tcPr>
            <w:tcW w:w="4258" w:type="dxa"/>
          </w:tcPr>
          <w:p w14:paraId="74876C2F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rPr>
                <w:rFonts w:ascii="GHEA Grapalat" w:hAnsi="GHEA Grapalat" w:cs="Arial"/>
                <w:lang w:val="af-ZA"/>
              </w:rPr>
            </w:pPr>
            <w:r w:rsidRPr="007509A6">
              <w:rPr>
                <w:rFonts w:ascii="GHEA Grapalat" w:hAnsi="GHEA Grapalat" w:cs="Arial"/>
                <w:lang w:val="af-ZA"/>
              </w:rPr>
              <w:t>Ֆոտոլաբորատորիան ապահովված է մշտական հոսող ջրով</w:t>
            </w:r>
            <w:r w:rsidRPr="007509A6">
              <w:rPr>
                <w:rFonts w:ascii="GHEA Grapalat" w:hAnsi="GHEA Grapalat"/>
                <w:lang w:val="de-DE"/>
              </w:rPr>
              <w:t>:</w:t>
            </w:r>
          </w:p>
        </w:tc>
        <w:tc>
          <w:tcPr>
            <w:tcW w:w="3543" w:type="dxa"/>
          </w:tcPr>
          <w:p w14:paraId="77818701" w14:textId="37E07781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հրամանի հավելվածի</w:t>
            </w:r>
            <w:r w:rsidRPr="007509A6">
              <w:rPr>
                <w:rFonts w:ascii="GHEA Grapalat" w:hAnsi="GHEA Grapalat" w:cs="Sylfaen"/>
                <w:lang w:val="de-DE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կետ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 </w:t>
            </w:r>
            <w:r w:rsidRPr="007509A6">
              <w:rPr>
                <w:rFonts w:ascii="GHEA Grapalat" w:hAnsi="GHEA Grapalat"/>
                <w:lang w:val="de-DE"/>
              </w:rPr>
              <w:t>36.</w:t>
            </w:r>
          </w:p>
        </w:tc>
        <w:tc>
          <w:tcPr>
            <w:tcW w:w="709" w:type="dxa"/>
          </w:tcPr>
          <w:p w14:paraId="3F251FF5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567" w:type="dxa"/>
          </w:tcPr>
          <w:p w14:paraId="0E47D7BE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850" w:type="dxa"/>
          </w:tcPr>
          <w:p w14:paraId="752C506A" w14:textId="77777777" w:rsidR="007509A6" w:rsidRPr="007509A6" w:rsidRDefault="007509A6" w:rsidP="007509A6">
            <w:pPr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846" w:type="dxa"/>
          </w:tcPr>
          <w:p w14:paraId="4015DBC8" w14:textId="77777777" w:rsidR="007509A6" w:rsidRPr="007509A6" w:rsidRDefault="007509A6" w:rsidP="007509A6">
            <w:pPr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2.0</w:t>
            </w:r>
          </w:p>
        </w:tc>
        <w:tc>
          <w:tcPr>
            <w:tcW w:w="2126" w:type="dxa"/>
          </w:tcPr>
          <w:p w14:paraId="219D6971" w14:textId="77777777" w:rsidR="007509A6" w:rsidRPr="007509A6" w:rsidRDefault="007509A6" w:rsidP="007509A6">
            <w:pPr>
              <w:spacing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</w:tc>
        <w:tc>
          <w:tcPr>
            <w:tcW w:w="1706" w:type="dxa"/>
          </w:tcPr>
          <w:p w14:paraId="2EE2C91A" w14:textId="77777777" w:rsidR="007509A6" w:rsidRPr="007509A6" w:rsidRDefault="007509A6" w:rsidP="007509A6">
            <w:pPr>
              <w:spacing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7509A6" w:rsidRPr="00B705A8" w14:paraId="06EC89F2" w14:textId="77777777" w:rsidTr="00A47C55">
        <w:tc>
          <w:tcPr>
            <w:tcW w:w="846" w:type="dxa"/>
          </w:tcPr>
          <w:p w14:paraId="1FB19093" w14:textId="65409A86" w:rsidR="007509A6" w:rsidRPr="007509A6" w:rsidRDefault="0056027F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 w:cs="Arial"/>
                <w:lang w:val="en-US"/>
              </w:rPr>
            </w:pPr>
            <w:r>
              <w:rPr>
                <w:rFonts w:ascii="GHEA Grapalat" w:hAnsi="GHEA Grapalat" w:cs="Arial"/>
                <w:lang w:val="en-US"/>
              </w:rPr>
              <w:t>43</w:t>
            </w:r>
            <w:r w:rsidR="007509A6" w:rsidRPr="007509A6">
              <w:rPr>
                <w:rFonts w:ascii="GHEA Grapalat" w:hAnsi="GHEA Grapalat" w:cs="Arial"/>
                <w:lang w:val="en-US"/>
              </w:rPr>
              <w:t>.</w:t>
            </w:r>
          </w:p>
        </w:tc>
        <w:tc>
          <w:tcPr>
            <w:tcW w:w="4258" w:type="dxa"/>
          </w:tcPr>
          <w:p w14:paraId="7A042D7E" w14:textId="77777777" w:rsidR="007509A6" w:rsidRPr="007509A6" w:rsidRDefault="007509A6" w:rsidP="007509A6">
            <w:pPr>
              <w:tabs>
                <w:tab w:val="left" w:pos="-779"/>
              </w:tabs>
              <w:spacing w:line="240" w:lineRule="auto"/>
              <w:ind w:left="-59"/>
              <w:rPr>
                <w:rFonts w:ascii="GHEA Grapalat" w:hAnsi="GHEA Grapalat" w:cs="Arial"/>
                <w:lang w:val="de-DE"/>
              </w:rPr>
            </w:pPr>
            <w:r w:rsidRPr="007509A6">
              <w:rPr>
                <w:rFonts w:ascii="GHEA Grapalat" w:hAnsi="GHEA Grapalat"/>
                <w:lang w:val="en-US"/>
              </w:rPr>
              <w:t>Ռենտգեն</w:t>
            </w:r>
            <w:r w:rsidRPr="007509A6">
              <w:rPr>
                <w:rFonts w:ascii="GHEA Grapalat" w:hAnsi="GHEA Grapalat"/>
                <w:lang w:val="de-DE"/>
              </w:rPr>
              <w:t xml:space="preserve"> </w:t>
            </w:r>
            <w:r w:rsidRPr="007509A6">
              <w:rPr>
                <w:rFonts w:ascii="GHEA Grapalat" w:hAnsi="GHEA Grapalat"/>
                <w:lang w:val="en-US"/>
              </w:rPr>
              <w:t>կաբինետի</w:t>
            </w:r>
            <w:r w:rsidRPr="007509A6">
              <w:rPr>
                <w:rFonts w:ascii="GHEA Grapalat" w:hAnsi="GHEA Grapalat"/>
                <w:lang w:val="de-DE"/>
              </w:rPr>
              <w:t xml:space="preserve"> </w:t>
            </w:r>
            <w:r w:rsidRPr="007509A6">
              <w:rPr>
                <w:rFonts w:ascii="GHEA Grapalat" w:hAnsi="GHEA Grapalat"/>
                <w:lang w:val="en-US"/>
              </w:rPr>
              <w:t>անձնակազմն</w:t>
            </w:r>
            <w:r w:rsidRPr="007509A6">
              <w:rPr>
                <w:rFonts w:ascii="GHEA Grapalat" w:hAnsi="GHEA Grapalat"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lang w:val="en-US"/>
              </w:rPr>
              <w:t>ենթարկվել</w:t>
            </w:r>
            <w:r w:rsidRPr="007509A6">
              <w:rPr>
                <w:rFonts w:ascii="GHEA Grapalat" w:hAnsi="GHEA Grapalat"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lang w:val="en-US"/>
              </w:rPr>
              <w:t>է</w:t>
            </w:r>
            <w:r w:rsidRPr="007509A6">
              <w:rPr>
                <w:rFonts w:ascii="GHEA Grapalat" w:hAnsi="GHEA Grapalat"/>
                <w:lang w:val="de-DE"/>
              </w:rPr>
              <w:t>`</w:t>
            </w:r>
          </w:p>
        </w:tc>
        <w:tc>
          <w:tcPr>
            <w:tcW w:w="3543" w:type="dxa"/>
          </w:tcPr>
          <w:p w14:paraId="24FB4E06" w14:textId="51C36691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de-DE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հրամանի հավելվածի </w:t>
            </w:r>
            <w:r w:rsidRPr="007509A6">
              <w:rPr>
                <w:rFonts w:ascii="GHEA Grapalat" w:hAnsi="GHEA Grapalat" w:cs="GHEA Grapalat"/>
              </w:rPr>
              <w:t>կետ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 </w:t>
            </w:r>
            <w:r w:rsidRPr="007509A6">
              <w:rPr>
                <w:rFonts w:ascii="GHEA Grapalat" w:hAnsi="GHEA Grapalat"/>
                <w:lang w:val="af-ZA"/>
              </w:rPr>
              <w:t>37.</w:t>
            </w:r>
          </w:p>
        </w:tc>
        <w:tc>
          <w:tcPr>
            <w:tcW w:w="709" w:type="dxa"/>
            <w:shd w:val="clear" w:color="auto" w:fill="B2B2B2" w:themeFill="accent2"/>
          </w:tcPr>
          <w:p w14:paraId="57ECF7AC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de-DE" w:eastAsia="en-US"/>
              </w:rPr>
            </w:pPr>
          </w:p>
        </w:tc>
        <w:tc>
          <w:tcPr>
            <w:tcW w:w="567" w:type="dxa"/>
            <w:shd w:val="clear" w:color="auto" w:fill="B2B2B2" w:themeFill="accent2"/>
          </w:tcPr>
          <w:p w14:paraId="38E663DE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de-DE" w:eastAsia="en-US"/>
              </w:rPr>
            </w:pPr>
          </w:p>
        </w:tc>
        <w:tc>
          <w:tcPr>
            <w:tcW w:w="850" w:type="dxa"/>
            <w:shd w:val="clear" w:color="auto" w:fill="B2B2B2" w:themeFill="accent2"/>
          </w:tcPr>
          <w:p w14:paraId="79920214" w14:textId="77777777" w:rsidR="007509A6" w:rsidRPr="007509A6" w:rsidRDefault="007509A6" w:rsidP="007509A6">
            <w:pPr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846" w:type="dxa"/>
            <w:shd w:val="clear" w:color="auto" w:fill="B2B2B2" w:themeFill="accent2"/>
          </w:tcPr>
          <w:p w14:paraId="7166AF93" w14:textId="77777777" w:rsidR="007509A6" w:rsidRPr="007509A6" w:rsidRDefault="007509A6" w:rsidP="007509A6">
            <w:pPr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126" w:type="dxa"/>
            <w:shd w:val="clear" w:color="auto" w:fill="B2B2B2" w:themeFill="accent2"/>
          </w:tcPr>
          <w:p w14:paraId="0B6A936A" w14:textId="77777777" w:rsidR="007509A6" w:rsidRPr="007509A6" w:rsidRDefault="007509A6" w:rsidP="007509A6">
            <w:pPr>
              <w:spacing w:line="240" w:lineRule="auto"/>
              <w:jc w:val="center"/>
              <w:rPr>
                <w:rFonts w:ascii="GHEA Grapalat" w:hAnsi="GHEA Grapalat"/>
                <w:lang w:val="de-DE"/>
              </w:rPr>
            </w:pPr>
          </w:p>
        </w:tc>
        <w:tc>
          <w:tcPr>
            <w:tcW w:w="1706" w:type="dxa"/>
            <w:shd w:val="clear" w:color="auto" w:fill="B2B2B2" w:themeFill="accent2"/>
          </w:tcPr>
          <w:p w14:paraId="12A60A79" w14:textId="77777777" w:rsidR="007509A6" w:rsidRPr="007509A6" w:rsidRDefault="007509A6" w:rsidP="007509A6">
            <w:pPr>
              <w:spacing w:line="240" w:lineRule="auto"/>
              <w:jc w:val="center"/>
              <w:rPr>
                <w:rFonts w:ascii="GHEA Grapalat" w:hAnsi="GHEA Grapalat"/>
                <w:lang w:val="de-DE"/>
              </w:rPr>
            </w:pPr>
          </w:p>
        </w:tc>
      </w:tr>
      <w:tr w:rsidR="007509A6" w:rsidRPr="007509A6" w14:paraId="240398C3" w14:textId="77777777" w:rsidTr="00A47C55">
        <w:tc>
          <w:tcPr>
            <w:tcW w:w="846" w:type="dxa"/>
          </w:tcPr>
          <w:p w14:paraId="3B74AF0E" w14:textId="73D87D53" w:rsidR="007509A6" w:rsidRPr="007509A6" w:rsidRDefault="0056027F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 w:cs="Arial"/>
                <w:lang w:val="en-US"/>
              </w:rPr>
            </w:pPr>
            <w:r>
              <w:rPr>
                <w:rFonts w:ascii="GHEA Grapalat" w:hAnsi="GHEA Grapalat" w:cs="Arial"/>
                <w:lang w:val="en-US"/>
              </w:rPr>
              <w:t>43</w:t>
            </w:r>
            <w:r w:rsidR="007509A6" w:rsidRPr="007509A6">
              <w:rPr>
                <w:rFonts w:ascii="GHEA Grapalat" w:hAnsi="GHEA Grapalat" w:cs="Arial"/>
                <w:lang w:val="en-US"/>
              </w:rPr>
              <w:t>.1</w:t>
            </w:r>
          </w:p>
        </w:tc>
        <w:tc>
          <w:tcPr>
            <w:tcW w:w="4258" w:type="dxa"/>
          </w:tcPr>
          <w:p w14:paraId="066C7106" w14:textId="77777777" w:rsidR="007509A6" w:rsidRPr="007509A6" w:rsidRDefault="007509A6" w:rsidP="007509A6">
            <w:pPr>
              <w:tabs>
                <w:tab w:val="left" w:pos="-779"/>
              </w:tabs>
              <w:spacing w:line="240" w:lineRule="auto"/>
              <w:ind w:left="-59"/>
              <w:rPr>
                <w:rFonts w:ascii="GHEA Grapalat" w:hAnsi="GHEA Grapalat" w:cs="Arial"/>
                <w:lang w:val="af-ZA"/>
              </w:rPr>
            </w:pPr>
            <w:r w:rsidRPr="007509A6">
              <w:rPr>
                <w:rFonts w:ascii="GHEA Grapalat" w:hAnsi="GHEA Grapalat"/>
                <w:lang w:val="en-US"/>
              </w:rPr>
              <w:t>պարտադիր</w:t>
            </w:r>
            <w:r w:rsidRPr="007509A6">
              <w:rPr>
                <w:rFonts w:ascii="GHEA Grapalat" w:hAnsi="GHEA Grapalat"/>
                <w:lang w:val="af-ZA"/>
              </w:rPr>
              <w:t xml:space="preserve"> նախնական </w:t>
            </w:r>
            <w:r w:rsidRPr="007509A6">
              <w:rPr>
                <w:rFonts w:ascii="GHEA Grapalat" w:hAnsi="GHEA Grapalat"/>
              </w:rPr>
              <w:t>բժշկական</w:t>
            </w:r>
            <w:r w:rsidRPr="007509A6">
              <w:rPr>
                <w:rFonts w:ascii="GHEA Grapalat" w:hAnsi="GHEA Grapalat"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</w:rPr>
              <w:t>զննության,</w:t>
            </w:r>
          </w:p>
        </w:tc>
        <w:tc>
          <w:tcPr>
            <w:tcW w:w="3543" w:type="dxa"/>
          </w:tcPr>
          <w:p w14:paraId="5DFF4576" w14:textId="7DD99480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հրամանի հավելվածի </w:t>
            </w:r>
            <w:r w:rsidRPr="007509A6">
              <w:rPr>
                <w:rFonts w:ascii="GHEA Grapalat" w:hAnsi="GHEA Grapalat" w:cs="GHEA Grapalat"/>
              </w:rPr>
              <w:t>կետ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 </w:t>
            </w:r>
            <w:r w:rsidRPr="007509A6">
              <w:rPr>
                <w:rFonts w:ascii="GHEA Grapalat" w:hAnsi="GHEA Grapalat"/>
                <w:lang w:val="af-ZA"/>
              </w:rPr>
              <w:t>37.</w:t>
            </w:r>
          </w:p>
        </w:tc>
        <w:tc>
          <w:tcPr>
            <w:tcW w:w="709" w:type="dxa"/>
          </w:tcPr>
          <w:p w14:paraId="251898A9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de-DE" w:eastAsia="en-US"/>
              </w:rPr>
            </w:pPr>
          </w:p>
        </w:tc>
        <w:tc>
          <w:tcPr>
            <w:tcW w:w="567" w:type="dxa"/>
          </w:tcPr>
          <w:p w14:paraId="3BA5483D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de-DE" w:eastAsia="en-US"/>
              </w:rPr>
            </w:pPr>
          </w:p>
        </w:tc>
        <w:tc>
          <w:tcPr>
            <w:tcW w:w="850" w:type="dxa"/>
          </w:tcPr>
          <w:p w14:paraId="4ED11284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846" w:type="dxa"/>
          </w:tcPr>
          <w:p w14:paraId="45C0414C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3.0</w:t>
            </w:r>
          </w:p>
        </w:tc>
        <w:tc>
          <w:tcPr>
            <w:tcW w:w="2126" w:type="dxa"/>
          </w:tcPr>
          <w:p w14:paraId="7B95D74C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</w:rPr>
              <w:t>փաստաթղթային</w:t>
            </w:r>
          </w:p>
        </w:tc>
        <w:tc>
          <w:tcPr>
            <w:tcW w:w="1706" w:type="dxa"/>
          </w:tcPr>
          <w:p w14:paraId="3E7184E2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7509A6" w:rsidRPr="007509A6" w14:paraId="7AB2BF11" w14:textId="77777777" w:rsidTr="00A47C55">
        <w:tc>
          <w:tcPr>
            <w:tcW w:w="846" w:type="dxa"/>
          </w:tcPr>
          <w:p w14:paraId="39082F55" w14:textId="47663C5B" w:rsidR="007509A6" w:rsidRPr="007509A6" w:rsidRDefault="0056027F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 w:cs="Arial"/>
                <w:lang w:val="en-US"/>
              </w:rPr>
            </w:pPr>
            <w:r>
              <w:rPr>
                <w:rFonts w:ascii="GHEA Grapalat" w:hAnsi="GHEA Grapalat" w:cs="Arial"/>
                <w:lang w:val="en-US"/>
              </w:rPr>
              <w:t>43</w:t>
            </w:r>
            <w:r w:rsidR="007509A6" w:rsidRPr="007509A6">
              <w:rPr>
                <w:rFonts w:ascii="GHEA Grapalat" w:hAnsi="GHEA Grapalat" w:cs="Arial"/>
                <w:lang w:val="en-US"/>
              </w:rPr>
              <w:t>.2</w:t>
            </w:r>
          </w:p>
        </w:tc>
        <w:tc>
          <w:tcPr>
            <w:tcW w:w="4258" w:type="dxa"/>
          </w:tcPr>
          <w:p w14:paraId="0A0C9617" w14:textId="77777777" w:rsidR="007509A6" w:rsidRPr="007509A6" w:rsidRDefault="007509A6" w:rsidP="007509A6">
            <w:pPr>
              <w:tabs>
                <w:tab w:val="left" w:pos="-779"/>
              </w:tabs>
              <w:spacing w:line="240" w:lineRule="auto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/>
                <w:lang w:val="en-US"/>
              </w:rPr>
              <w:t>պարտադիր</w:t>
            </w:r>
            <w:r w:rsidRPr="007509A6">
              <w:rPr>
                <w:rFonts w:ascii="GHEA Grapalat" w:hAnsi="GHEA Grapalat"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lang w:val="en-US"/>
              </w:rPr>
              <w:t>պարբերական</w:t>
            </w:r>
            <w:r w:rsidRPr="007509A6">
              <w:rPr>
                <w:rFonts w:ascii="GHEA Grapalat" w:hAnsi="GHEA Grapalat"/>
                <w:lang w:val="de-DE"/>
              </w:rPr>
              <w:t xml:space="preserve"> </w:t>
            </w:r>
            <w:r w:rsidRPr="007509A6">
              <w:rPr>
                <w:rFonts w:ascii="GHEA Grapalat" w:hAnsi="GHEA Grapalat"/>
              </w:rPr>
              <w:t>բժշկական</w:t>
            </w:r>
            <w:r w:rsidRPr="007509A6">
              <w:rPr>
                <w:rFonts w:ascii="GHEA Grapalat" w:hAnsi="GHEA Grapalat"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</w:rPr>
              <w:t>զննության</w:t>
            </w:r>
          </w:p>
        </w:tc>
        <w:tc>
          <w:tcPr>
            <w:tcW w:w="3543" w:type="dxa"/>
          </w:tcPr>
          <w:p w14:paraId="6F4A46FC" w14:textId="28D4D8E2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հրամանի հավելվածի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կետ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 </w:t>
            </w:r>
            <w:r w:rsidRPr="007509A6">
              <w:rPr>
                <w:rFonts w:ascii="GHEA Grapalat" w:hAnsi="GHEA Grapalat"/>
                <w:lang w:val="en-US"/>
              </w:rPr>
              <w:t>37.</w:t>
            </w:r>
          </w:p>
        </w:tc>
        <w:tc>
          <w:tcPr>
            <w:tcW w:w="709" w:type="dxa"/>
          </w:tcPr>
          <w:p w14:paraId="0F923713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77577B63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72257A99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846" w:type="dxa"/>
          </w:tcPr>
          <w:p w14:paraId="22DD46AE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3.0</w:t>
            </w:r>
          </w:p>
        </w:tc>
        <w:tc>
          <w:tcPr>
            <w:tcW w:w="2126" w:type="dxa"/>
          </w:tcPr>
          <w:p w14:paraId="1DED47DF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</w:rPr>
            </w:pPr>
            <w:r w:rsidRPr="007509A6">
              <w:rPr>
                <w:rFonts w:ascii="GHEA Grapalat" w:hAnsi="GHEA Grapalat"/>
              </w:rPr>
              <w:t>փաստաթղթային</w:t>
            </w:r>
          </w:p>
        </w:tc>
        <w:tc>
          <w:tcPr>
            <w:tcW w:w="1706" w:type="dxa"/>
          </w:tcPr>
          <w:p w14:paraId="32EAF481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</w:rPr>
            </w:pPr>
          </w:p>
        </w:tc>
      </w:tr>
      <w:tr w:rsidR="007509A6" w:rsidRPr="00B705A8" w14:paraId="70771421" w14:textId="77777777" w:rsidTr="00A47C55">
        <w:tc>
          <w:tcPr>
            <w:tcW w:w="846" w:type="dxa"/>
          </w:tcPr>
          <w:p w14:paraId="3658F6F2" w14:textId="2FC4915B" w:rsidR="007509A6" w:rsidRPr="007509A6" w:rsidRDefault="0056027F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 w:cs="Arial"/>
                <w:lang w:val="en-US"/>
              </w:rPr>
            </w:pPr>
            <w:r>
              <w:rPr>
                <w:rFonts w:ascii="GHEA Grapalat" w:hAnsi="GHEA Grapalat" w:cs="Arial"/>
                <w:lang w:val="de-DE"/>
              </w:rPr>
              <w:t>44</w:t>
            </w:r>
            <w:r w:rsidR="007509A6" w:rsidRPr="007509A6">
              <w:rPr>
                <w:rFonts w:ascii="GHEA Grapalat" w:hAnsi="GHEA Grapalat" w:cs="Arial"/>
                <w:lang w:val="de-DE"/>
              </w:rPr>
              <w:t>.</w:t>
            </w:r>
          </w:p>
        </w:tc>
        <w:tc>
          <w:tcPr>
            <w:tcW w:w="4258" w:type="dxa"/>
          </w:tcPr>
          <w:p w14:paraId="0E0680DA" w14:textId="77777777" w:rsidR="007509A6" w:rsidRPr="007509A6" w:rsidRDefault="007509A6" w:rsidP="007509A6">
            <w:pPr>
              <w:tabs>
                <w:tab w:val="left" w:pos="-779"/>
              </w:tabs>
              <w:spacing w:line="240" w:lineRule="auto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 w:cs="Arial"/>
                <w:lang w:val="af-ZA"/>
              </w:rPr>
              <w:t xml:space="preserve">Ռենտգեն կաբինետն </w:t>
            </w:r>
            <w:r w:rsidRPr="007509A6">
              <w:rPr>
                <w:rFonts w:ascii="GHEA Grapalat" w:hAnsi="GHEA Grapalat"/>
                <w:lang w:val="af-ZA"/>
              </w:rPr>
              <w:t xml:space="preserve">ապահովված է </w:t>
            </w:r>
            <w:r w:rsidRPr="007509A6">
              <w:rPr>
                <w:rFonts w:ascii="GHEA Grapalat" w:hAnsi="GHEA Grapalat" w:cs="Arial"/>
                <w:lang w:val="af-ZA"/>
              </w:rPr>
              <w:t>ճառագայթային պաշտպանության անհատական միջոցների լրակազմով`</w:t>
            </w:r>
          </w:p>
        </w:tc>
        <w:tc>
          <w:tcPr>
            <w:tcW w:w="3543" w:type="dxa"/>
          </w:tcPr>
          <w:p w14:paraId="06FC54FA" w14:textId="1F22E0DF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 w:cs="GHEA Grapalat"/>
                <w:lang w:val="en-US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հրամանի հավելվածի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կետ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 </w:t>
            </w:r>
            <w:r w:rsidRPr="007509A6">
              <w:rPr>
                <w:rFonts w:ascii="GHEA Grapalat" w:hAnsi="GHEA Grapalat"/>
                <w:lang w:val="af-ZA"/>
              </w:rPr>
              <w:t>21.</w:t>
            </w:r>
            <w:r w:rsidRPr="007509A6">
              <w:rPr>
                <w:rFonts w:ascii="GHEA Grapalat" w:hAnsi="GHEA Grapalat" w:cs="Sylfaen"/>
                <w:lang w:val="af-ZA"/>
              </w:rPr>
              <w:t>հավելված 2</w:t>
            </w:r>
          </w:p>
        </w:tc>
        <w:tc>
          <w:tcPr>
            <w:tcW w:w="709" w:type="dxa"/>
            <w:shd w:val="clear" w:color="auto" w:fill="B2B2B2" w:themeFill="accent2"/>
          </w:tcPr>
          <w:p w14:paraId="1954BC29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shd w:val="clear" w:color="auto" w:fill="B2B2B2" w:themeFill="accent2"/>
          </w:tcPr>
          <w:p w14:paraId="62C3335B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shd w:val="clear" w:color="auto" w:fill="B2B2B2" w:themeFill="accent2"/>
          </w:tcPr>
          <w:p w14:paraId="75960851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846" w:type="dxa"/>
            <w:shd w:val="clear" w:color="auto" w:fill="B2B2B2" w:themeFill="accent2"/>
          </w:tcPr>
          <w:p w14:paraId="17C9F899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126" w:type="dxa"/>
            <w:shd w:val="clear" w:color="auto" w:fill="B2B2B2" w:themeFill="accent2"/>
          </w:tcPr>
          <w:p w14:paraId="3A52D216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1706" w:type="dxa"/>
            <w:shd w:val="clear" w:color="auto" w:fill="B2B2B2" w:themeFill="accent2"/>
          </w:tcPr>
          <w:p w14:paraId="16525AEE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7509A6" w:rsidRPr="007509A6" w14:paraId="65DF7A14" w14:textId="77777777" w:rsidTr="00A47C55">
        <w:tc>
          <w:tcPr>
            <w:tcW w:w="846" w:type="dxa"/>
          </w:tcPr>
          <w:p w14:paraId="234C349F" w14:textId="322607E4" w:rsidR="007509A6" w:rsidRPr="007509A6" w:rsidRDefault="0056027F" w:rsidP="007509A6">
            <w:pPr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GHEA Grapalat" w:hAnsi="GHEA Grapalat" w:cs="Arial"/>
                <w:lang w:val="de-DE"/>
              </w:rPr>
            </w:pPr>
            <w:r>
              <w:rPr>
                <w:rFonts w:ascii="GHEA Grapalat" w:hAnsi="GHEA Grapalat" w:cs="Arial"/>
                <w:lang w:val="de-DE"/>
              </w:rPr>
              <w:t>44</w:t>
            </w:r>
            <w:r w:rsidR="007509A6" w:rsidRPr="007509A6">
              <w:rPr>
                <w:rFonts w:ascii="GHEA Grapalat" w:hAnsi="GHEA Grapalat" w:cs="Arial"/>
                <w:lang w:val="de-DE"/>
              </w:rPr>
              <w:t>.1</w:t>
            </w:r>
          </w:p>
        </w:tc>
        <w:tc>
          <w:tcPr>
            <w:tcW w:w="4258" w:type="dxa"/>
          </w:tcPr>
          <w:p w14:paraId="3D8B6A57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 w:cs="Arial"/>
                <w:lang w:val="af-ZA"/>
              </w:rPr>
            </w:pPr>
            <w:r w:rsidRPr="007509A6">
              <w:rPr>
                <w:rFonts w:ascii="GHEA Grapalat" w:hAnsi="GHEA Grapalat" w:cs="Arial"/>
                <w:lang w:val="af-ZA"/>
              </w:rPr>
              <w:t>անձնակազմի համար` ճառագայթապաշտպան մեծ շիրմա (այլ միջոցների բացակայության դեպքում)</w:t>
            </w:r>
          </w:p>
        </w:tc>
        <w:tc>
          <w:tcPr>
            <w:tcW w:w="3543" w:type="dxa"/>
          </w:tcPr>
          <w:p w14:paraId="1EADD215" w14:textId="181993EB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հրամանի հավելվածի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կետ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 </w:t>
            </w:r>
            <w:r w:rsidRPr="007509A6">
              <w:rPr>
                <w:rFonts w:ascii="GHEA Grapalat" w:hAnsi="GHEA Grapalat"/>
                <w:lang w:val="af-ZA"/>
              </w:rPr>
              <w:t xml:space="preserve">21, </w:t>
            </w:r>
            <w:r w:rsidRPr="007509A6">
              <w:rPr>
                <w:rFonts w:ascii="GHEA Grapalat" w:hAnsi="GHEA Grapalat"/>
                <w:lang w:val="en-US"/>
              </w:rPr>
              <w:t>կետ</w:t>
            </w:r>
            <w:r w:rsidRPr="007509A6">
              <w:rPr>
                <w:rFonts w:ascii="GHEA Grapalat" w:hAnsi="GHEA Grapalat"/>
                <w:lang w:val="af-ZA"/>
              </w:rPr>
              <w:t xml:space="preserve"> 22, </w:t>
            </w:r>
            <w:r w:rsidRPr="007509A6">
              <w:rPr>
                <w:rFonts w:ascii="GHEA Grapalat" w:hAnsi="GHEA Grapalat" w:cs="Sylfaen"/>
                <w:lang w:val="af-ZA"/>
              </w:rPr>
              <w:t>հավելված 2</w:t>
            </w:r>
          </w:p>
        </w:tc>
        <w:tc>
          <w:tcPr>
            <w:tcW w:w="709" w:type="dxa"/>
          </w:tcPr>
          <w:p w14:paraId="0D61395D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567" w:type="dxa"/>
          </w:tcPr>
          <w:p w14:paraId="65E24E12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850" w:type="dxa"/>
          </w:tcPr>
          <w:p w14:paraId="35D9E59A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846" w:type="dxa"/>
          </w:tcPr>
          <w:p w14:paraId="034A0F5A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1.0</w:t>
            </w:r>
          </w:p>
        </w:tc>
        <w:tc>
          <w:tcPr>
            <w:tcW w:w="2126" w:type="dxa"/>
          </w:tcPr>
          <w:p w14:paraId="4B3BB155" w14:textId="284C6E19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  <w:p w14:paraId="4C0EE837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1706" w:type="dxa"/>
          </w:tcPr>
          <w:p w14:paraId="72EF6AC2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</w:rPr>
            </w:pPr>
          </w:p>
        </w:tc>
      </w:tr>
      <w:tr w:rsidR="007509A6" w:rsidRPr="007509A6" w14:paraId="5534F1A6" w14:textId="77777777" w:rsidTr="00A47C55">
        <w:tc>
          <w:tcPr>
            <w:tcW w:w="846" w:type="dxa"/>
          </w:tcPr>
          <w:p w14:paraId="495B36CB" w14:textId="20441708" w:rsidR="007509A6" w:rsidRPr="007509A6" w:rsidRDefault="0056027F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 w:cs="Arial"/>
                <w:lang w:val="de-DE"/>
              </w:rPr>
            </w:pPr>
            <w:r>
              <w:rPr>
                <w:rFonts w:ascii="GHEA Grapalat" w:hAnsi="GHEA Grapalat" w:cs="Arial"/>
                <w:lang w:val="en-US"/>
              </w:rPr>
              <w:t>44</w:t>
            </w:r>
            <w:r w:rsidR="007509A6" w:rsidRPr="007509A6">
              <w:rPr>
                <w:rFonts w:ascii="GHEA Grapalat" w:hAnsi="GHEA Grapalat" w:cs="Arial"/>
                <w:lang w:val="en-US"/>
              </w:rPr>
              <w:t>.2</w:t>
            </w:r>
          </w:p>
        </w:tc>
        <w:tc>
          <w:tcPr>
            <w:tcW w:w="4258" w:type="dxa"/>
          </w:tcPr>
          <w:p w14:paraId="4B51E84E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 w:cs="Arial"/>
                <w:lang w:val="af-ZA"/>
              </w:rPr>
            </w:pPr>
            <w:r w:rsidRPr="007509A6">
              <w:rPr>
                <w:rFonts w:ascii="GHEA Grapalat" w:hAnsi="GHEA Grapalat" w:cs="Arial"/>
                <w:lang w:val="af-ZA"/>
              </w:rPr>
              <w:t>պացիենտների համար` գոգնոց ստոմատոլոգիական,  սփռոց պաշտպանիչ (ստոմատոլոգիական գոգնոցի բացակայության դեպքում)</w:t>
            </w:r>
          </w:p>
        </w:tc>
        <w:tc>
          <w:tcPr>
            <w:tcW w:w="3543" w:type="dxa"/>
          </w:tcPr>
          <w:p w14:paraId="4C640AC2" w14:textId="172872C0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հրամանի հավելվածի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կետ </w:t>
            </w:r>
            <w:r w:rsidRPr="007509A6">
              <w:rPr>
                <w:rFonts w:ascii="GHEA Grapalat" w:hAnsi="GHEA Grapalat"/>
                <w:lang w:val="af-ZA"/>
              </w:rPr>
              <w:t xml:space="preserve">21, կետ 22, </w:t>
            </w:r>
            <w:r w:rsidRPr="007509A6">
              <w:rPr>
                <w:rFonts w:ascii="GHEA Grapalat" w:hAnsi="GHEA Grapalat" w:cs="Sylfaen"/>
                <w:lang w:val="af-ZA"/>
              </w:rPr>
              <w:t>հավելված 2</w:t>
            </w:r>
          </w:p>
        </w:tc>
        <w:tc>
          <w:tcPr>
            <w:tcW w:w="709" w:type="dxa"/>
          </w:tcPr>
          <w:p w14:paraId="34FD9A4E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de-DE" w:eastAsia="en-US"/>
              </w:rPr>
            </w:pPr>
          </w:p>
        </w:tc>
        <w:tc>
          <w:tcPr>
            <w:tcW w:w="567" w:type="dxa"/>
          </w:tcPr>
          <w:p w14:paraId="00157669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de-DE" w:eastAsia="en-US"/>
              </w:rPr>
            </w:pPr>
          </w:p>
        </w:tc>
        <w:tc>
          <w:tcPr>
            <w:tcW w:w="850" w:type="dxa"/>
          </w:tcPr>
          <w:p w14:paraId="526C45FA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846" w:type="dxa"/>
          </w:tcPr>
          <w:p w14:paraId="1EC56BA1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1.0</w:t>
            </w:r>
          </w:p>
        </w:tc>
        <w:tc>
          <w:tcPr>
            <w:tcW w:w="2126" w:type="dxa"/>
          </w:tcPr>
          <w:p w14:paraId="16BEBE81" w14:textId="05C6F609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  <w:p w14:paraId="2E9F2B7D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706" w:type="dxa"/>
          </w:tcPr>
          <w:p w14:paraId="2B541EF9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7509A6" w:rsidRPr="007509A6" w14:paraId="522E90A7" w14:textId="77777777" w:rsidTr="00A47C55">
        <w:tc>
          <w:tcPr>
            <w:tcW w:w="846" w:type="dxa"/>
          </w:tcPr>
          <w:p w14:paraId="6B275A2C" w14:textId="43865538" w:rsidR="007509A6" w:rsidRPr="007509A6" w:rsidRDefault="0056027F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 w:cs="Arial"/>
                <w:lang w:val="en-US"/>
              </w:rPr>
            </w:pPr>
            <w:r>
              <w:rPr>
                <w:rFonts w:ascii="GHEA Grapalat" w:hAnsi="GHEA Grapalat" w:cs="Arial"/>
                <w:lang w:val="en-US"/>
              </w:rPr>
              <w:t>44</w:t>
            </w:r>
            <w:r w:rsidR="007509A6" w:rsidRPr="007509A6">
              <w:rPr>
                <w:rFonts w:ascii="GHEA Grapalat" w:hAnsi="GHEA Grapalat" w:cs="Arial"/>
                <w:lang w:val="en-US"/>
              </w:rPr>
              <w:t>.3</w:t>
            </w:r>
          </w:p>
        </w:tc>
        <w:tc>
          <w:tcPr>
            <w:tcW w:w="4258" w:type="dxa"/>
          </w:tcPr>
          <w:p w14:paraId="5FBB4743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 w:cs="Arial"/>
                <w:lang w:val="af-ZA"/>
              </w:rPr>
            </w:pPr>
            <w:r w:rsidRPr="007509A6">
              <w:rPr>
                <w:rFonts w:ascii="GHEA Grapalat" w:hAnsi="GHEA Grapalat" w:cs="Arial"/>
                <w:lang w:val="af-ZA"/>
              </w:rPr>
              <w:t>օձիք պաշտպանիչ</w:t>
            </w:r>
          </w:p>
        </w:tc>
        <w:tc>
          <w:tcPr>
            <w:tcW w:w="3543" w:type="dxa"/>
          </w:tcPr>
          <w:p w14:paraId="42BD1AD3" w14:textId="3CD97948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 w:cs="Sylfaen"/>
              </w:rPr>
              <w:t>ՀՀ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առողջապահության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t>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26.12.09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26-</w:t>
            </w:r>
            <w:r w:rsidRPr="007509A6">
              <w:rPr>
                <w:rFonts w:ascii="GHEA Grapalat" w:hAnsi="GHEA Grapalat" w:cs="Sylfaen"/>
                <w:lang w:val="af-ZA"/>
              </w:rPr>
              <w:t>Ն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af-ZA"/>
              </w:rPr>
              <w:lastRenderedPageBreak/>
              <w:t>հրամանի հավելվածի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կետ</w:t>
            </w:r>
            <w:r w:rsidRPr="007509A6">
              <w:rPr>
                <w:rFonts w:ascii="GHEA Grapalat" w:hAnsi="GHEA Grapalat" w:cs="GHEA Grapalat"/>
                <w:lang w:val="af-ZA"/>
              </w:rPr>
              <w:t xml:space="preserve">  </w:t>
            </w:r>
            <w:r w:rsidRPr="007509A6">
              <w:rPr>
                <w:rFonts w:ascii="GHEA Grapalat" w:hAnsi="GHEA Grapalat"/>
                <w:lang w:val="af-ZA"/>
              </w:rPr>
              <w:t xml:space="preserve">21, կետ 22. </w:t>
            </w:r>
            <w:r w:rsidRPr="007509A6">
              <w:rPr>
                <w:rFonts w:ascii="GHEA Grapalat" w:hAnsi="GHEA Grapalat" w:cs="Sylfaen"/>
                <w:lang w:val="af-ZA"/>
              </w:rPr>
              <w:t>հավելված 2</w:t>
            </w:r>
          </w:p>
        </w:tc>
        <w:tc>
          <w:tcPr>
            <w:tcW w:w="709" w:type="dxa"/>
          </w:tcPr>
          <w:p w14:paraId="6BBAF6A1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567" w:type="dxa"/>
          </w:tcPr>
          <w:p w14:paraId="7E94607E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850" w:type="dxa"/>
          </w:tcPr>
          <w:p w14:paraId="1D46B218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846" w:type="dxa"/>
          </w:tcPr>
          <w:p w14:paraId="3C2B00FC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1.0</w:t>
            </w:r>
          </w:p>
        </w:tc>
        <w:tc>
          <w:tcPr>
            <w:tcW w:w="2126" w:type="dxa"/>
          </w:tcPr>
          <w:p w14:paraId="58D19B36" w14:textId="7E0E99F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  <w:p w14:paraId="7C3C5462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706" w:type="dxa"/>
          </w:tcPr>
          <w:p w14:paraId="317E37C7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7509A6" w:rsidRPr="00B705A8" w14:paraId="746ECFF0" w14:textId="77777777" w:rsidTr="00A47C55">
        <w:tc>
          <w:tcPr>
            <w:tcW w:w="846" w:type="dxa"/>
          </w:tcPr>
          <w:p w14:paraId="5F703BD2" w14:textId="37EB00B5" w:rsidR="007509A6" w:rsidRPr="007509A6" w:rsidRDefault="0056027F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 w:cs="Arial"/>
                <w:lang w:val="en-US"/>
              </w:rPr>
            </w:pPr>
            <w:r>
              <w:rPr>
                <w:rFonts w:ascii="GHEA Grapalat" w:hAnsi="GHEA Grapalat" w:cs="GHEA Grapalat"/>
                <w:lang w:val="en-US"/>
              </w:rPr>
              <w:t>45</w:t>
            </w:r>
            <w:r w:rsidR="007509A6" w:rsidRPr="007509A6">
              <w:rPr>
                <w:rFonts w:ascii="GHEA Grapalat" w:hAnsi="GHEA Grapalat" w:cs="GHEA Grapalat"/>
                <w:lang w:val="en-US"/>
              </w:rPr>
              <w:t>.</w:t>
            </w:r>
          </w:p>
        </w:tc>
        <w:tc>
          <w:tcPr>
            <w:tcW w:w="4258" w:type="dxa"/>
          </w:tcPr>
          <w:p w14:paraId="6FB3C95E" w14:textId="77777777" w:rsidR="007509A6" w:rsidRPr="007509A6" w:rsidRDefault="007509A6" w:rsidP="007509A6">
            <w:pPr>
              <w:tabs>
                <w:tab w:val="num" w:pos="405"/>
              </w:tabs>
              <w:spacing w:line="240" w:lineRule="auto"/>
              <w:rPr>
                <w:rFonts w:ascii="GHEA Grapalat" w:hAnsi="GHEA Grapalat" w:cs="Arial"/>
                <w:lang w:val="af-ZA"/>
              </w:rPr>
            </w:pPr>
            <w:r w:rsidRPr="007509A6">
              <w:rPr>
                <w:rFonts w:ascii="GHEA Grapalat" w:hAnsi="GHEA Grapalat" w:cs="GHEA Grapalat"/>
                <w:lang w:val="en-US"/>
              </w:rPr>
              <w:t>Ընդհանուր ա</w:t>
            </w:r>
            <w:r w:rsidRPr="007509A6">
              <w:rPr>
                <w:rFonts w:ascii="GHEA Grapalat" w:hAnsi="GHEA Grapalat" w:cs="GHEA Grapalat"/>
              </w:rPr>
              <w:t>տամնատեխնիկական</w:t>
            </w:r>
            <w:r w:rsidRPr="007509A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լաբորատորիա</w:t>
            </w:r>
            <w:r w:rsidRPr="007509A6">
              <w:rPr>
                <w:rFonts w:ascii="GHEA Grapalat" w:hAnsi="GHEA Grapalat" w:cs="GHEA Grapalat"/>
                <w:lang w:val="en-US"/>
              </w:rPr>
              <w:t>յի սենքերի նվազագույն տարածքները կազմում են`</w:t>
            </w:r>
          </w:p>
        </w:tc>
        <w:tc>
          <w:tcPr>
            <w:tcW w:w="3543" w:type="dxa"/>
          </w:tcPr>
          <w:p w14:paraId="5F41126F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 w:cs="Sylfaen"/>
                <w:lang w:val="af-ZA"/>
              </w:rPr>
              <w:t>ՀՀ առողջապահության նախարարի</w:t>
            </w:r>
            <w:r w:rsidRPr="007509A6">
              <w:rPr>
                <w:rFonts w:ascii="GHEA Grapalat" w:hAnsi="GHEA Grapalat" w:cs="Times Armenian"/>
                <w:lang w:val="af-ZA"/>
              </w:rPr>
              <w:t xml:space="preserve"> 05.12.2011</w:t>
            </w:r>
            <w:r w:rsidRPr="007509A6">
              <w:rPr>
                <w:rFonts w:ascii="GHEA Grapalat" w:hAnsi="GHEA Grapalat" w:cs="Sylfaen"/>
                <w:lang w:val="af-ZA"/>
              </w:rPr>
              <w:t>թ</w:t>
            </w:r>
            <w:r w:rsidRPr="007509A6">
              <w:rPr>
                <w:rFonts w:ascii="GHEA Grapalat" w:hAnsi="GHEA Grapalat" w:cs="Times Armenian"/>
                <w:lang w:val="af-ZA"/>
              </w:rPr>
              <w:t>. N 25-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Ն հրամանի հավելվածով հաստատված 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af-ZA"/>
              </w:rPr>
              <w:t xml:space="preserve">N 3.1.1.-024-2011 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սանիտարական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կանոնների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և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նորմերի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af-ZA"/>
              </w:rPr>
              <w:t xml:space="preserve"> (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այսուհետ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af-ZA"/>
              </w:rPr>
              <w:t xml:space="preserve">` 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առողջապահության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նախարարի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af-ZA"/>
              </w:rPr>
              <w:t xml:space="preserve"> 25-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Ն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հրամանի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հավելվածի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af-ZA"/>
              </w:rPr>
              <w:t>)</w:t>
            </w:r>
            <w:r w:rsidRPr="007509A6">
              <w:rPr>
                <w:rStyle w:val="apple-style-span"/>
                <w:rFonts w:ascii="GHEA Grapalat" w:hAnsi="GHEA Grapalat"/>
                <w:bCs/>
                <w:color w:val="000000"/>
                <w:lang w:val="af-ZA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</w:t>
            </w:r>
            <w:r w:rsidRPr="007509A6">
              <w:rPr>
                <w:rFonts w:ascii="GHEA Grapalat" w:hAnsi="GHEA Grapalat"/>
                <w:lang w:val="af-ZA" w:eastAsia="en-US"/>
              </w:rPr>
              <w:t xml:space="preserve"> 3.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</w:t>
            </w:r>
            <w:r w:rsidRPr="007509A6">
              <w:rPr>
                <w:rFonts w:ascii="GHEA Grapalat" w:hAnsi="GHEA Grapalat" w:cs="Sylfaen"/>
                <w:lang w:val="en-US"/>
              </w:rPr>
              <w:t>հավելված</w:t>
            </w:r>
            <w:r w:rsidRPr="007509A6">
              <w:rPr>
                <w:rFonts w:ascii="GHEA Grapalat" w:hAnsi="GHEA Grapalat" w:cs="Sylfaen"/>
                <w:lang w:val="af-ZA"/>
              </w:rPr>
              <w:t xml:space="preserve"> 1.</w:t>
            </w:r>
          </w:p>
        </w:tc>
        <w:tc>
          <w:tcPr>
            <w:tcW w:w="709" w:type="dxa"/>
            <w:shd w:val="clear" w:color="auto" w:fill="B2B2B2" w:themeFill="accent2"/>
          </w:tcPr>
          <w:p w14:paraId="5E6D0CC1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567" w:type="dxa"/>
            <w:shd w:val="clear" w:color="auto" w:fill="B2B2B2" w:themeFill="accent2"/>
          </w:tcPr>
          <w:p w14:paraId="188F3F8D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af-ZA" w:eastAsia="en-US"/>
              </w:rPr>
            </w:pPr>
          </w:p>
        </w:tc>
        <w:tc>
          <w:tcPr>
            <w:tcW w:w="850" w:type="dxa"/>
            <w:shd w:val="clear" w:color="auto" w:fill="B2B2B2" w:themeFill="accent2"/>
          </w:tcPr>
          <w:p w14:paraId="4A85CC3A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846" w:type="dxa"/>
            <w:shd w:val="clear" w:color="auto" w:fill="B2B2B2" w:themeFill="accent2"/>
          </w:tcPr>
          <w:p w14:paraId="09F8BC44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126" w:type="dxa"/>
            <w:shd w:val="clear" w:color="auto" w:fill="B2B2B2" w:themeFill="accent2"/>
          </w:tcPr>
          <w:p w14:paraId="265B4576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1706" w:type="dxa"/>
            <w:shd w:val="clear" w:color="auto" w:fill="B2B2B2" w:themeFill="accent2"/>
          </w:tcPr>
          <w:p w14:paraId="168481A8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</w:tr>
      <w:tr w:rsidR="007509A6" w:rsidRPr="007509A6" w14:paraId="4A5DD7D9" w14:textId="77777777" w:rsidTr="00A47C55">
        <w:tc>
          <w:tcPr>
            <w:tcW w:w="846" w:type="dxa"/>
          </w:tcPr>
          <w:p w14:paraId="5A2C1615" w14:textId="4F52C02E" w:rsidR="007509A6" w:rsidRPr="007509A6" w:rsidRDefault="0056027F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  <w:r>
              <w:rPr>
                <w:rFonts w:ascii="GHEA Grapalat" w:hAnsi="GHEA Grapalat" w:cs="GHEA Grapalat"/>
                <w:lang w:val="en-US"/>
              </w:rPr>
              <w:t>45</w:t>
            </w:r>
            <w:r w:rsidR="007509A6" w:rsidRPr="007509A6">
              <w:rPr>
                <w:rFonts w:ascii="GHEA Grapalat" w:hAnsi="GHEA Grapalat" w:cs="GHEA Grapalat"/>
                <w:lang w:val="en-US"/>
              </w:rPr>
              <w:t>.1.</w:t>
            </w:r>
          </w:p>
        </w:tc>
        <w:tc>
          <w:tcPr>
            <w:tcW w:w="4258" w:type="dxa"/>
          </w:tcPr>
          <w:p w14:paraId="6858130C" w14:textId="77777777" w:rsidR="007509A6" w:rsidRPr="007509A6" w:rsidRDefault="007509A6" w:rsidP="007509A6">
            <w:pPr>
              <w:pStyle w:val="NoSpacing"/>
              <w:rPr>
                <w:rFonts w:ascii="GHEA Grapalat" w:hAnsi="GHEA Grapalat" w:cs="GHEA Grapalat"/>
                <w:bCs/>
                <w:lang w:val="en-US"/>
              </w:rPr>
            </w:pPr>
            <w:r w:rsidRPr="007509A6">
              <w:rPr>
                <w:rFonts w:ascii="GHEA Grapalat" w:hAnsi="GHEA Grapalat" w:cs="GHEA Grapalat"/>
                <w:bCs/>
                <w:lang w:val="en-US"/>
              </w:rPr>
              <w:t>հիմնական աշխատանքների համար նախատեսված սենյակ`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երեք քառակուսի մետր</w:t>
            </w:r>
          </w:p>
          <w:p w14:paraId="15DF9106" w14:textId="77777777" w:rsidR="007509A6" w:rsidRPr="007509A6" w:rsidRDefault="007509A6" w:rsidP="007509A6">
            <w:pPr>
              <w:pStyle w:val="NoSpacing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3543" w:type="dxa"/>
          </w:tcPr>
          <w:p w14:paraId="3CCB489B" w14:textId="77777777" w:rsidR="007509A6" w:rsidRPr="007509A6" w:rsidRDefault="007509A6" w:rsidP="007509A6">
            <w:pPr>
              <w:tabs>
                <w:tab w:val="left" w:pos="1620"/>
              </w:tabs>
              <w:spacing w:line="240" w:lineRule="auto"/>
              <w:jc w:val="center"/>
              <w:rPr>
                <w:rFonts w:ascii="GHEA Grapalat" w:hAnsi="GHEA Grapalat"/>
                <w:bCs/>
                <w:color w:val="000000"/>
                <w:lang w:val="af-ZA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3.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հավելված 1.</w:t>
            </w:r>
          </w:p>
        </w:tc>
        <w:tc>
          <w:tcPr>
            <w:tcW w:w="709" w:type="dxa"/>
          </w:tcPr>
          <w:p w14:paraId="5DAD2957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567" w:type="dxa"/>
          </w:tcPr>
          <w:p w14:paraId="5717CFF0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850" w:type="dxa"/>
          </w:tcPr>
          <w:p w14:paraId="47910227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846" w:type="dxa"/>
          </w:tcPr>
          <w:p w14:paraId="5A78F2AB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/>
                <w:lang w:val="en-US"/>
              </w:rPr>
              <w:t>1.0</w:t>
            </w:r>
          </w:p>
        </w:tc>
        <w:tc>
          <w:tcPr>
            <w:tcW w:w="2126" w:type="dxa"/>
          </w:tcPr>
          <w:p w14:paraId="6D026143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չափագրում</w:t>
            </w:r>
          </w:p>
          <w:p w14:paraId="0F5A2AB3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1706" w:type="dxa"/>
          </w:tcPr>
          <w:p w14:paraId="1124C31D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</w:tr>
      <w:tr w:rsidR="007509A6" w:rsidRPr="007509A6" w14:paraId="2284EC29" w14:textId="77777777" w:rsidTr="00A47C55">
        <w:tc>
          <w:tcPr>
            <w:tcW w:w="846" w:type="dxa"/>
          </w:tcPr>
          <w:p w14:paraId="0D2E6F09" w14:textId="02B01111" w:rsidR="007509A6" w:rsidRPr="007509A6" w:rsidRDefault="0056027F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  <w:r>
              <w:rPr>
                <w:rFonts w:ascii="GHEA Grapalat" w:hAnsi="GHEA Grapalat" w:cs="GHEA Grapalat"/>
                <w:lang w:val="en-US"/>
              </w:rPr>
              <w:t>45</w:t>
            </w:r>
            <w:r w:rsidR="007509A6" w:rsidRPr="007509A6">
              <w:rPr>
                <w:rFonts w:ascii="GHEA Grapalat" w:hAnsi="GHEA Grapalat" w:cs="GHEA Grapalat"/>
                <w:lang w:val="en-US"/>
              </w:rPr>
              <w:t>.1.2</w:t>
            </w:r>
          </w:p>
        </w:tc>
        <w:tc>
          <w:tcPr>
            <w:tcW w:w="4258" w:type="dxa"/>
          </w:tcPr>
          <w:p w14:paraId="49665F85" w14:textId="77777777" w:rsidR="007509A6" w:rsidRPr="007509A6" w:rsidRDefault="007509A6" w:rsidP="007509A6">
            <w:pPr>
              <w:pStyle w:val="NoSpacing"/>
              <w:rPr>
                <w:rFonts w:ascii="GHEA Grapalat" w:hAnsi="GHEA Grapalat" w:cs="GHEA Grapalat"/>
                <w:lang w:val="en-US"/>
              </w:rPr>
            </w:pPr>
            <w:r w:rsidRPr="007509A6">
              <w:rPr>
                <w:rFonts w:ascii="GHEA Grapalat" w:hAnsi="GHEA Grapalat" w:cs="GHEA Grapalat"/>
                <w:bCs/>
                <w:lang w:val="en-US"/>
              </w:rPr>
              <w:t xml:space="preserve">մեկից ավելի դեպքում`  </w:t>
            </w:r>
            <w:r w:rsidRPr="007509A6">
              <w:rPr>
                <w:rFonts w:ascii="GHEA Grapalat" w:hAnsi="GHEA Grapalat" w:cs="GHEA Grapalat"/>
              </w:rPr>
              <w:t>յուրաքանչյուր</w:t>
            </w:r>
            <w:r w:rsidRPr="007509A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հաջորդ</w:t>
            </w:r>
            <w:r w:rsidRPr="007509A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աշխատատեղի</w:t>
            </w:r>
            <w:r w:rsidRPr="007509A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համար</w:t>
            </w:r>
            <w:r w:rsidRPr="007509A6">
              <w:rPr>
                <w:rFonts w:ascii="GHEA Grapalat" w:hAnsi="GHEA Grapalat" w:cs="GHEA Grapalat"/>
                <w:lang w:val="en-US"/>
              </w:rPr>
              <w:t>` երկու քառակուսի մետր</w:t>
            </w:r>
          </w:p>
        </w:tc>
        <w:tc>
          <w:tcPr>
            <w:tcW w:w="3543" w:type="dxa"/>
          </w:tcPr>
          <w:p w14:paraId="776B5472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3.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հավելված 1.</w:t>
            </w:r>
          </w:p>
        </w:tc>
        <w:tc>
          <w:tcPr>
            <w:tcW w:w="709" w:type="dxa"/>
          </w:tcPr>
          <w:p w14:paraId="6B937F2A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567" w:type="dxa"/>
          </w:tcPr>
          <w:p w14:paraId="148261E0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850" w:type="dxa"/>
          </w:tcPr>
          <w:p w14:paraId="68F18C57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846" w:type="dxa"/>
          </w:tcPr>
          <w:p w14:paraId="7A795BBA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/>
                <w:lang w:val="en-US"/>
              </w:rPr>
              <w:t>2.0</w:t>
            </w:r>
          </w:p>
        </w:tc>
        <w:tc>
          <w:tcPr>
            <w:tcW w:w="2126" w:type="dxa"/>
          </w:tcPr>
          <w:p w14:paraId="1CC0F13F" w14:textId="11359EA1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չափագրում</w:t>
            </w:r>
          </w:p>
          <w:p w14:paraId="30F3CF56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1706" w:type="dxa"/>
          </w:tcPr>
          <w:p w14:paraId="1465DABB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</w:tr>
      <w:tr w:rsidR="007509A6" w:rsidRPr="007509A6" w14:paraId="3D704269" w14:textId="77777777" w:rsidTr="00A47C55">
        <w:tc>
          <w:tcPr>
            <w:tcW w:w="846" w:type="dxa"/>
          </w:tcPr>
          <w:p w14:paraId="6064AB85" w14:textId="7A445ACE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  <w:r w:rsidRPr="007509A6">
              <w:rPr>
                <w:rFonts w:ascii="GHEA Grapalat" w:hAnsi="GHEA Grapalat" w:cs="GHEA Grapalat"/>
                <w:lang w:val="en-US"/>
              </w:rPr>
              <w:t>4</w:t>
            </w:r>
            <w:r w:rsidR="0056027F">
              <w:rPr>
                <w:rFonts w:ascii="GHEA Grapalat" w:hAnsi="GHEA Grapalat" w:cs="GHEA Grapalat"/>
                <w:lang w:val="en-US"/>
              </w:rPr>
              <w:t>5</w:t>
            </w:r>
            <w:r w:rsidRPr="007509A6">
              <w:rPr>
                <w:rFonts w:ascii="GHEA Grapalat" w:hAnsi="GHEA Grapalat" w:cs="GHEA Grapalat"/>
                <w:lang w:val="en-US"/>
              </w:rPr>
              <w:t>.2.</w:t>
            </w:r>
          </w:p>
        </w:tc>
        <w:tc>
          <w:tcPr>
            <w:tcW w:w="4258" w:type="dxa"/>
          </w:tcPr>
          <w:p w14:paraId="11150A3A" w14:textId="77777777" w:rsidR="007509A6" w:rsidRPr="007509A6" w:rsidRDefault="007509A6" w:rsidP="007509A6">
            <w:pPr>
              <w:pStyle w:val="NoSpacing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 w:cs="GHEA Grapalat"/>
                <w:bCs/>
                <w:lang w:val="en-US"/>
              </w:rPr>
              <w:t>Գիպսային, պոլիմերացման և փայլեցման աշխատանքների համար նախատեսված սենյակ`</w:t>
            </w:r>
            <w:r w:rsidRPr="007509A6">
              <w:rPr>
                <w:rFonts w:ascii="GHEA Grapalat" w:hAnsi="GHEA Grapalat"/>
                <w:lang w:val="en-US" w:eastAsia="en-US"/>
              </w:rPr>
              <w:t>երեք քառակուսի մետր</w:t>
            </w:r>
          </w:p>
          <w:p w14:paraId="6F35FEAD" w14:textId="77777777" w:rsidR="007509A6" w:rsidRPr="007509A6" w:rsidRDefault="007509A6" w:rsidP="007509A6">
            <w:pPr>
              <w:pStyle w:val="NoSpacing"/>
              <w:rPr>
                <w:rFonts w:ascii="GHEA Grapalat" w:hAnsi="GHEA Grapalat" w:cs="GHEA Grapalat"/>
                <w:bCs/>
                <w:lang w:val="en-US"/>
              </w:rPr>
            </w:pPr>
          </w:p>
        </w:tc>
        <w:tc>
          <w:tcPr>
            <w:tcW w:w="3543" w:type="dxa"/>
          </w:tcPr>
          <w:p w14:paraId="0578281D" w14:textId="77777777" w:rsidR="007509A6" w:rsidRPr="007509A6" w:rsidRDefault="007509A6" w:rsidP="007509A6">
            <w:pPr>
              <w:spacing w:after="120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3.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հավելված 1.</w:t>
            </w:r>
          </w:p>
        </w:tc>
        <w:tc>
          <w:tcPr>
            <w:tcW w:w="709" w:type="dxa"/>
          </w:tcPr>
          <w:p w14:paraId="6DA79E59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567" w:type="dxa"/>
          </w:tcPr>
          <w:p w14:paraId="5272B6EA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850" w:type="dxa"/>
          </w:tcPr>
          <w:p w14:paraId="15E00F25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846" w:type="dxa"/>
          </w:tcPr>
          <w:p w14:paraId="4FB1B3A4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  <w:p w14:paraId="6F457311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/>
                <w:lang w:val="en-US"/>
              </w:rPr>
              <w:t>1.0</w:t>
            </w:r>
          </w:p>
        </w:tc>
        <w:tc>
          <w:tcPr>
            <w:tcW w:w="2126" w:type="dxa"/>
          </w:tcPr>
          <w:p w14:paraId="565C40DF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չափագրում</w:t>
            </w:r>
          </w:p>
          <w:p w14:paraId="2C3181DB" w14:textId="77777777" w:rsidR="007509A6" w:rsidRPr="007509A6" w:rsidRDefault="007509A6" w:rsidP="007509A6">
            <w:pPr>
              <w:spacing w:after="120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024F760B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</w:tr>
      <w:tr w:rsidR="007509A6" w:rsidRPr="007509A6" w14:paraId="6B0CF08D" w14:textId="77777777" w:rsidTr="00A47C55">
        <w:trPr>
          <w:trHeight w:val="958"/>
        </w:trPr>
        <w:tc>
          <w:tcPr>
            <w:tcW w:w="846" w:type="dxa"/>
          </w:tcPr>
          <w:p w14:paraId="16B09BC1" w14:textId="18F8A12C" w:rsidR="007509A6" w:rsidRPr="007509A6" w:rsidRDefault="0056027F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  <w:r>
              <w:rPr>
                <w:rFonts w:ascii="GHEA Grapalat" w:hAnsi="GHEA Grapalat" w:cs="GHEA Grapalat"/>
                <w:lang w:val="en-US"/>
              </w:rPr>
              <w:t>45</w:t>
            </w:r>
            <w:r w:rsidR="007509A6" w:rsidRPr="007509A6">
              <w:rPr>
                <w:rFonts w:ascii="GHEA Grapalat" w:hAnsi="GHEA Grapalat" w:cs="GHEA Grapalat"/>
                <w:lang w:val="en-US"/>
              </w:rPr>
              <w:t>.2.1.</w:t>
            </w:r>
          </w:p>
        </w:tc>
        <w:tc>
          <w:tcPr>
            <w:tcW w:w="4258" w:type="dxa"/>
          </w:tcPr>
          <w:p w14:paraId="1053EAEC" w14:textId="77777777" w:rsidR="007509A6" w:rsidRPr="007509A6" w:rsidRDefault="007509A6" w:rsidP="007509A6">
            <w:pPr>
              <w:pStyle w:val="NoSpacing"/>
              <w:rPr>
                <w:rFonts w:ascii="GHEA Grapalat" w:hAnsi="GHEA Grapalat" w:cs="GHEA Grapalat"/>
                <w:bCs/>
                <w:lang w:val="en-US"/>
              </w:rPr>
            </w:pPr>
            <w:r w:rsidRPr="007509A6">
              <w:rPr>
                <w:rFonts w:ascii="GHEA Grapalat" w:hAnsi="GHEA Grapalat" w:cs="GHEA Grapalat"/>
                <w:bCs/>
                <w:lang w:val="en-US"/>
              </w:rPr>
              <w:t xml:space="preserve"> մեկից ավելիի դեպքում`  </w:t>
            </w:r>
            <w:r w:rsidRPr="007509A6">
              <w:rPr>
                <w:rFonts w:ascii="GHEA Grapalat" w:hAnsi="GHEA Grapalat" w:cs="GHEA Grapalat"/>
              </w:rPr>
              <w:t>յուրաքանչյուրհաջորդաշխատատեղիհամար</w:t>
            </w:r>
            <w:r w:rsidRPr="007509A6">
              <w:rPr>
                <w:rFonts w:ascii="GHEA Grapalat" w:hAnsi="GHEA Grapalat" w:cs="GHEA Grapalat"/>
                <w:lang w:val="en-US"/>
              </w:rPr>
              <w:t>` երկու քառակուսի մետր</w:t>
            </w:r>
          </w:p>
          <w:p w14:paraId="7E680EDC" w14:textId="77777777" w:rsidR="007509A6" w:rsidRPr="007509A6" w:rsidRDefault="007509A6" w:rsidP="007509A6">
            <w:pPr>
              <w:pStyle w:val="NoSpacing"/>
              <w:rPr>
                <w:rFonts w:ascii="GHEA Grapalat" w:hAnsi="GHEA Grapalat" w:cs="GHEA Grapalat"/>
                <w:bCs/>
                <w:lang w:val="en-US"/>
              </w:rPr>
            </w:pPr>
          </w:p>
        </w:tc>
        <w:tc>
          <w:tcPr>
            <w:tcW w:w="3543" w:type="dxa"/>
          </w:tcPr>
          <w:p w14:paraId="790F17C9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3.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հավելված 1.</w:t>
            </w:r>
          </w:p>
        </w:tc>
        <w:tc>
          <w:tcPr>
            <w:tcW w:w="709" w:type="dxa"/>
          </w:tcPr>
          <w:p w14:paraId="5310829D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567" w:type="dxa"/>
          </w:tcPr>
          <w:p w14:paraId="3B6F9FF8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850" w:type="dxa"/>
          </w:tcPr>
          <w:p w14:paraId="4458CC41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846" w:type="dxa"/>
          </w:tcPr>
          <w:p w14:paraId="373F8FC4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/>
                <w:lang w:val="en-US"/>
              </w:rPr>
              <w:t>2.0</w:t>
            </w:r>
          </w:p>
        </w:tc>
        <w:tc>
          <w:tcPr>
            <w:tcW w:w="2126" w:type="dxa"/>
          </w:tcPr>
          <w:p w14:paraId="1C7B14AB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չափագրում</w:t>
            </w:r>
          </w:p>
          <w:p w14:paraId="38D49C05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4F72329F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</w:tr>
      <w:tr w:rsidR="007509A6" w:rsidRPr="007509A6" w14:paraId="2E18B962" w14:textId="77777777" w:rsidTr="00A47C55">
        <w:tc>
          <w:tcPr>
            <w:tcW w:w="846" w:type="dxa"/>
          </w:tcPr>
          <w:p w14:paraId="6A75358D" w14:textId="1AD42052" w:rsidR="007509A6" w:rsidRPr="007509A6" w:rsidRDefault="0056027F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  <w:r>
              <w:rPr>
                <w:rFonts w:ascii="GHEA Grapalat" w:hAnsi="GHEA Grapalat" w:cs="GHEA Grapalat"/>
                <w:lang w:val="en-US"/>
              </w:rPr>
              <w:t>45</w:t>
            </w:r>
            <w:r w:rsidR="007509A6" w:rsidRPr="007509A6">
              <w:rPr>
                <w:rFonts w:ascii="GHEA Grapalat" w:hAnsi="GHEA Grapalat" w:cs="GHEA Grapalat"/>
                <w:lang w:val="en-US"/>
              </w:rPr>
              <w:t>.3.</w:t>
            </w:r>
          </w:p>
        </w:tc>
        <w:tc>
          <w:tcPr>
            <w:tcW w:w="4258" w:type="dxa"/>
          </w:tcPr>
          <w:p w14:paraId="2D944475" w14:textId="77777777" w:rsidR="007509A6" w:rsidRPr="007509A6" w:rsidRDefault="007509A6" w:rsidP="007509A6">
            <w:pPr>
              <w:pStyle w:val="NoSpacing"/>
              <w:rPr>
                <w:rFonts w:ascii="GHEA Grapalat" w:hAnsi="GHEA Grapalat" w:cs="GHEA Grapalat"/>
                <w:bCs/>
                <w:lang w:val="en-US"/>
              </w:rPr>
            </w:pPr>
            <w:r w:rsidRPr="007509A6">
              <w:rPr>
                <w:rFonts w:ascii="GHEA Grapalat" w:hAnsi="GHEA Grapalat" w:cs="GHEA Grapalat"/>
                <w:lang w:val="en-US"/>
              </w:rPr>
              <w:t xml:space="preserve">Ճենապակյա և մետաղճենապակյա կառույցների պատրաստման համար 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երեք քառակուսի մետր</w:t>
            </w:r>
          </w:p>
        </w:tc>
        <w:tc>
          <w:tcPr>
            <w:tcW w:w="3543" w:type="dxa"/>
          </w:tcPr>
          <w:p w14:paraId="2C12F500" w14:textId="77777777" w:rsidR="007509A6" w:rsidRPr="007509A6" w:rsidRDefault="007509A6" w:rsidP="007509A6">
            <w:pPr>
              <w:spacing w:after="120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3.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հավելված 1.</w:t>
            </w:r>
          </w:p>
        </w:tc>
        <w:tc>
          <w:tcPr>
            <w:tcW w:w="709" w:type="dxa"/>
          </w:tcPr>
          <w:p w14:paraId="6E4DD930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567" w:type="dxa"/>
          </w:tcPr>
          <w:p w14:paraId="3B91FEA0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850" w:type="dxa"/>
          </w:tcPr>
          <w:p w14:paraId="6AE20116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846" w:type="dxa"/>
          </w:tcPr>
          <w:p w14:paraId="448371EC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/>
                <w:lang w:val="en-US"/>
              </w:rPr>
              <w:t>1.0</w:t>
            </w:r>
          </w:p>
        </w:tc>
        <w:tc>
          <w:tcPr>
            <w:tcW w:w="2126" w:type="dxa"/>
          </w:tcPr>
          <w:p w14:paraId="01B64780" w14:textId="511350BE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չափագրում</w:t>
            </w:r>
          </w:p>
          <w:p w14:paraId="48E1A808" w14:textId="77777777" w:rsidR="007509A6" w:rsidRPr="007509A6" w:rsidRDefault="007509A6" w:rsidP="007509A6">
            <w:pPr>
              <w:spacing w:after="120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13F80D08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</w:tr>
      <w:tr w:rsidR="007509A6" w:rsidRPr="007509A6" w14:paraId="29A0841A" w14:textId="77777777" w:rsidTr="00A47C55">
        <w:tc>
          <w:tcPr>
            <w:tcW w:w="846" w:type="dxa"/>
          </w:tcPr>
          <w:p w14:paraId="058CB767" w14:textId="383BC4F7" w:rsidR="007509A6" w:rsidRPr="007509A6" w:rsidRDefault="0056027F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  <w:r>
              <w:rPr>
                <w:rFonts w:ascii="GHEA Grapalat" w:hAnsi="GHEA Grapalat" w:cs="GHEA Grapalat"/>
                <w:lang w:val="en-US"/>
              </w:rPr>
              <w:lastRenderedPageBreak/>
              <w:t>45</w:t>
            </w:r>
            <w:r w:rsidR="007509A6" w:rsidRPr="007509A6">
              <w:rPr>
                <w:rFonts w:ascii="GHEA Grapalat" w:hAnsi="GHEA Grapalat" w:cs="GHEA Grapalat"/>
                <w:lang w:val="en-US"/>
              </w:rPr>
              <w:t>.3.1.</w:t>
            </w:r>
          </w:p>
        </w:tc>
        <w:tc>
          <w:tcPr>
            <w:tcW w:w="4258" w:type="dxa"/>
          </w:tcPr>
          <w:p w14:paraId="026492E2" w14:textId="77777777" w:rsidR="007509A6" w:rsidRPr="007509A6" w:rsidRDefault="007509A6" w:rsidP="007509A6">
            <w:pPr>
              <w:pStyle w:val="NoSpacing"/>
              <w:rPr>
                <w:rFonts w:ascii="GHEA Grapalat" w:hAnsi="GHEA Grapalat" w:cs="GHEA Grapalat"/>
                <w:lang w:val="en-US"/>
              </w:rPr>
            </w:pPr>
            <w:r w:rsidRPr="007509A6">
              <w:rPr>
                <w:rFonts w:ascii="GHEA Grapalat" w:hAnsi="GHEA Grapalat" w:cs="GHEA Grapalat"/>
                <w:bCs/>
                <w:lang w:val="en-US"/>
              </w:rPr>
              <w:t xml:space="preserve">մեկից ավելի դեպքում`  </w:t>
            </w:r>
            <w:r w:rsidRPr="007509A6">
              <w:rPr>
                <w:rFonts w:ascii="GHEA Grapalat" w:hAnsi="GHEA Grapalat" w:cs="GHEA Grapalat"/>
              </w:rPr>
              <w:t>յուրաքանչյուր</w:t>
            </w:r>
            <w:r w:rsidRPr="007509A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հաջորդ</w:t>
            </w:r>
            <w:r w:rsidRPr="007509A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աշխատատեղի</w:t>
            </w:r>
            <w:r w:rsidRPr="007509A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համար</w:t>
            </w:r>
            <w:r w:rsidRPr="007509A6">
              <w:rPr>
                <w:rFonts w:ascii="GHEA Grapalat" w:hAnsi="GHEA Grapalat" w:cs="GHEA Grapalat"/>
                <w:lang w:val="en-US"/>
              </w:rPr>
              <w:t>` երկու քառակուսի մետր</w:t>
            </w:r>
          </w:p>
          <w:p w14:paraId="67639EDF" w14:textId="77777777" w:rsidR="007509A6" w:rsidRPr="007509A6" w:rsidRDefault="007509A6" w:rsidP="007509A6">
            <w:pPr>
              <w:pStyle w:val="NoSpacing"/>
              <w:rPr>
                <w:rFonts w:ascii="GHEA Grapalat" w:hAnsi="GHEA Grapalat" w:cs="GHEA Grapalat"/>
                <w:bCs/>
                <w:lang w:val="en-US"/>
              </w:rPr>
            </w:pPr>
          </w:p>
        </w:tc>
        <w:tc>
          <w:tcPr>
            <w:tcW w:w="3543" w:type="dxa"/>
          </w:tcPr>
          <w:p w14:paraId="73D2C8BF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3.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հավելված 1.</w:t>
            </w:r>
          </w:p>
        </w:tc>
        <w:tc>
          <w:tcPr>
            <w:tcW w:w="709" w:type="dxa"/>
          </w:tcPr>
          <w:p w14:paraId="786C4244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567" w:type="dxa"/>
          </w:tcPr>
          <w:p w14:paraId="6C3726B5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850" w:type="dxa"/>
          </w:tcPr>
          <w:p w14:paraId="1AD4DF46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846" w:type="dxa"/>
          </w:tcPr>
          <w:p w14:paraId="7F961089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/>
                <w:lang w:val="en-US"/>
              </w:rPr>
              <w:t>1.0</w:t>
            </w:r>
          </w:p>
        </w:tc>
        <w:tc>
          <w:tcPr>
            <w:tcW w:w="2126" w:type="dxa"/>
          </w:tcPr>
          <w:p w14:paraId="3B054BAF" w14:textId="6D0D6316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չափագրում</w:t>
            </w:r>
          </w:p>
          <w:p w14:paraId="5535526A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79A77E2D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</w:tr>
      <w:tr w:rsidR="007509A6" w:rsidRPr="007509A6" w14:paraId="22ACB86F" w14:textId="77777777" w:rsidTr="00A47C55">
        <w:tc>
          <w:tcPr>
            <w:tcW w:w="846" w:type="dxa"/>
          </w:tcPr>
          <w:p w14:paraId="0DF8A7C0" w14:textId="662A7A26" w:rsidR="007509A6" w:rsidRPr="007509A6" w:rsidRDefault="0056027F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  <w:r>
              <w:rPr>
                <w:rFonts w:ascii="GHEA Grapalat" w:hAnsi="GHEA Grapalat" w:cs="GHEA Grapalat"/>
                <w:lang w:val="en-US"/>
              </w:rPr>
              <w:t>45</w:t>
            </w:r>
            <w:r w:rsidR="007509A6" w:rsidRPr="007509A6">
              <w:rPr>
                <w:rFonts w:ascii="GHEA Grapalat" w:hAnsi="GHEA Grapalat" w:cs="GHEA Grapalat"/>
                <w:lang w:val="en-US"/>
              </w:rPr>
              <w:t>.4</w:t>
            </w:r>
          </w:p>
        </w:tc>
        <w:tc>
          <w:tcPr>
            <w:tcW w:w="4258" w:type="dxa"/>
          </w:tcPr>
          <w:p w14:paraId="17481D1C" w14:textId="77777777" w:rsidR="007509A6" w:rsidRPr="007509A6" w:rsidRDefault="007509A6" w:rsidP="007509A6">
            <w:pPr>
              <w:pStyle w:val="NoSpacing"/>
              <w:rPr>
                <w:rFonts w:ascii="GHEA Grapalat" w:hAnsi="GHEA Grapalat" w:cs="GHEA Grapalat"/>
                <w:lang w:val="en-US"/>
              </w:rPr>
            </w:pPr>
            <w:r w:rsidRPr="007509A6">
              <w:rPr>
                <w:rFonts w:ascii="GHEA Grapalat" w:hAnsi="GHEA Grapalat" w:cs="GHEA Grapalat"/>
                <w:lang w:val="en-US"/>
              </w:rPr>
              <w:t xml:space="preserve">ձուլարան` 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երեք քառակուսի մետր</w:t>
            </w:r>
          </w:p>
        </w:tc>
        <w:tc>
          <w:tcPr>
            <w:tcW w:w="3543" w:type="dxa"/>
          </w:tcPr>
          <w:p w14:paraId="44918307" w14:textId="77777777" w:rsidR="007509A6" w:rsidRPr="007509A6" w:rsidRDefault="007509A6" w:rsidP="007509A6">
            <w:pPr>
              <w:spacing w:after="120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3.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հավելված 1</w:t>
            </w:r>
          </w:p>
        </w:tc>
        <w:tc>
          <w:tcPr>
            <w:tcW w:w="709" w:type="dxa"/>
          </w:tcPr>
          <w:p w14:paraId="1D5C84CD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567" w:type="dxa"/>
          </w:tcPr>
          <w:p w14:paraId="015F7D79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850" w:type="dxa"/>
          </w:tcPr>
          <w:p w14:paraId="475D4BFF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846" w:type="dxa"/>
          </w:tcPr>
          <w:p w14:paraId="6CBC6EB3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/>
                <w:lang w:val="en-US"/>
              </w:rPr>
              <w:t>1.0</w:t>
            </w:r>
          </w:p>
        </w:tc>
        <w:tc>
          <w:tcPr>
            <w:tcW w:w="2126" w:type="dxa"/>
          </w:tcPr>
          <w:p w14:paraId="13EFACAF" w14:textId="359F2992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չափագրում</w:t>
            </w:r>
          </w:p>
          <w:p w14:paraId="6CC07F87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2FE94299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</w:tr>
      <w:tr w:rsidR="007509A6" w:rsidRPr="007509A6" w14:paraId="61CE8FAA" w14:textId="77777777" w:rsidTr="00A47C55">
        <w:tc>
          <w:tcPr>
            <w:tcW w:w="846" w:type="dxa"/>
          </w:tcPr>
          <w:p w14:paraId="572C2D6D" w14:textId="4D0F1C2C" w:rsidR="007509A6" w:rsidRPr="007509A6" w:rsidRDefault="0056027F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  <w:r>
              <w:rPr>
                <w:rFonts w:ascii="GHEA Grapalat" w:hAnsi="GHEA Grapalat" w:cs="GHEA Grapalat"/>
                <w:lang w:val="en-US"/>
              </w:rPr>
              <w:t>45</w:t>
            </w:r>
            <w:r w:rsidR="007509A6" w:rsidRPr="007509A6">
              <w:rPr>
                <w:rFonts w:ascii="GHEA Grapalat" w:hAnsi="GHEA Grapalat" w:cs="GHEA Grapalat"/>
                <w:lang w:val="en-US"/>
              </w:rPr>
              <w:t>.4.1</w:t>
            </w:r>
          </w:p>
        </w:tc>
        <w:tc>
          <w:tcPr>
            <w:tcW w:w="4258" w:type="dxa"/>
          </w:tcPr>
          <w:p w14:paraId="54D783CA" w14:textId="77777777" w:rsidR="007509A6" w:rsidRPr="007509A6" w:rsidRDefault="007509A6" w:rsidP="007509A6">
            <w:pPr>
              <w:pStyle w:val="NoSpacing"/>
              <w:rPr>
                <w:rFonts w:ascii="GHEA Grapalat" w:hAnsi="GHEA Grapalat" w:cs="GHEA Grapalat"/>
                <w:bCs/>
                <w:lang w:val="en-US"/>
              </w:rPr>
            </w:pPr>
            <w:r w:rsidRPr="007509A6">
              <w:rPr>
                <w:rFonts w:ascii="GHEA Grapalat" w:hAnsi="GHEA Grapalat" w:cs="GHEA Grapalat"/>
                <w:bCs/>
                <w:lang w:val="en-US"/>
              </w:rPr>
              <w:t xml:space="preserve">մեկից ավելի դեպքում </w:t>
            </w:r>
            <w:r w:rsidRPr="007509A6">
              <w:rPr>
                <w:rFonts w:ascii="GHEA Grapalat" w:hAnsi="GHEA Grapalat" w:cs="GHEA Grapalat"/>
              </w:rPr>
              <w:t>յուրաքանչյուր</w:t>
            </w:r>
            <w:r w:rsidRPr="007509A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հաջորդ</w:t>
            </w:r>
            <w:r w:rsidRPr="007509A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աշխատատեղի</w:t>
            </w:r>
            <w:r w:rsidRPr="007509A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համար</w:t>
            </w:r>
            <w:r w:rsidRPr="007509A6">
              <w:rPr>
                <w:rFonts w:ascii="GHEA Grapalat" w:hAnsi="GHEA Grapalat" w:cs="GHEA Grapalat"/>
                <w:lang w:val="en-US"/>
              </w:rPr>
              <w:t>` երկու քառակուսի մետր</w:t>
            </w:r>
          </w:p>
        </w:tc>
        <w:tc>
          <w:tcPr>
            <w:tcW w:w="3543" w:type="dxa"/>
          </w:tcPr>
          <w:p w14:paraId="6AE7CA60" w14:textId="77777777" w:rsidR="007509A6" w:rsidRPr="007509A6" w:rsidRDefault="007509A6" w:rsidP="007509A6">
            <w:pPr>
              <w:spacing w:after="120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3.</w:t>
            </w:r>
            <w:r w:rsidRPr="007509A6">
              <w:rPr>
                <w:rFonts w:ascii="GHEA Grapalat" w:hAnsi="GHEA Grapalat" w:cs="Sylfaen"/>
                <w:lang w:val="en-US"/>
              </w:rPr>
              <w:t xml:space="preserve"> հավելված 1</w:t>
            </w:r>
          </w:p>
        </w:tc>
        <w:tc>
          <w:tcPr>
            <w:tcW w:w="709" w:type="dxa"/>
          </w:tcPr>
          <w:p w14:paraId="594BB797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567" w:type="dxa"/>
          </w:tcPr>
          <w:p w14:paraId="48CEF94A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850" w:type="dxa"/>
          </w:tcPr>
          <w:p w14:paraId="473E7921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846" w:type="dxa"/>
          </w:tcPr>
          <w:p w14:paraId="538DE4BB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/>
                <w:lang w:val="en-US"/>
              </w:rPr>
              <w:t>1.0</w:t>
            </w:r>
          </w:p>
        </w:tc>
        <w:tc>
          <w:tcPr>
            <w:tcW w:w="2126" w:type="dxa"/>
          </w:tcPr>
          <w:p w14:paraId="058CAE4F" w14:textId="360A9324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չափագրում</w:t>
            </w:r>
          </w:p>
          <w:p w14:paraId="0107AE0C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1EACAF52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</w:tr>
      <w:tr w:rsidR="007509A6" w:rsidRPr="007509A6" w14:paraId="19768B4B" w14:textId="77777777" w:rsidTr="00A47C55">
        <w:tc>
          <w:tcPr>
            <w:tcW w:w="846" w:type="dxa"/>
          </w:tcPr>
          <w:p w14:paraId="4C6A5EE9" w14:textId="5EBCAE25" w:rsidR="007509A6" w:rsidRPr="007509A6" w:rsidRDefault="0056027F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46</w:t>
            </w:r>
            <w:r w:rsidR="007509A6" w:rsidRPr="007509A6">
              <w:rPr>
                <w:rFonts w:ascii="GHEA Grapalat" w:hAnsi="GHEA Grapalat" w:cs="Sylfaen"/>
                <w:lang w:eastAsia="en-US"/>
              </w:rPr>
              <w:t>.</w:t>
            </w:r>
          </w:p>
        </w:tc>
        <w:tc>
          <w:tcPr>
            <w:tcW w:w="4258" w:type="dxa"/>
          </w:tcPr>
          <w:p w14:paraId="27C7F341" w14:textId="77777777" w:rsidR="007509A6" w:rsidRPr="007509A6" w:rsidRDefault="007509A6" w:rsidP="007509A6">
            <w:pPr>
              <w:shd w:val="clear" w:color="auto" w:fill="FFFFFF"/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</w:rPr>
              <w:t>Բնակելի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հասարակական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շենքերում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տեղակայված </w:t>
            </w:r>
            <w:r w:rsidRPr="007509A6">
              <w:rPr>
                <w:rFonts w:ascii="GHEA Grapalat" w:hAnsi="GHEA Grapalat"/>
                <w:color w:val="000000"/>
              </w:rPr>
              <w:t>ատամնատեխնիկական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լաբորատորիաներ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ի ա</w:t>
            </w:r>
            <w:r w:rsidRPr="007509A6">
              <w:rPr>
                <w:rFonts w:ascii="GHEA Grapalat" w:hAnsi="GHEA Grapalat"/>
                <w:color w:val="000000"/>
              </w:rPr>
              <w:t>շխատանքային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գոտու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օդի</w:t>
            </w:r>
            <w:r w:rsidRPr="007509A6">
              <w:rPr>
                <w:rFonts w:ascii="GHEA Grapalat" w:hAnsi="GHEA Grapalat"/>
                <w:color w:val="000000"/>
              </w:rPr>
              <w:t>արտանետումները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հեռացվում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են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արտաձիգ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օդափոխիչ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համակարգով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</w:rPr>
              <w:t>որի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խողովակի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բացվածքը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շենքի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տանիքից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առնվազն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1 </w:t>
            </w:r>
            <w:r w:rsidRPr="007509A6">
              <w:rPr>
                <w:rFonts w:ascii="GHEA Grapalat" w:hAnsi="GHEA Grapalat"/>
                <w:color w:val="000000"/>
              </w:rPr>
              <w:t>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բարձր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է</w:t>
            </w:r>
          </w:p>
          <w:p w14:paraId="3CCBB997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 w:cs="Times Armenian"/>
                <w:lang w:val="en-US" w:eastAsia="en-US"/>
              </w:rPr>
            </w:pPr>
          </w:p>
          <w:p w14:paraId="6E9B9970" w14:textId="77777777" w:rsidR="007509A6" w:rsidRPr="007509A6" w:rsidRDefault="007509A6" w:rsidP="007509A6">
            <w:pPr>
              <w:pStyle w:val="NoSpacing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3543" w:type="dxa"/>
          </w:tcPr>
          <w:p w14:paraId="3EE5102E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6.</w:t>
            </w:r>
          </w:p>
        </w:tc>
        <w:tc>
          <w:tcPr>
            <w:tcW w:w="709" w:type="dxa"/>
          </w:tcPr>
          <w:p w14:paraId="74AA8DB9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567" w:type="dxa"/>
          </w:tcPr>
          <w:p w14:paraId="4E0BEA51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850" w:type="dxa"/>
          </w:tcPr>
          <w:p w14:paraId="3A2905DC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846" w:type="dxa"/>
          </w:tcPr>
          <w:p w14:paraId="37AEE9C6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/>
              </w:rPr>
            </w:pPr>
            <w:r w:rsidRPr="007509A6">
              <w:rPr>
                <w:rFonts w:ascii="GHEA Grapalat" w:hAnsi="GHEA Grapalat"/>
                <w:lang w:val="en-US"/>
              </w:rPr>
              <w:t>2.0</w:t>
            </w:r>
          </w:p>
        </w:tc>
        <w:tc>
          <w:tcPr>
            <w:tcW w:w="2126" w:type="dxa"/>
          </w:tcPr>
          <w:p w14:paraId="4C4B19AF" w14:textId="4EBBA265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  <w:p w14:paraId="782536B9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46B1437A" w14:textId="77777777" w:rsidR="007509A6" w:rsidRPr="007509A6" w:rsidRDefault="007509A6" w:rsidP="007509A6">
            <w:pPr>
              <w:pStyle w:val="NoSpacing"/>
              <w:jc w:val="center"/>
              <w:rPr>
                <w:rFonts w:ascii="GHEA Grapalat" w:hAnsi="GHEA Grapalat" w:cs="GHEA Grapalat"/>
                <w:lang w:val="en-US"/>
              </w:rPr>
            </w:pPr>
          </w:p>
        </w:tc>
      </w:tr>
      <w:tr w:rsidR="007509A6" w:rsidRPr="007509A6" w14:paraId="35747C9F" w14:textId="77777777" w:rsidTr="00A47C55">
        <w:trPr>
          <w:trHeight w:val="2038"/>
        </w:trPr>
        <w:tc>
          <w:tcPr>
            <w:tcW w:w="846" w:type="dxa"/>
          </w:tcPr>
          <w:p w14:paraId="73CA8C44" w14:textId="2DFFB814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47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3C740C9B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 w:cs="Times Armenian"/>
                <w:lang w:eastAsia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>Ա</w:t>
            </w:r>
            <w:r w:rsidRPr="007509A6">
              <w:rPr>
                <w:rFonts w:ascii="GHEA Grapalat" w:hAnsi="GHEA Grapalat"/>
                <w:color w:val="000000"/>
              </w:rPr>
              <w:t>տամնատեխնիկական լաբորատորիայի պատեր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ն</w:t>
            </w:r>
            <w:r w:rsidRPr="007509A6">
              <w:rPr>
                <w:rFonts w:ascii="GHEA Grapalat" w:hAnsi="GHEA Grapalat"/>
                <w:color w:val="000000"/>
              </w:rPr>
              <w:t>, առաստաղները և հատակը պատվում են ջրակայուն, լվացվող և ախտահանվող մակերեսներով</w:t>
            </w:r>
          </w:p>
        </w:tc>
        <w:tc>
          <w:tcPr>
            <w:tcW w:w="3543" w:type="dxa"/>
          </w:tcPr>
          <w:p w14:paraId="4B14728C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</w:t>
            </w:r>
            <w:r w:rsidRPr="007509A6">
              <w:rPr>
                <w:rStyle w:val="apple-style-span"/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առողջապահության</w:t>
            </w:r>
            <w:r w:rsidRPr="007509A6">
              <w:rPr>
                <w:rStyle w:val="apple-style-span"/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նախարարի</w:t>
            </w:r>
            <w:r w:rsidRPr="007509A6">
              <w:rPr>
                <w:rStyle w:val="apple-style-span"/>
                <w:rFonts w:ascii="GHEA Grapalat" w:hAnsi="GHEA Grapalat"/>
                <w:color w:val="000000"/>
              </w:rPr>
              <w:t xml:space="preserve"> 25-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Ն</w:t>
            </w:r>
            <w:r w:rsidRPr="007509A6">
              <w:rPr>
                <w:rStyle w:val="apple-style-span"/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հրամանի</w:t>
            </w:r>
            <w:r w:rsidRPr="007509A6">
              <w:rPr>
                <w:rStyle w:val="apple-style-span"/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հավելվածի</w:t>
            </w:r>
            <w:r w:rsidRPr="007509A6">
              <w:rPr>
                <w:rFonts w:ascii="GHEA Grapalat" w:hAnsi="GHEA Grapalat"/>
                <w:lang w:eastAsia="en-US"/>
              </w:rPr>
              <w:t xml:space="preserve"> </w:t>
            </w:r>
            <w:r w:rsidRPr="007509A6">
              <w:rPr>
                <w:rFonts w:ascii="GHEA Grapalat" w:hAnsi="GHEA Grapalat"/>
                <w:lang w:val="en-US" w:eastAsia="en-US"/>
              </w:rPr>
              <w:t>կետ</w:t>
            </w:r>
            <w:r w:rsidRPr="007509A6">
              <w:rPr>
                <w:rFonts w:ascii="GHEA Grapalat" w:hAnsi="GHEA Grapalat"/>
                <w:lang w:eastAsia="en-US"/>
              </w:rPr>
              <w:t xml:space="preserve"> 10.</w:t>
            </w:r>
          </w:p>
        </w:tc>
        <w:tc>
          <w:tcPr>
            <w:tcW w:w="709" w:type="dxa"/>
          </w:tcPr>
          <w:p w14:paraId="6A7B2F56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567" w:type="dxa"/>
          </w:tcPr>
          <w:p w14:paraId="12D3E537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850" w:type="dxa"/>
          </w:tcPr>
          <w:p w14:paraId="660D22D4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846" w:type="dxa"/>
          </w:tcPr>
          <w:p w14:paraId="0A46E0E7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2.0</w:t>
            </w:r>
          </w:p>
        </w:tc>
        <w:tc>
          <w:tcPr>
            <w:tcW w:w="2126" w:type="dxa"/>
          </w:tcPr>
          <w:p w14:paraId="5C2EB810" w14:textId="0F51E020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  <w:p w14:paraId="075815DB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594B3671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6FC45A5B" w14:textId="77777777" w:rsidTr="00A47C55">
        <w:tc>
          <w:tcPr>
            <w:tcW w:w="846" w:type="dxa"/>
          </w:tcPr>
          <w:p w14:paraId="50DDA4FF" w14:textId="7746F168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48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620F9E2E" w14:textId="77777777" w:rsidR="007509A6" w:rsidRPr="007509A6" w:rsidRDefault="007509A6" w:rsidP="007509A6">
            <w:pPr>
              <w:shd w:val="clear" w:color="auto" w:fill="FFFFFF"/>
              <w:rPr>
                <w:rFonts w:ascii="GHEA Grapalat" w:hAnsi="GHEA Grapalat" w:cs="Times Armenian"/>
                <w:lang w:val="en-US" w:eastAsia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>Ա</w:t>
            </w:r>
            <w:r w:rsidRPr="007509A6">
              <w:rPr>
                <w:rFonts w:ascii="GHEA Grapalat" w:hAnsi="GHEA Grapalat"/>
                <w:color w:val="000000"/>
              </w:rPr>
              <w:t>տամնատեխնիկական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լաբորատորիաներ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ի սենքերը ապահովված են </w:t>
            </w:r>
            <w:r w:rsidRPr="007509A6">
              <w:rPr>
                <w:rFonts w:ascii="GHEA Grapalat" w:hAnsi="GHEA Grapalat"/>
                <w:color w:val="000000"/>
              </w:rPr>
              <w:t>լվացարաններ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ով:</w:t>
            </w:r>
          </w:p>
        </w:tc>
        <w:tc>
          <w:tcPr>
            <w:tcW w:w="3543" w:type="dxa"/>
          </w:tcPr>
          <w:p w14:paraId="0C3438DC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14.</w:t>
            </w:r>
          </w:p>
        </w:tc>
        <w:tc>
          <w:tcPr>
            <w:tcW w:w="709" w:type="dxa"/>
          </w:tcPr>
          <w:p w14:paraId="4A7603D9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2C7E70F4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09C0014F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3D902B30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2.0</w:t>
            </w:r>
          </w:p>
        </w:tc>
        <w:tc>
          <w:tcPr>
            <w:tcW w:w="2126" w:type="dxa"/>
          </w:tcPr>
          <w:p w14:paraId="5ED593DF" w14:textId="530FE086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  <w:p w14:paraId="4296BE22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2C08FC50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4C2FBA04" w14:textId="77777777" w:rsidTr="00A47C55">
        <w:tc>
          <w:tcPr>
            <w:tcW w:w="846" w:type="dxa"/>
          </w:tcPr>
          <w:p w14:paraId="5ACB5855" w14:textId="046D7C19" w:rsidR="007509A6" w:rsidRPr="007509A6" w:rsidRDefault="0056027F" w:rsidP="007509A6">
            <w:pPr>
              <w:spacing w:after="120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lastRenderedPageBreak/>
              <w:t>49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460897B6" w14:textId="77777777" w:rsidR="007509A6" w:rsidRPr="007509A6" w:rsidRDefault="007509A6" w:rsidP="007509A6">
            <w:pPr>
              <w:shd w:val="clear" w:color="auto" w:fill="FFFFFF"/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</w:rPr>
              <w:t>Բոլոր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աշխատանքային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սենյակներում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</w:rPr>
              <w:t>սանհանգույցներում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` լ</w:t>
            </w:r>
            <w:r w:rsidRPr="007509A6">
              <w:rPr>
                <w:rFonts w:ascii="GHEA Grapalat" w:hAnsi="GHEA Grapalat"/>
                <w:color w:val="000000"/>
              </w:rPr>
              <w:t>վացարաններ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ն </w:t>
            </w:r>
            <w:r w:rsidRPr="007509A6">
              <w:rPr>
                <w:rFonts w:ascii="GHEA Grapalat" w:hAnsi="GHEA Grapalat"/>
                <w:color w:val="000000"/>
              </w:rPr>
              <w:t>ապահովված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են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մշտական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հոսող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սառը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տաք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ջրով</w:t>
            </w:r>
          </w:p>
          <w:p w14:paraId="52B0EAFF" w14:textId="77777777" w:rsidR="007509A6" w:rsidRPr="007509A6" w:rsidRDefault="007509A6" w:rsidP="007509A6">
            <w:pPr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3543" w:type="dxa"/>
          </w:tcPr>
          <w:p w14:paraId="68341638" w14:textId="77777777" w:rsidR="007509A6" w:rsidRPr="007509A6" w:rsidRDefault="007509A6" w:rsidP="007509A6">
            <w:pPr>
              <w:spacing w:after="120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 կետ 15.</w:t>
            </w:r>
          </w:p>
        </w:tc>
        <w:tc>
          <w:tcPr>
            <w:tcW w:w="709" w:type="dxa"/>
          </w:tcPr>
          <w:p w14:paraId="31455D87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4D21CF32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25169220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4007B946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2.0</w:t>
            </w:r>
          </w:p>
        </w:tc>
        <w:tc>
          <w:tcPr>
            <w:tcW w:w="2126" w:type="dxa"/>
          </w:tcPr>
          <w:p w14:paraId="035B7DE3" w14:textId="232557A9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  <w:p w14:paraId="67F91D91" w14:textId="77777777" w:rsidR="007509A6" w:rsidRPr="007509A6" w:rsidRDefault="007509A6" w:rsidP="007509A6">
            <w:pPr>
              <w:spacing w:after="120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5AF0350A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7636D01C" w14:textId="77777777" w:rsidTr="00A47C55">
        <w:trPr>
          <w:trHeight w:val="1066"/>
        </w:trPr>
        <w:tc>
          <w:tcPr>
            <w:tcW w:w="846" w:type="dxa"/>
          </w:tcPr>
          <w:p w14:paraId="5E000F2E" w14:textId="3510F409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50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43534ED9" w14:textId="77777777" w:rsidR="007509A6" w:rsidRPr="007509A6" w:rsidRDefault="007509A6" w:rsidP="007509A6">
            <w:pPr>
              <w:shd w:val="clear" w:color="auto" w:fill="FFFFFF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 w:cs="GHEA Grapalat"/>
              </w:rPr>
              <w:t>Ատամնատեխնիկական</w:t>
            </w:r>
            <w:r w:rsidRPr="007509A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լաբորատորիայի</w:t>
            </w:r>
            <w:r w:rsidRPr="007509A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աշխատասենյակներում</w:t>
            </w:r>
            <w:r w:rsidRPr="007509A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պոլիմերային</w:t>
            </w:r>
            <w:r w:rsidRPr="007509A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նյութերի</w:t>
            </w:r>
            <w:r w:rsidRPr="007509A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հետ</w:t>
            </w:r>
            <w:r w:rsidRPr="007509A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աշխատելու</w:t>
            </w:r>
            <w:r w:rsidRPr="007509A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դեպքերում</w:t>
            </w:r>
            <w:r w:rsidRPr="007509A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ապահովված</w:t>
            </w:r>
            <w:r w:rsidRPr="007509A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են</w:t>
            </w:r>
            <w:r w:rsidRPr="007509A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քարշիչ</w:t>
            </w:r>
            <w:r w:rsidRPr="007509A6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7509A6">
              <w:rPr>
                <w:rFonts w:ascii="GHEA Grapalat" w:hAnsi="GHEA Grapalat" w:cs="GHEA Grapalat"/>
              </w:rPr>
              <w:t>պահարաններով</w:t>
            </w:r>
            <w:r w:rsidRPr="007509A6">
              <w:rPr>
                <w:rFonts w:ascii="GHEA Grapalat" w:hAnsi="GHEA Grapalat" w:cs="GHEA Grapalat"/>
                <w:lang w:val="en-US"/>
              </w:rPr>
              <w:t>:</w:t>
            </w:r>
          </w:p>
        </w:tc>
        <w:tc>
          <w:tcPr>
            <w:tcW w:w="3543" w:type="dxa"/>
          </w:tcPr>
          <w:p w14:paraId="6E04AD53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16.</w:t>
            </w:r>
          </w:p>
        </w:tc>
        <w:tc>
          <w:tcPr>
            <w:tcW w:w="709" w:type="dxa"/>
          </w:tcPr>
          <w:p w14:paraId="447A48D5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2248DAA3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5FF86F16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6E27EB68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3.0</w:t>
            </w:r>
          </w:p>
        </w:tc>
        <w:tc>
          <w:tcPr>
            <w:tcW w:w="2126" w:type="dxa"/>
          </w:tcPr>
          <w:p w14:paraId="0C7EDDE9" w14:textId="6AA0C635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  <w:p w14:paraId="7A13E11F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67B06C47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061BB4FF" w14:textId="77777777" w:rsidTr="00A47C55">
        <w:tc>
          <w:tcPr>
            <w:tcW w:w="846" w:type="dxa"/>
          </w:tcPr>
          <w:p w14:paraId="2FDAA6BA" w14:textId="41B2C7B6" w:rsidR="007509A6" w:rsidRPr="007509A6" w:rsidRDefault="0056027F" w:rsidP="007509A6">
            <w:pPr>
              <w:spacing w:after="120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51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723AFE6A" w14:textId="77777777" w:rsidR="007509A6" w:rsidRPr="007509A6" w:rsidRDefault="007509A6" w:rsidP="007509A6">
            <w:pPr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>Ն</w:t>
            </w:r>
            <w:r w:rsidRPr="007509A6">
              <w:rPr>
                <w:rFonts w:ascii="GHEA Grapalat" w:hAnsi="GHEA Grapalat"/>
                <w:color w:val="000000"/>
              </w:rPr>
              <w:t>ույն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սենքում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երեք </w:t>
            </w:r>
            <w:r w:rsidRPr="007509A6">
              <w:rPr>
                <w:rFonts w:ascii="GHEA Grapalat" w:hAnsi="GHEA Grapalat"/>
                <w:color w:val="000000"/>
              </w:rPr>
              <w:t>աշխատատեղերից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ավելի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տեղակայման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դեպքում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,</w:t>
            </w:r>
            <w:r w:rsidRPr="007509A6">
              <w:rPr>
                <w:rFonts w:ascii="GHEA Grapalat" w:hAnsi="GHEA Grapalat"/>
                <w:color w:val="000000"/>
              </w:rPr>
              <w:t>օդափոխանակություն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ն </w:t>
            </w:r>
            <w:r w:rsidRPr="007509A6">
              <w:rPr>
                <w:rFonts w:ascii="GHEA Grapalat" w:hAnsi="GHEA Grapalat"/>
                <w:color w:val="000000"/>
              </w:rPr>
              <w:t>իրականացվում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է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ընդհանուր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ներհոս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-</w:t>
            </w:r>
            <w:r w:rsidRPr="007509A6">
              <w:rPr>
                <w:rFonts w:ascii="GHEA Grapalat" w:hAnsi="GHEA Grapalat"/>
                <w:color w:val="000000"/>
              </w:rPr>
              <w:t>արտաձիգ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մեխանիկական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օդափոխության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միջոցով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:</w:t>
            </w:r>
          </w:p>
        </w:tc>
        <w:tc>
          <w:tcPr>
            <w:tcW w:w="3543" w:type="dxa"/>
          </w:tcPr>
          <w:p w14:paraId="5C3F2856" w14:textId="77777777" w:rsidR="007509A6" w:rsidRPr="007509A6" w:rsidRDefault="007509A6" w:rsidP="007509A6">
            <w:pPr>
              <w:spacing w:after="120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25.</w:t>
            </w:r>
          </w:p>
        </w:tc>
        <w:tc>
          <w:tcPr>
            <w:tcW w:w="709" w:type="dxa"/>
          </w:tcPr>
          <w:p w14:paraId="7DFB4095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2AE99010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5D487A12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5D9D4777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2.0</w:t>
            </w:r>
          </w:p>
        </w:tc>
        <w:tc>
          <w:tcPr>
            <w:tcW w:w="2126" w:type="dxa"/>
          </w:tcPr>
          <w:p w14:paraId="75CB7CC4" w14:textId="34E0DAF6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  <w:p w14:paraId="1A7E518F" w14:textId="77777777" w:rsidR="007509A6" w:rsidRPr="007509A6" w:rsidRDefault="007509A6" w:rsidP="007509A6">
            <w:pPr>
              <w:spacing w:after="120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7B0B9338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0EECE045" w14:textId="77777777" w:rsidTr="00A47C55">
        <w:tc>
          <w:tcPr>
            <w:tcW w:w="846" w:type="dxa"/>
          </w:tcPr>
          <w:p w14:paraId="6FFB529B" w14:textId="78464F12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52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179CF873" w14:textId="77777777" w:rsidR="007509A6" w:rsidRPr="007509A6" w:rsidRDefault="007509A6" w:rsidP="007509A6">
            <w:pPr>
              <w:shd w:val="clear" w:color="auto" w:fill="FFFFFF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>Ա</w:t>
            </w:r>
            <w:r w:rsidRPr="007509A6">
              <w:rPr>
                <w:rFonts w:ascii="GHEA Grapalat" w:hAnsi="GHEA Grapalat"/>
                <w:color w:val="000000"/>
              </w:rPr>
              <w:t>տամնատեխնիկական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լաբորատորիայի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օժանդակ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ծառայությունների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սենյակներում </w:t>
            </w:r>
            <w:r w:rsidRPr="007509A6">
              <w:rPr>
                <w:rFonts w:ascii="GHEA Grapalat" w:hAnsi="GHEA Grapalat"/>
                <w:color w:val="000000"/>
              </w:rPr>
              <w:t>նախատեսվ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ած են ի</w:t>
            </w:r>
            <w:r w:rsidRPr="007509A6">
              <w:rPr>
                <w:rFonts w:ascii="GHEA Grapalat" w:hAnsi="GHEA Grapalat"/>
                <w:color w:val="000000"/>
              </w:rPr>
              <w:t>նքնուրույն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օդափոխանակության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համակարգեր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;</w:t>
            </w:r>
          </w:p>
        </w:tc>
        <w:tc>
          <w:tcPr>
            <w:tcW w:w="3543" w:type="dxa"/>
          </w:tcPr>
          <w:p w14:paraId="7BF41C3B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26.</w:t>
            </w:r>
          </w:p>
        </w:tc>
        <w:tc>
          <w:tcPr>
            <w:tcW w:w="709" w:type="dxa"/>
          </w:tcPr>
          <w:p w14:paraId="5EEBF613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1D4C0D72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09ACA064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793A3663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2.0</w:t>
            </w:r>
          </w:p>
        </w:tc>
        <w:tc>
          <w:tcPr>
            <w:tcW w:w="2126" w:type="dxa"/>
          </w:tcPr>
          <w:p w14:paraId="49456794" w14:textId="313CE4F0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  <w:p w14:paraId="06A37D19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4902E3E0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174303C4" w14:textId="77777777" w:rsidTr="00A47C55">
        <w:tc>
          <w:tcPr>
            <w:tcW w:w="846" w:type="dxa"/>
          </w:tcPr>
          <w:p w14:paraId="30646D04" w14:textId="0ABF2A7F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53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17B703E7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</w:rPr>
              <w:t>Ատամնատեխնիկական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լաբորատորիայում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` </w:t>
            </w:r>
            <w:r w:rsidRPr="007509A6">
              <w:rPr>
                <w:rFonts w:ascii="GHEA Grapalat" w:hAnsi="GHEA Grapalat"/>
                <w:color w:val="000000"/>
              </w:rPr>
              <w:t>տեխնոլոգիական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գործընթացից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ելնելով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</w:rPr>
              <w:t>նախատեսվ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ած են  </w:t>
            </w:r>
            <w:r w:rsidRPr="007509A6">
              <w:rPr>
                <w:rFonts w:ascii="GHEA Grapalat" w:hAnsi="GHEA Grapalat"/>
                <w:color w:val="000000"/>
              </w:rPr>
              <w:t>տեղային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արտածծիչներ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:</w:t>
            </w:r>
          </w:p>
        </w:tc>
        <w:tc>
          <w:tcPr>
            <w:tcW w:w="3543" w:type="dxa"/>
          </w:tcPr>
          <w:p w14:paraId="631D7967" w14:textId="08278F4D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27.</w:t>
            </w:r>
          </w:p>
        </w:tc>
        <w:tc>
          <w:tcPr>
            <w:tcW w:w="709" w:type="dxa"/>
          </w:tcPr>
          <w:p w14:paraId="7CC73F01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02C8FA5C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73394B99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0493315A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2.0</w:t>
            </w:r>
          </w:p>
        </w:tc>
        <w:tc>
          <w:tcPr>
            <w:tcW w:w="2126" w:type="dxa"/>
          </w:tcPr>
          <w:p w14:paraId="1DD9056A" w14:textId="70B134B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  <w:p w14:paraId="29B1846F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1A325065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3C66030F" w14:textId="77777777" w:rsidTr="00A47C55">
        <w:tc>
          <w:tcPr>
            <w:tcW w:w="846" w:type="dxa"/>
          </w:tcPr>
          <w:p w14:paraId="00F43E37" w14:textId="1680FF70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lastRenderedPageBreak/>
              <w:t>54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35036673" w14:textId="77777777" w:rsidR="007509A6" w:rsidRPr="007509A6" w:rsidRDefault="007509A6" w:rsidP="007509A6">
            <w:pPr>
              <w:shd w:val="clear" w:color="auto" w:fill="FFFFFF"/>
              <w:spacing w:line="240" w:lineRule="auto"/>
              <w:rPr>
                <w:rFonts w:ascii="GHEA Grapalat" w:hAnsi="GHEA Grapalat" w:cs="GHEA Grapalat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</w:rPr>
              <w:t>Բոլոր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աշխատասենյակներում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` </w:t>
            </w:r>
            <w:r w:rsidRPr="007509A6">
              <w:rPr>
                <w:rFonts w:ascii="GHEA Grapalat" w:hAnsi="GHEA Grapalat"/>
                <w:color w:val="000000"/>
              </w:rPr>
              <w:t>անկախ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օդափոխության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համակարգի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առկայությունից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,</w:t>
            </w:r>
            <w:r w:rsidRPr="007509A6">
              <w:rPr>
                <w:rFonts w:ascii="GHEA Grapalat" w:hAnsi="GHEA Grapalat"/>
                <w:color w:val="000000"/>
              </w:rPr>
              <w:t>պատուհաններ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ն </w:t>
            </w:r>
            <w:r w:rsidRPr="007509A6">
              <w:rPr>
                <w:rFonts w:ascii="GHEA Grapalat" w:hAnsi="GHEA Grapalat"/>
                <w:color w:val="000000"/>
              </w:rPr>
              <w:t>ունեն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վերնափեղկեր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կամ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օդանցքներ</w:t>
            </w:r>
          </w:p>
        </w:tc>
        <w:tc>
          <w:tcPr>
            <w:tcW w:w="3543" w:type="dxa"/>
          </w:tcPr>
          <w:p w14:paraId="5E7E1288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28.</w:t>
            </w:r>
          </w:p>
        </w:tc>
        <w:tc>
          <w:tcPr>
            <w:tcW w:w="709" w:type="dxa"/>
          </w:tcPr>
          <w:p w14:paraId="2599DF0F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1B0F16F9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2CF0FDBD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13B071EB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1.0</w:t>
            </w:r>
          </w:p>
        </w:tc>
        <w:tc>
          <w:tcPr>
            <w:tcW w:w="2126" w:type="dxa"/>
          </w:tcPr>
          <w:p w14:paraId="730EEF27" w14:textId="59405614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  <w:p w14:paraId="1EF9A082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698F6015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5D37E201" w14:textId="77777777" w:rsidTr="00A47C55">
        <w:tc>
          <w:tcPr>
            <w:tcW w:w="846" w:type="dxa"/>
          </w:tcPr>
          <w:p w14:paraId="309032D6" w14:textId="00BBDD67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55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26FB1429" w14:textId="77777777" w:rsidR="007509A6" w:rsidRPr="007509A6" w:rsidRDefault="007509A6" w:rsidP="007509A6">
            <w:pPr>
              <w:shd w:val="clear" w:color="auto" w:fill="FFFFFF"/>
              <w:spacing w:after="0"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</w:rPr>
              <w:t>Ատամնատեխնիկների</w:t>
            </w:r>
          </w:p>
          <w:p w14:paraId="09412943" w14:textId="77777777" w:rsidR="007509A6" w:rsidRPr="007509A6" w:rsidRDefault="007509A6" w:rsidP="007509A6">
            <w:pPr>
              <w:shd w:val="clear" w:color="auto" w:fill="FFFFFF"/>
              <w:spacing w:line="240" w:lineRule="auto"/>
              <w:rPr>
                <w:rFonts w:ascii="GHEA Grapalat" w:hAnsi="GHEA Grapalat" w:cs="GHEA Grapalat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</w:rPr>
              <w:t>աշխատատեղերում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`  հ</w:t>
            </w:r>
            <w:r w:rsidRPr="007509A6">
              <w:rPr>
                <w:rFonts w:ascii="GHEA Grapalat" w:hAnsi="GHEA Grapalat"/>
                <w:color w:val="000000"/>
              </w:rPr>
              <w:t>ղկման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տեղամասի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յուրաքանչյուր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մեքենայի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մոտ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</w:rPr>
              <w:t>տեղադրվում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են </w:t>
            </w:r>
            <w:r w:rsidRPr="007509A6">
              <w:rPr>
                <w:rFonts w:ascii="GHEA Grapalat" w:hAnsi="GHEA Grapalat"/>
                <w:color w:val="000000"/>
              </w:rPr>
              <w:t>տեղային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փոշեկլանիչներ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,</w:t>
            </w:r>
          </w:p>
        </w:tc>
        <w:tc>
          <w:tcPr>
            <w:tcW w:w="3543" w:type="dxa"/>
          </w:tcPr>
          <w:p w14:paraId="23D8A3F1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29.</w:t>
            </w:r>
          </w:p>
        </w:tc>
        <w:tc>
          <w:tcPr>
            <w:tcW w:w="709" w:type="dxa"/>
          </w:tcPr>
          <w:p w14:paraId="49161BA8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702FE454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785764B8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1D8AF80A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1.0</w:t>
            </w:r>
          </w:p>
        </w:tc>
        <w:tc>
          <w:tcPr>
            <w:tcW w:w="2126" w:type="dxa"/>
          </w:tcPr>
          <w:p w14:paraId="775A4ABB" w14:textId="14331203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  <w:p w14:paraId="5DF1E37D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23B1207B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26EFE455" w14:textId="77777777" w:rsidTr="00A47C55">
        <w:tc>
          <w:tcPr>
            <w:tcW w:w="846" w:type="dxa"/>
          </w:tcPr>
          <w:p w14:paraId="43E6199A" w14:textId="4BE32D6E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55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.1.</w:t>
            </w:r>
          </w:p>
        </w:tc>
        <w:tc>
          <w:tcPr>
            <w:tcW w:w="4258" w:type="dxa"/>
          </w:tcPr>
          <w:p w14:paraId="6D710F98" w14:textId="77777777" w:rsidR="007509A6" w:rsidRPr="007509A6" w:rsidRDefault="007509A6" w:rsidP="007509A6">
            <w:pPr>
              <w:shd w:val="clear" w:color="auto" w:fill="FFFFFF"/>
              <w:spacing w:after="0"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>ձ</w:t>
            </w:r>
            <w:r w:rsidRPr="007509A6">
              <w:rPr>
                <w:rFonts w:ascii="GHEA Grapalat" w:hAnsi="GHEA Grapalat"/>
                <w:color w:val="000000"/>
              </w:rPr>
              <w:t>ուլման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տեղամասի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վառարանի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</w:rPr>
              <w:t>զոդման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տեղամասի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գազօջախ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ի և </w:t>
            </w:r>
            <w:r w:rsidRPr="007509A6">
              <w:rPr>
                <w:rFonts w:ascii="GHEA Grapalat" w:hAnsi="GHEA Grapalat"/>
                <w:color w:val="000000"/>
              </w:rPr>
              <w:t>պոլիմերիզացիոն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տեղամասի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աշխատասեղաններ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ն </w:t>
            </w:r>
            <w:r w:rsidRPr="007509A6">
              <w:rPr>
                <w:rFonts w:ascii="GHEA Grapalat" w:hAnsi="GHEA Grapalat"/>
                <w:color w:val="000000"/>
              </w:rPr>
              <w:t>ապահո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վվում են </w:t>
            </w:r>
            <w:r w:rsidRPr="007509A6">
              <w:rPr>
                <w:rFonts w:ascii="GHEA Grapalat" w:hAnsi="GHEA Grapalat"/>
                <w:color w:val="000000"/>
              </w:rPr>
              <w:t>քարշիչ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զոնդեր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ով;</w:t>
            </w:r>
          </w:p>
        </w:tc>
        <w:tc>
          <w:tcPr>
            <w:tcW w:w="3543" w:type="dxa"/>
          </w:tcPr>
          <w:p w14:paraId="25703494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29.</w:t>
            </w:r>
          </w:p>
        </w:tc>
        <w:tc>
          <w:tcPr>
            <w:tcW w:w="709" w:type="dxa"/>
          </w:tcPr>
          <w:p w14:paraId="5C9DDD11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2F36C412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630CB9C8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0A09CFA9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1.0</w:t>
            </w:r>
          </w:p>
        </w:tc>
        <w:tc>
          <w:tcPr>
            <w:tcW w:w="2126" w:type="dxa"/>
          </w:tcPr>
          <w:p w14:paraId="357033BA" w14:textId="0646C14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  <w:p w14:paraId="2C7D3C4A" w14:textId="77777777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5B7EB4EE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64512E8A" w14:textId="77777777" w:rsidTr="00A47C55">
        <w:tc>
          <w:tcPr>
            <w:tcW w:w="846" w:type="dxa"/>
          </w:tcPr>
          <w:p w14:paraId="5C174A7F" w14:textId="31D78B53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56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0491DE21" w14:textId="77777777" w:rsidR="007509A6" w:rsidRPr="007509A6" w:rsidRDefault="007509A6" w:rsidP="007509A6">
            <w:pPr>
              <w:shd w:val="clear" w:color="auto" w:fill="FFFFFF"/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>Ա</w:t>
            </w:r>
            <w:r w:rsidRPr="007509A6">
              <w:rPr>
                <w:rFonts w:ascii="GHEA Grapalat" w:hAnsi="GHEA Grapalat"/>
                <w:color w:val="000000"/>
              </w:rPr>
              <w:t>տամնատեխնիկական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լաբորատորիաների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հիմնական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աշխատատեղեր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ն ապահովված </w:t>
            </w:r>
            <w:r w:rsidRPr="007509A6">
              <w:rPr>
                <w:rFonts w:ascii="GHEA Grapalat" w:hAnsi="GHEA Grapalat"/>
                <w:color w:val="000000"/>
              </w:rPr>
              <w:t>են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բնական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լուսավորվածությ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ամբ:</w:t>
            </w:r>
          </w:p>
        </w:tc>
        <w:tc>
          <w:tcPr>
            <w:tcW w:w="3543" w:type="dxa"/>
          </w:tcPr>
          <w:p w14:paraId="6B03525B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30.</w:t>
            </w:r>
          </w:p>
        </w:tc>
        <w:tc>
          <w:tcPr>
            <w:tcW w:w="709" w:type="dxa"/>
          </w:tcPr>
          <w:p w14:paraId="797B5A00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0C38B667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76BA3F64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2151E3C3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2.0</w:t>
            </w:r>
          </w:p>
        </w:tc>
        <w:tc>
          <w:tcPr>
            <w:tcW w:w="2126" w:type="dxa"/>
          </w:tcPr>
          <w:p w14:paraId="5D9B6D0E" w14:textId="63717F82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  <w:p w14:paraId="2EB39B49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3B591A42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4A34D0B8" w14:textId="77777777" w:rsidTr="00A47C55">
        <w:trPr>
          <w:trHeight w:val="1390"/>
        </w:trPr>
        <w:tc>
          <w:tcPr>
            <w:tcW w:w="846" w:type="dxa"/>
          </w:tcPr>
          <w:p w14:paraId="197358CD" w14:textId="2B503E40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57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79225CD4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>Ա</w:t>
            </w:r>
            <w:r w:rsidRPr="007509A6">
              <w:rPr>
                <w:rFonts w:ascii="GHEA Grapalat" w:hAnsi="GHEA Grapalat"/>
                <w:color w:val="000000"/>
              </w:rPr>
              <w:t>տամնատեխնիկական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լաբորատորիայի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հիմնական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հղկման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սենքեր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ն ապահովված են </w:t>
            </w:r>
            <w:r w:rsidRPr="007509A6">
              <w:rPr>
                <w:rFonts w:ascii="GHEA Grapalat" w:hAnsi="GHEA Grapalat"/>
                <w:color w:val="000000"/>
              </w:rPr>
              <w:t>տեղային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լուսավոր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մամբ:</w:t>
            </w:r>
          </w:p>
        </w:tc>
        <w:tc>
          <w:tcPr>
            <w:tcW w:w="3543" w:type="dxa"/>
          </w:tcPr>
          <w:p w14:paraId="36501F3C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34.</w:t>
            </w:r>
          </w:p>
        </w:tc>
        <w:tc>
          <w:tcPr>
            <w:tcW w:w="709" w:type="dxa"/>
          </w:tcPr>
          <w:p w14:paraId="3ACB2221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1DE923F5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14152AEC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5C90C3AC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2.0</w:t>
            </w:r>
          </w:p>
        </w:tc>
        <w:tc>
          <w:tcPr>
            <w:tcW w:w="2126" w:type="dxa"/>
          </w:tcPr>
          <w:p w14:paraId="38AF748D" w14:textId="14357958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  <w:p w14:paraId="3E17219C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18713617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B705A8" w14:paraId="42229942" w14:textId="77777777" w:rsidTr="00A47C55">
        <w:tc>
          <w:tcPr>
            <w:tcW w:w="846" w:type="dxa"/>
          </w:tcPr>
          <w:p w14:paraId="6737FDCE" w14:textId="47EC68BA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58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6A10B54E" w14:textId="77777777" w:rsidR="007509A6" w:rsidRPr="007509A6" w:rsidRDefault="007509A6" w:rsidP="007509A6">
            <w:pPr>
              <w:shd w:val="clear" w:color="auto" w:fill="FFFFFF"/>
              <w:rPr>
                <w:rFonts w:ascii="GHEA Grapalat" w:hAnsi="GHEA Grapalat" w:cs="Sylfaen"/>
                <w:lang w:val="en-US" w:eastAsia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>Ա</w:t>
            </w:r>
            <w:r w:rsidRPr="007509A6">
              <w:rPr>
                <w:rFonts w:ascii="GHEA Grapalat" w:hAnsi="GHEA Grapalat"/>
                <w:color w:val="000000"/>
              </w:rPr>
              <w:t>շխատողներ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ն </w:t>
            </w:r>
            <w:r w:rsidRPr="007509A6">
              <w:rPr>
                <w:rFonts w:ascii="GHEA Grapalat" w:hAnsi="GHEA Grapalat"/>
                <w:color w:val="000000"/>
              </w:rPr>
              <w:t>ապահովված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են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`</w:t>
            </w:r>
          </w:p>
        </w:tc>
        <w:tc>
          <w:tcPr>
            <w:tcW w:w="3543" w:type="dxa"/>
          </w:tcPr>
          <w:p w14:paraId="1E0859A3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37.</w:t>
            </w:r>
          </w:p>
        </w:tc>
        <w:tc>
          <w:tcPr>
            <w:tcW w:w="709" w:type="dxa"/>
            <w:shd w:val="clear" w:color="auto" w:fill="B2B2B2" w:themeFill="accent2"/>
          </w:tcPr>
          <w:p w14:paraId="4163960F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  <w:shd w:val="clear" w:color="auto" w:fill="B2B2B2" w:themeFill="accent2"/>
          </w:tcPr>
          <w:p w14:paraId="2480A11B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  <w:shd w:val="clear" w:color="auto" w:fill="B2B2B2" w:themeFill="accent2"/>
          </w:tcPr>
          <w:p w14:paraId="75B1529C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  <w:shd w:val="clear" w:color="auto" w:fill="B2B2B2" w:themeFill="accent2"/>
          </w:tcPr>
          <w:p w14:paraId="2EBB27A7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2126" w:type="dxa"/>
            <w:shd w:val="clear" w:color="auto" w:fill="B2B2B2" w:themeFill="accent2"/>
          </w:tcPr>
          <w:p w14:paraId="5CED0A9B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  <w:shd w:val="clear" w:color="auto" w:fill="B2B2B2" w:themeFill="accent2"/>
          </w:tcPr>
          <w:p w14:paraId="0CBCCD74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0FD8D688" w14:textId="77777777" w:rsidTr="00A47C55">
        <w:tc>
          <w:tcPr>
            <w:tcW w:w="846" w:type="dxa"/>
          </w:tcPr>
          <w:p w14:paraId="445E42B5" w14:textId="1E0587D8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58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.1</w:t>
            </w:r>
          </w:p>
        </w:tc>
        <w:tc>
          <w:tcPr>
            <w:tcW w:w="4258" w:type="dxa"/>
          </w:tcPr>
          <w:p w14:paraId="6F31E966" w14:textId="77777777" w:rsidR="007509A6" w:rsidRPr="007509A6" w:rsidRDefault="007509A6" w:rsidP="007509A6">
            <w:pPr>
              <w:shd w:val="clear" w:color="auto" w:fill="FFFFFF"/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>հ</w:t>
            </w:r>
            <w:r w:rsidRPr="007509A6">
              <w:rPr>
                <w:rFonts w:ascii="GHEA Grapalat" w:hAnsi="GHEA Grapalat"/>
                <w:color w:val="000000"/>
              </w:rPr>
              <w:t>ատուկ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արտահագուստով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,</w:t>
            </w:r>
          </w:p>
          <w:p w14:paraId="68D3F17A" w14:textId="77777777" w:rsidR="007509A6" w:rsidRPr="007509A6" w:rsidRDefault="007509A6" w:rsidP="007509A6">
            <w:pPr>
              <w:shd w:val="clear" w:color="auto" w:fill="FFFFFF"/>
              <w:spacing w:line="240" w:lineRule="auto"/>
              <w:rPr>
                <w:rFonts w:ascii="GHEA Grapalat" w:hAnsi="GHEA Grapalat" w:cs="Sylfaen"/>
                <w:lang w:val="en-US" w:eastAsia="en-US"/>
              </w:rPr>
            </w:pPr>
          </w:p>
        </w:tc>
        <w:tc>
          <w:tcPr>
            <w:tcW w:w="3543" w:type="dxa"/>
          </w:tcPr>
          <w:p w14:paraId="25E3C63D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37.</w:t>
            </w:r>
          </w:p>
        </w:tc>
        <w:tc>
          <w:tcPr>
            <w:tcW w:w="709" w:type="dxa"/>
          </w:tcPr>
          <w:p w14:paraId="2E38E1BC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5738BF63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37132DDB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37ADB925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1.0</w:t>
            </w:r>
          </w:p>
        </w:tc>
        <w:tc>
          <w:tcPr>
            <w:tcW w:w="2126" w:type="dxa"/>
          </w:tcPr>
          <w:p w14:paraId="1EA4A2F9" w14:textId="627CD3A6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  <w:p w14:paraId="2D0CFED4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6698D2B8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5375FEB8" w14:textId="77777777" w:rsidTr="00A47C55">
        <w:tc>
          <w:tcPr>
            <w:tcW w:w="846" w:type="dxa"/>
          </w:tcPr>
          <w:p w14:paraId="0CAAD249" w14:textId="0E11FF51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lastRenderedPageBreak/>
              <w:t>58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.2.</w:t>
            </w:r>
          </w:p>
        </w:tc>
        <w:tc>
          <w:tcPr>
            <w:tcW w:w="4258" w:type="dxa"/>
          </w:tcPr>
          <w:p w14:paraId="1051FAD0" w14:textId="77777777" w:rsidR="007509A6" w:rsidRPr="007509A6" w:rsidRDefault="007509A6" w:rsidP="007509A6">
            <w:pPr>
              <w:spacing w:after="120"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>ա</w:t>
            </w:r>
            <w:r w:rsidRPr="007509A6">
              <w:rPr>
                <w:rFonts w:ascii="GHEA Grapalat" w:hAnsi="GHEA Grapalat"/>
                <w:color w:val="000000"/>
              </w:rPr>
              <w:t>նհատական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պաշտպանիչ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միջոցներով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,</w:t>
            </w:r>
          </w:p>
        </w:tc>
        <w:tc>
          <w:tcPr>
            <w:tcW w:w="3543" w:type="dxa"/>
          </w:tcPr>
          <w:p w14:paraId="340FAB32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37.</w:t>
            </w:r>
          </w:p>
        </w:tc>
        <w:tc>
          <w:tcPr>
            <w:tcW w:w="709" w:type="dxa"/>
          </w:tcPr>
          <w:p w14:paraId="58276864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7ADCAC40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7EC910FA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029D3F3C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2.0</w:t>
            </w:r>
          </w:p>
        </w:tc>
        <w:tc>
          <w:tcPr>
            <w:tcW w:w="2126" w:type="dxa"/>
          </w:tcPr>
          <w:p w14:paraId="658F9060" w14:textId="69D0675C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  <w:p w14:paraId="4FA299D4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2BF43A86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21D3B851" w14:textId="77777777" w:rsidTr="00A47C55">
        <w:tc>
          <w:tcPr>
            <w:tcW w:w="846" w:type="dxa"/>
          </w:tcPr>
          <w:p w14:paraId="70B9C317" w14:textId="3C5CE20F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58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.3.</w:t>
            </w:r>
          </w:p>
        </w:tc>
        <w:tc>
          <w:tcPr>
            <w:tcW w:w="4258" w:type="dxa"/>
          </w:tcPr>
          <w:p w14:paraId="217E38ED" w14:textId="77777777" w:rsidR="007509A6" w:rsidRPr="007509A6" w:rsidRDefault="007509A6" w:rsidP="007509A6">
            <w:pPr>
              <w:shd w:val="clear" w:color="auto" w:fill="FFFFFF"/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  <w:lang w:val="en-US"/>
              </w:rPr>
              <w:t>ա</w:t>
            </w:r>
            <w:r w:rsidRPr="007509A6">
              <w:rPr>
                <w:rFonts w:ascii="GHEA Grapalat" w:hAnsi="GHEA Grapalat"/>
                <w:color w:val="000000"/>
              </w:rPr>
              <w:t>նհատական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հիգիենայի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պարագաներով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` </w:t>
            </w:r>
            <w:r w:rsidRPr="007509A6">
              <w:rPr>
                <w:rFonts w:ascii="GHEA Grapalat" w:hAnsi="GHEA Grapalat"/>
                <w:color w:val="000000"/>
              </w:rPr>
              <w:t>հեղուկ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օճառ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, </w:t>
            </w:r>
            <w:r w:rsidRPr="007509A6">
              <w:rPr>
                <w:rFonts w:ascii="GHEA Grapalat" w:hAnsi="GHEA Grapalat"/>
                <w:color w:val="000000"/>
              </w:rPr>
              <w:t>թղթե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անձեռոցիկ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ևայլն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:</w:t>
            </w:r>
          </w:p>
        </w:tc>
        <w:tc>
          <w:tcPr>
            <w:tcW w:w="3543" w:type="dxa"/>
          </w:tcPr>
          <w:p w14:paraId="025AA169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37.</w:t>
            </w:r>
          </w:p>
        </w:tc>
        <w:tc>
          <w:tcPr>
            <w:tcW w:w="709" w:type="dxa"/>
          </w:tcPr>
          <w:p w14:paraId="69EEED4B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0E124046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6D3888BB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03100444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2.0</w:t>
            </w:r>
          </w:p>
        </w:tc>
        <w:tc>
          <w:tcPr>
            <w:tcW w:w="2126" w:type="dxa"/>
          </w:tcPr>
          <w:p w14:paraId="1880509D" w14:textId="7B1A2F60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  <w:p w14:paraId="0DA15B73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023E0F0B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78EB9D01" w14:textId="77777777" w:rsidTr="00A47C55">
        <w:tc>
          <w:tcPr>
            <w:tcW w:w="846" w:type="dxa"/>
          </w:tcPr>
          <w:p w14:paraId="5252D26B" w14:textId="44D4BB40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59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4E5F3F4B" w14:textId="77777777" w:rsidR="007509A6" w:rsidRPr="007509A6" w:rsidRDefault="007509A6" w:rsidP="007509A6">
            <w:pPr>
              <w:shd w:val="clear" w:color="auto" w:fill="FFFFFF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 w:cs="Sylfaen"/>
                <w:lang w:val="en-US" w:eastAsia="en-US"/>
              </w:rPr>
              <w:t>Աշխատանքի ընթացքում</w:t>
            </w:r>
            <w:r w:rsidRPr="007509A6">
              <w:rPr>
                <w:rFonts w:ascii="GHEA Grapalat" w:hAnsi="GHEA Grapalat" w:cs="Times Armenian"/>
                <w:lang w:val="en-US" w:eastAsia="en-US"/>
              </w:rPr>
              <w:t xml:space="preserve"> աշխատողները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կրում են միանվա</w:t>
            </w:r>
            <w:r w:rsidRPr="007509A6">
              <w:rPr>
                <w:rFonts w:ascii="GHEA Grapalat" w:hAnsi="GHEA Grapalat" w:cs="Times Armenian"/>
                <w:lang w:val="en-US" w:eastAsia="en-US"/>
              </w:rPr>
              <w:t xml:space="preserve">գ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օ</w:t>
            </w:r>
            <w:r w:rsidRPr="007509A6">
              <w:rPr>
                <w:rFonts w:ascii="GHEA Grapalat" w:hAnsi="GHEA Grapalat" w:cs="Times Armenian"/>
                <w:lang w:val="en-US" w:eastAsia="en-US"/>
              </w:rPr>
              <w:t>գ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տա</w:t>
            </w:r>
            <w:r w:rsidRPr="007509A6">
              <w:rPr>
                <w:rFonts w:ascii="GHEA Grapalat" w:hAnsi="GHEA Grapalat" w:cs="Times Armenian"/>
                <w:lang w:val="en-US" w:eastAsia="en-US"/>
              </w:rPr>
              <w:t>գ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ործման</w:t>
            </w:r>
            <w:r w:rsidRPr="007509A6">
              <w:rPr>
                <w:rFonts w:ascii="GHEA Grapalat" w:hAnsi="GHEA Grapalat" w:cs="Times Armenian"/>
                <w:lang w:val="en-US" w:eastAsia="en-US"/>
              </w:rPr>
              <w:t xml:space="preserve"> դիմակ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ներ</w:t>
            </w:r>
            <w:r w:rsidRPr="007509A6">
              <w:rPr>
                <w:rFonts w:ascii="GHEA Grapalat" w:hAnsi="GHEA Grapalat" w:cs="Times Armenian"/>
                <w:lang w:val="en-US" w:eastAsia="en-US"/>
              </w:rPr>
              <w:t xml:space="preserve">, </w:t>
            </w:r>
            <w:r w:rsidRPr="007509A6">
              <w:rPr>
                <w:rFonts w:ascii="GHEA Grapalat" w:hAnsi="GHEA Grapalat" w:cs="Sylfaen"/>
                <w:lang w:val="en-US" w:eastAsia="en-US"/>
              </w:rPr>
              <w:t>հատուկ պաշտպանիչ ակնոցներ:</w:t>
            </w:r>
          </w:p>
        </w:tc>
        <w:tc>
          <w:tcPr>
            <w:tcW w:w="3543" w:type="dxa"/>
          </w:tcPr>
          <w:p w14:paraId="370BF3B8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38.</w:t>
            </w:r>
          </w:p>
        </w:tc>
        <w:tc>
          <w:tcPr>
            <w:tcW w:w="709" w:type="dxa"/>
          </w:tcPr>
          <w:p w14:paraId="60919AA8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4CE6FD71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5495ACCB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0D12D24C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  <w:p w14:paraId="261A6C54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2.0</w:t>
            </w:r>
          </w:p>
        </w:tc>
        <w:tc>
          <w:tcPr>
            <w:tcW w:w="2126" w:type="dxa"/>
          </w:tcPr>
          <w:p w14:paraId="5EBA8743" w14:textId="369878DA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  <w:p w14:paraId="34E410BF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2C634F72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0A204419" w14:textId="77777777" w:rsidTr="00A47C55">
        <w:tc>
          <w:tcPr>
            <w:tcW w:w="846" w:type="dxa"/>
          </w:tcPr>
          <w:p w14:paraId="01F33258" w14:textId="65C83BE1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60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69DEFA8F" w14:textId="77777777" w:rsidR="007509A6" w:rsidRPr="007509A6" w:rsidRDefault="007509A6" w:rsidP="007509A6">
            <w:pPr>
              <w:shd w:val="clear" w:color="auto" w:fill="FFFFFF"/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color w:val="000000"/>
              </w:rPr>
              <w:t>Մաքրման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պարագաների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պահպանման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համար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ունենում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են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առանձնացված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 </w:t>
            </w:r>
            <w:r w:rsidRPr="007509A6">
              <w:rPr>
                <w:rFonts w:ascii="GHEA Grapalat" w:hAnsi="GHEA Grapalat"/>
                <w:color w:val="000000"/>
              </w:rPr>
              <w:t>սենք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կամ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աշխատանքային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կաբինետից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դուրս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տեղադրված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առանձին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Pr="007509A6">
              <w:rPr>
                <w:rFonts w:ascii="GHEA Grapalat" w:hAnsi="GHEA Grapalat"/>
                <w:color w:val="000000"/>
              </w:rPr>
              <w:t>պահարան</w:t>
            </w:r>
            <w:r w:rsidRPr="007509A6">
              <w:rPr>
                <w:rFonts w:ascii="GHEA Grapalat" w:hAnsi="GHEA Grapalat"/>
                <w:color w:val="000000"/>
                <w:lang w:val="en-US"/>
              </w:rPr>
              <w:t>:</w:t>
            </w:r>
          </w:p>
          <w:p w14:paraId="2A3F40AE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 w:cs="Sylfaen"/>
                <w:lang w:val="en-US" w:eastAsia="en-US"/>
              </w:rPr>
            </w:pPr>
          </w:p>
        </w:tc>
        <w:tc>
          <w:tcPr>
            <w:tcW w:w="3543" w:type="dxa"/>
          </w:tcPr>
          <w:p w14:paraId="57A11FF0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49.3)</w:t>
            </w:r>
          </w:p>
        </w:tc>
        <w:tc>
          <w:tcPr>
            <w:tcW w:w="709" w:type="dxa"/>
          </w:tcPr>
          <w:p w14:paraId="5B531406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1D342238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7411715E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4FBCA37C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1.0</w:t>
            </w:r>
          </w:p>
        </w:tc>
        <w:tc>
          <w:tcPr>
            <w:tcW w:w="2126" w:type="dxa"/>
          </w:tcPr>
          <w:p w14:paraId="12D8ACEF" w14:textId="12610A28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  <w:p w14:paraId="1D6EFAFC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459F44D4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  <w:tr w:rsidR="007509A6" w:rsidRPr="007509A6" w14:paraId="60A235A7" w14:textId="77777777" w:rsidTr="00A47C55">
        <w:tc>
          <w:tcPr>
            <w:tcW w:w="846" w:type="dxa"/>
          </w:tcPr>
          <w:p w14:paraId="12E126B6" w14:textId="289DD0D3" w:rsidR="007509A6" w:rsidRPr="007509A6" w:rsidRDefault="0056027F" w:rsidP="007509A6">
            <w:pPr>
              <w:spacing w:after="120" w:line="240" w:lineRule="auto"/>
              <w:jc w:val="center"/>
              <w:rPr>
                <w:rFonts w:ascii="GHEA Grapalat" w:hAnsi="GHEA Grapalat" w:cs="Sylfaen"/>
                <w:lang w:val="en-US" w:eastAsia="en-US"/>
              </w:rPr>
            </w:pPr>
            <w:r>
              <w:rPr>
                <w:rFonts w:ascii="GHEA Grapalat" w:hAnsi="GHEA Grapalat" w:cs="Sylfaen"/>
                <w:lang w:val="en-US" w:eastAsia="en-US"/>
              </w:rPr>
              <w:t>61</w:t>
            </w:r>
            <w:r w:rsidR="007509A6" w:rsidRPr="007509A6">
              <w:rPr>
                <w:rFonts w:ascii="GHEA Grapalat" w:hAnsi="GHEA Grapalat" w:cs="Sylfaen"/>
                <w:lang w:val="en-US" w:eastAsia="en-US"/>
              </w:rPr>
              <w:t>.</w:t>
            </w:r>
          </w:p>
        </w:tc>
        <w:tc>
          <w:tcPr>
            <w:tcW w:w="4258" w:type="dxa"/>
          </w:tcPr>
          <w:p w14:paraId="6296CD5C" w14:textId="77777777" w:rsidR="007509A6" w:rsidRPr="007509A6" w:rsidRDefault="007509A6" w:rsidP="007509A6">
            <w:pPr>
              <w:spacing w:line="240" w:lineRule="auto"/>
              <w:rPr>
                <w:rFonts w:ascii="GHEA Grapalat" w:hAnsi="GHEA Grapalat"/>
                <w:color w:val="000000"/>
                <w:lang w:val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Ատամնատեխնիկական լաբորատորիան ապահովված է առաջին  բուժօգնության դեղորայքի արկղիկներով;</w:t>
            </w:r>
          </w:p>
        </w:tc>
        <w:tc>
          <w:tcPr>
            <w:tcW w:w="3543" w:type="dxa"/>
          </w:tcPr>
          <w:p w14:paraId="4E5139EF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Style w:val="apple-style-span"/>
                <w:rFonts w:ascii="GHEA Grapalat" w:hAnsi="GHEA Grapalat"/>
                <w:color w:val="000000"/>
                <w:lang w:val="en-US"/>
              </w:rPr>
              <w:t>ՀՀ առողջապահության նախարարի 25-Ն հրամանի հավելվածի</w:t>
            </w:r>
            <w:r w:rsidRPr="007509A6">
              <w:rPr>
                <w:rFonts w:ascii="GHEA Grapalat" w:hAnsi="GHEA Grapalat"/>
                <w:lang w:val="en-US" w:eastAsia="en-US"/>
              </w:rPr>
              <w:t xml:space="preserve"> կետ 58.</w:t>
            </w:r>
          </w:p>
        </w:tc>
        <w:tc>
          <w:tcPr>
            <w:tcW w:w="709" w:type="dxa"/>
          </w:tcPr>
          <w:p w14:paraId="1D2854CD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567" w:type="dxa"/>
          </w:tcPr>
          <w:p w14:paraId="2F4A012F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50" w:type="dxa"/>
          </w:tcPr>
          <w:p w14:paraId="451C3134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846" w:type="dxa"/>
          </w:tcPr>
          <w:p w14:paraId="25EDD1FC" w14:textId="77777777" w:rsidR="007509A6" w:rsidRPr="007509A6" w:rsidRDefault="007509A6" w:rsidP="007509A6">
            <w:pPr>
              <w:jc w:val="center"/>
              <w:rPr>
                <w:rFonts w:ascii="GHEA Grapalat" w:hAnsi="GHEA Grapalat"/>
                <w:lang w:val="en-US" w:eastAsia="en-US"/>
              </w:rPr>
            </w:pPr>
            <w:r w:rsidRPr="007509A6">
              <w:rPr>
                <w:rFonts w:ascii="GHEA Grapalat" w:hAnsi="GHEA Grapalat"/>
                <w:lang w:val="en-US" w:eastAsia="en-US"/>
              </w:rPr>
              <w:t>2.0</w:t>
            </w:r>
          </w:p>
        </w:tc>
        <w:tc>
          <w:tcPr>
            <w:tcW w:w="2126" w:type="dxa"/>
          </w:tcPr>
          <w:p w14:paraId="2F9D77F4" w14:textId="2FCF5488" w:rsidR="007509A6" w:rsidRPr="007509A6" w:rsidRDefault="007509A6" w:rsidP="007509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7509A6">
              <w:rPr>
                <w:rFonts w:ascii="GHEA Grapalat" w:hAnsi="GHEA Grapalat"/>
                <w:lang w:val="af-ZA"/>
              </w:rPr>
              <w:t>դիտողական</w:t>
            </w:r>
          </w:p>
          <w:p w14:paraId="470FA973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1706" w:type="dxa"/>
          </w:tcPr>
          <w:p w14:paraId="3EE48A80" w14:textId="77777777" w:rsidR="007509A6" w:rsidRPr="007509A6" w:rsidRDefault="007509A6" w:rsidP="007509A6">
            <w:pPr>
              <w:spacing w:after="120" w:line="240" w:lineRule="auto"/>
              <w:jc w:val="center"/>
              <w:rPr>
                <w:rFonts w:ascii="GHEA Grapalat" w:hAnsi="GHEA Grapalat"/>
                <w:lang w:val="en-US" w:eastAsia="en-US"/>
              </w:rPr>
            </w:pPr>
          </w:p>
        </w:tc>
      </w:tr>
    </w:tbl>
    <w:p w14:paraId="5AF80CD5" w14:textId="77777777" w:rsidR="007509A6" w:rsidRDefault="00877CE2" w:rsidP="007509A6">
      <w:pPr>
        <w:spacing w:after="0" w:line="360" w:lineRule="auto"/>
        <w:jc w:val="both"/>
        <w:rPr>
          <w:rFonts w:ascii="GHEA Grapalat" w:hAnsi="GHEA Grapalat" w:cs="GHEA Grapalat"/>
          <w:b/>
          <w:bCs/>
          <w:sz w:val="20"/>
          <w:szCs w:val="20"/>
        </w:rPr>
      </w:pPr>
      <w:r w:rsidRPr="007509A6">
        <w:rPr>
          <w:rFonts w:ascii="GHEA Grapalat" w:hAnsi="GHEA Grapalat" w:cs="GHEA Grapalat"/>
          <w:b/>
          <w:bCs/>
          <w:sz w:val="20"/>
          <w:szCs w:val="20"/>
        </w:rPr>
        <w:t xml:space="preserve">   </w:t>
      </w:r>
    </w:p>
    <w:p w14:paraId="49F129C0" w14:textId="6A24BC75" w:rsidR="00877CE2" w:rsidRPr="007509A6" w:rsidRDefault="007509A6" w:rsidP="007509A6">
      <w:pPr>
        <w:spacing w:after="0" w:line="360" w:lineRule="auto"/>
        <w:jc w:val="both"/>
        <w:rPr>
          <w:rFonts w:ascii="GHEA Grapalat" w:hAnsi="GHEA Grapalat"/>
          <w:sz w:val="18"/>
          <w:szCs w:val="18"/>
          <w:lang w:val="en-US"/>
        </w:rPr>
      </w:pPr>
      <w:r>
        <w:rPr>
          <w:rFonts w:ascii="GHEA Grapalat" w:hAnsi="GHEA Grapalat" w:cs="GHEA Grapalat"/>
          <w:b/>
          <w:bCs/>
          <w:sz w:val="20"/>
          <w:szCs w:val="20"/>
          <w:lang w:val="en-GB"/>
        </w:rPr>
        <w:t>Ծանոթություններ*</w:t>
      </w:r>
      <w:r w:rsidR="00877CE2" w:rsidRPr="007509A6">
        <w:rPr>
          <w:rFonts w:ascii="GHEA Grapalat" w:hAnsi="GHEA Grapalat" w:cs="GHEA Grapalat"/>
          <w:b/>
          <w:bCs/>
          <w:sz w:val="20"/>
          <w:szCs w:val="20"/>
        </w:rPr>
        <w:t xml:space="preserve">                                                       </w:t>
      </w:r>
      <w:r w:rsidR="00877CE2" w:rsidRPr="007509A6">
        <w:rPr>
          <w:rFonts w:ascii="GHEA Grapalat" w:hAnsi="GHEA Grapalat" w:cs="GHEA Grapalat"/>
          <w:b/>
          <w:bCs/>
          <w:sz w:val="20"/>
          <w:szCs w:val="20"/>
          <w:lang w:val="en-US"/>
        </w:rPr>
        <w:t xml:space="preserve">       </w:t>
      </w:r>
      <w:r w:rsidR="00877CE2" w:rsidRPr="007509A6">
        <w:rPr>
          <w:rFonts w:ascii="GHEA Grapalat" w:hAnsi="GHEA Grapalat" w:cs="GHEA Grapalat"/>
          <w:b/>
          <w:bCs/>
          <w:sz w:val="20"/>
          <w:szCs w:val="20"/>
        </w:rPr>
        <w:t xml:space="preserve"> </w:t>
      </w:r>
    </w:p>
    <w:p w14:paraId="43DB7BAC" w14:textId="77777777" w:rsidR="00877CE2" w:rsidRPr="007509A6" w:rsidRDefault="00877CE2" w:rsidP="007509A6">
      <w:pPr>
        <w:tabs>
          <w:tab w:val="left" w:pos="1620"/>
        </w:tabs>
        <w:spacing w:after="0" w:line="240" w:lineRule="auto"/>
        <w:jc w:val="center"/>
        <w:rPr>
          <w:rFonts w:ascii="GHEA Grapalat" w:hAnsi="GHEA Grapalat"/>
          <w:sz w:val="18"/>
          <w:szCs w:val="18"/>
          <w:lang w:val="en-US"/>
        </w:rPr>
      </w:pPr>
    </w:p>
    <w:p w14:paraId="3F1344F2" w14:textId="65BFF6C0" w:rsidR="006A34F5" w:rsidRPr="007509A6" w:rsidRDefault="00180FC3" w:rsidP="007509A6">
      <w:pPr>
        <w:shd w:val="clear" w:color="auto" w:fill="FFFFFF"/>
        <w:spacing w:after="0" w:line="240" w:lineRule="auto"/>
        <w:ind w:firstLine="396"/>
        <w:jc w:val="both"/>
        <w:rPr>
          <w:rFonts w:ascii="GHEA Grapalat" w:hAnsi="GHEA Grapalat"/>
          <w:b/>
          <w:bCs/>
          <w:color w:val="000000"/>
          <w:lang w:val="af-ZA"/>
        </w:rPr>
      </w:pPr>
      <w:r w:rsidRPr="007509A6">
        <w:rPr>
          <w:rFonts w:ascii="GHEA Grapalat" w:hAnsi="GHEA Grapalat"/>
          <w:b/>
          <w:bCs/>
          <w:color w:val="000000"/>
          <w:lang w:val="af-ZA"/>
        </w:rPr>
        <w:t>Նշում 1</w:t>
      </w:r>
      <w:r w:rsidR="007509A6">
        <w:rPr>
          <w:rFonts w:ascii="GHEA Grapalat" w:hAnsi="GHEA Grapalat"/>
          <w:b/>
          <w:bCs/>
          <w:color w:val="000000"/>
          <w:lang w:val="af-ZA"/>
        </w:rPr>
        <w:t>*</w:t>
      </w:r>
    </w:p>
    <w:p w14:paraId="0251A20B" w14:textId="77777777" w:rsidR="00180FC3" w:rsidRPr="007509A6" w:rsidRDefault="00180FC3" w:rsidP="00180FC3">
      <w:pPr>
        <w:shd w:val="clear" w:color="auto" w:fill="FFFFFF"/>
        <w:spacing w:after="0" w:line="240" w:lineRule="auto"/>
        <w:ind w:firstLine="396"/>
        <w:jc w:val="center"/>
        <w:rPr>
          <w:rFonts w:ascii="GHEA Grapalat" w:hAnsi="GHEA Grapalat"/>
          <w:color w:val="000000"/>
          <w:lang w:val="af-ZA"/>
        </w:rPr>
      </w:pPr>
      <w:r w:rsidRPr="007509A6">
        <w:rPr>
          <w:rFonts w:ascii="GHEA Grapalat" w:hAnsi="GHEA Grapalat" w:cs="Sylfaen"/>
          <w:b/>
          <w:bCs/>
          <w:color w:val="000000"/>
        </w:rPr>
        <w:t>Միկրոկլիմային</w:t>
      </w:r>
      <w:r w:rsidRPr="007509A6">
        <w:rPr>
          <w:rFonts w:ascii="GHEA Grapalat" w:hAnsi="GHEA Grapalat" w:cs="Calibri"/>
          <w:b/>
          <w:bCs/>
          <w:color w:val="000000"/>
          <w:lang w:val="af-ZA"/>
        </w:rPr>
        <w:t xml:space="preserve"> </w:t>
      </w:r>
      <w:r w:rsidRPr="007509A6">
        <w:rPr>
          <w:rFonts w:ascii="GHEA Grapalat" w:hAnsi="GHEA Grapalat" w:cs="Sylfaen"/>
          <w:b/>
          <w:bCs/>
          <w:color w:val="000000"/>
        </w:rPr>
        <w:t>ներկայացվող</w:t>
      </w:r>
      <w:r w:rsidRPr="007509A6">
        <w:rPr>
          <w:rFonts w:ascii="GHEA Grapalat" w:hAnsi="GHEA Grapalat" w:cs="Calibri"/>
          <w:b/>
          <w:bCs/>
          <w:color w:val="000000"/>
          <w:lang w:val="af-ZA"/>
        </w:rPr>
        <w:t xml:space="preserve"> </w:t>
      </w:r>
      <w:r w:rsidRPr="007509A6">
        <w:rPr>
          <w:rFonts w:ascii="GHEA Grapalat" w:hAnsi="GHEA Grapalat" w:cs="Sylfaen"/>
          <w:b/>
          <w:bCs/>
          <w:color w:val="000000"/>
        </w:rPr>
        <w:t>պահանջներ</w:t>
      </w:r>
    </w:p>
    <w:p w14:paraId="10C2356C" w14:textId="77777777" w:rsidR="00180FC3" w:rsidRPr="007509A6" w:rsidRDefault="00180FC3" w:rsidP="00180FC3">
      <w:pPr>
        <w:shd w:val="clear" w:color="auto" w:fill="FFFFFF"/>
        <w:spacing w:after="0" w:line="240" w:lineRule="auto"/>
        <w:ind w:firstLine="396"/>
        <w:jc w:val="right"/>
        <w:rPr>
          <w:rFonts w:ascii="GHEA Grapalat" w:hAnsi="GHEA Grapalat"/>
          <w:color w:val="000000"/>
          <w:lang w:val="af-ZA"/>
        </w:rPr>
      </w:pPr>
      <w:r w:rsidRPr="007509A6">
        <w:rPr>
          <w:rFonts w:cs="Calibri"/>
          <w:color w:val="000000"/>
          <w:lang w:val="af-ZA"/>
        </w:rPr>
        <w:t> </w:t>
      </w:r>
    </w:p>
    <w:p w14:paraId="05883746" w14:textId="77777777" w:rsidR="00180FC3" w:rsidRPr="007509A6" w:rsidRDefault="00180FC3" w:rsidP="00180FC3">
      <w:pPr>
        <w:shd w:val="clear" w:color="auto" w:fill="FFFFFF"/>
        <w:spacing w:after="0" w:line="240" w:lineRule="auto"/>
        <w:ind w:firstLine="396"/>
        <w:jc w:val="right"/>
        <w:rPr>
          <w:rFonts w:ascii="GHEA Grapalat" w:hAnsi="GHEA Grapalat"/>
          <w:color w:val="000000"/>
          <w:lang w:val="af-ZA"/>
        </w:rPr>
      </w:pPr>
      <w:r w:rsidRPr="007509A6">
        <w:rPr>
          <w:rFonts w:ascii="GHEA Grapalat" w:hAnsi="GHEA Grapalat" w:cs="Sylfaen"/>
          <w:color w:val="000000"/>
        </w:rPr>
        <w:t>Աղյուսակ</w:t>
      </w:r>
      <w:r w:rsidRPr="007509A6">
        <w:rPr>
          <w:rFonts w:ascii="GHEA Grapalat" w:hAnsi="GHEA Grapalat"/>
          <w:color w:val="000000"/>
          <w:lang w:val="af-ZA"/>
        </w:rPr>
        <w:t xml:space="preserve"> 1</w:t>
      </w:r>
    </w:p>
    <w:p w14:paraId="55BD2409" w14:textId="77777777" w:rsidR="00180FC3" w:rsidRPr="007509A6" w:rsidRDefault="00180FC3" w:rsidP="00180FC3">
      <w:pPr>
        <w:shd w:val="clear" w:color="auto" w:fill="FFFFFF"/>
        <w:spacing w:after="0" w:line="240" w:lineRule="auto"/>
        <w:ind w:firstLine="396"/>
        <w:jc w:val="right"/>
        <w:rPr>
          <w:rFonts w:ascii="GHEA Grapalat" w:hAnsi="GHEA Grapalat"/>
          <w:color w:val="000000"/>
          <w:lang w:val="af-ZA"/>
        </w:rPr>
      </w:pPr>
      <w:r w:rsidRPr="007509A6">
        <w:rPr>
          <w:rFonts w:cs="Calibri"/>
          <w:color w:val="000000"/>
          <w:lang w:val="af-ZA"/>
        </w:rPr>
        <w:t> </w:t>
      </w:r>
    </w:p>
    <w:tbl>
      <w:tblPr>
        <w:tblW w:w="10286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0"/>
        <w:gridCol w:w="1576"/>
        <w:gridCol w:w="2765"/>
        <w:gridCol w:w="2465"/>
      </w:tblGrid>
      <w:tr w:rsidR="00180FC3" w:rsidRPr="007509A6" w14:paraId="72FE18AF" w14:textId="77777777" w:rsidTr="00180FC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1C6288" w14:textId="77777777" w:rsidR="00180FC3" w:rsidRPr="007509A6" w:rsidRDefault="00180FC3" w:rsidP="00180FC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 w:cs="Sylfaen"/>
                <w:color w:val="000000"/>
              </w:rPr>
              <w:lastRenderedPageBreak/>
              <w:t>Տարվա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եղանակ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FCDF82" w14:textId="77777777" w:rsidR="00180FC3" w:rsidRPr="007509A6" w:rsidRDefault="00180FC3" w:rsidP="00180FC3">
            <w:pPr>
              <w:spacing w:after="0" w:line="240" w:lineRule="auto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 w:cs="Sylfaen"/>
                <w:color w:val="000000"/>
              </w:rPr>
              <w:t>Ջերմաստիճան</w:t>
            </w:r>
          </w:p>
          <w:p w14:paraId="031771D8" w14:textId="77777777" w:rsidR="00180FC3" w:rsidRPr="007509A6" w:rsidRDefault="00180FC3" w:rsidP="00180FC3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  <w:sz w:val="15"/>
                <w:szCs w:val="15"/>
                <w:vertAlign w:val="superscript"/>
              </w:rPr>
              <w:t>0</w:t>
            </w:r>
            <w:r w:rsidRPr="007509A6">
              <w:rPr>
                <w:rFonts w:ascii="GHEA Grapalat" w:hAnsi="GHEA Grapalat"/>
                <w:color w:val="000000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77295C" w14:textId="77777777" w:rsidR="00180FC3" w:rsidRPr="007509A6" w:rsidRDefault="00180FC3" w:rsidP="00180FC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 w:cs="Sylfaen"/>
                <w:color w:val="000000"/>
              </w:rPr>
              <w:t>Օդի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հարաբերական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խոնավություն</w:t>
            </w:r>
            <w:r w:rsidRPr="007509A6">
              <w:rPr>
                <w:rFonts w:ascii="GHEA Grapalat" w:hAnsi="GHEA Grapalat"/>
                <w:color w:val="000000"/>
              </w:rPr>
              <w:t xml:space="preserve">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7A899D" w14:textId="77777777" w:rsidR="00180FC3" w:rsidRPr="007509A6" w:rsidRDefault="00180FC3" w:rsidP="00180FC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 w:cs="Sylfaen"/>
                <w:color w:val="000000"/>
              </w:rPr>
              <w:t>Օդի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շարժման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արագություն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մ</w:t>
            </w:r>
            <w:r w:rsidRPr="007509A6">
              <w:rPr>
                <w:rFonts w:ascii="GHEA Grapalat" w:hAnsi="GHEA Grapalat"/>
                <w:color w:val="000000"/>
              </w:rPr>
              <w:t>/</w:t>
            </w:r>
            <w:r w:rsidRPr="007509A6">
              <w:rPr>
                <w:rFonts w:ascii="GHEA Grapalat" w:hAnsi="GHEA Grapalat" w:cs="Sylfaen"/>
                <w:color w:val="000000"/>
              </w:rPr>
              <w:t>վրկ</w:t>
            </w:r>
          </w:p>
        </w:tc>
      </w:tr>
      <w:tr w:rsidR="00180FC3" w:rsidRPr="007509A6" w14:paraId="01C84EAE" w14:textId="77777777" w:rsidTr="00180FC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05EAD0" w14:textId="77777777" w:rsidR="00180FC3" w:rsidRPr="007509A6" w:rsidRDefault="00180FC3" w:rsidP="00180FC3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 w:cs="Sylfaen"/>
                <w:color w:val="000000"/>
              </w:rPr>
              <w:t>Սառը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անցումային</w:t>
            </w:r>
            <w:r w:rsidRPr="007509A6">
              <w:rPr>
                <w:rFonts w:ascii="GHEA Grapalat" w:hAnsi="GHEA Grapalat"/>
                <w:color w:val="000000"/>
              </w:rPr>
              <w:t xml:space="preserve"> (</w:t>
            </w:r>
            <w:r w:rsidRPr="007509A6">
              <w:rPr>
                <w:rFonts w:ascii="GHEA Grapalat" w:hAnsi="GHEA Grapalat" w:cs="Sylfaen"/>
                <w:color w:val="000000"/>
              </w:rPr>
              <w:t>օրվա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միջին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ջերմաստիճանը</w:t>
            </w:r>
          </w:p>
          <w:p w14:paraId="130DDD25" w14:textId="77777777" w:rsidR="00180FC3" w:rsidRPr="007509A6" w:rsidRDefault="00180FC3" w:rsidP="00180FC3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+10</w:t>
            </w:r>
            <w:r w:rsidRPr="007509A6">
              <w:rPr>
                <w:rFonts w:cs="Calibri"/>
                <w:color w:val="000000"/>
              </w:rPr>
              <w:t> </w:t>
            </w:r>
            <w:r w:rsidRPr="007509A6">
              <w:rPr>
                <w:rFonts w:ascii="GHEA Grapalat" w:hAnsi="GHEA Grapalat"/>
                <w:color w:val="000000"/>
                <w:sz w:val="15"/>
                <w:szCs w:val="15"/>
                <w:vertAlign w:val="superscript"/>
              </w:rPr>
              <w:t>0</w:t>
            </w:r>
            <w:r w:rsidRPr="007509A6">
              <w:rPr>
                <w:rFonts w:ascii="GHEA Grapalat" w:hAnsi="GHEA Grapalat"/>
                <w:color w:val="000000"/>
              </w:rPr>
              <w:t xml:space="preserve">C </w:t>
            </w:r>
            <w:r w:rsidRPr="007509A6">
              <w:rPr>
                <w:rFonts w:ascii="GHEA Grapalat" w:hAnsi="GHEA Grapalat" w:cs="Sylfaen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ցածր</w:t>
            </w:r>
            <w:r w:rsidRPr="007509A6">
              <w:rPr>
                <w:rFonts w:ascii="GHEA Grapalat" w:hAnsi="GHEA Grapalat"/>
                <w:color w:val="00000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E99508" w14:textId="77777777" w:rsidR="00180FC3" w:rsidRPr="007509A6" w:rsidRDefault="00180FC3" w:rsidP="00180FC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18-23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071D69" w14:textId="77777777" w:rsidR="00180FC3" w:rsidRPr="007509A6" w:rsidRDefault="00180FC3" w:rsidP="00180FC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60-40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002640" w14:textId="77777777" w:rsidR="00180FC3" w:rsidRPr="007509A6" w:rsidRDefault="00180FC3" w:rsidP="00180FC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0,2</w:t>
            </w:r>
          </w:p>
        </w:tc>
      </w:tr>
      <w:tr w:rsidR="00180FC3" w:rsidRPr="007509A6" w14:paraId="1BF72FDF" w14:textId="77777777" w:rsidTr="00180FC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7F0C20" w14:textId="77777777" w:rsidR="00180FC3" w:rsidRPr="007509A6" w:rsidRDefault="00180FC3" w:rsidP="00180FC3">
            <w:pPr>
              <w:spacing w:after="0" w:line="240" w:lineRule="auto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 w:cs="Sylfaen"/>
                <w:color w:val="000000"/>
              </w:rPr>
              <w:t>Տաք</w:t>
            </w:r>
            <w:r w:rsidRPr="007509A6">
              <w:rPr>
                <w:rFonts w:ascii="GHEA Grapalat" w:hAnsi="GHEA Grapalat"/>
                <w:color w:val="000000"/>
              </w:rPr>
              <w:t xml:space="preserve"> (</w:t>
            </w:r>
            <w:r w:rsidRPr="007509A6">
              <w:rPr>
                <w:rFonts w:ascii="GHEA Grapalat" w:hAnsi="GHEA Grapalat" w:cs="Sylfaen"/>
                <w:color w:val="000000"/>
              </w:rPr>
              <w:t>օրվա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միջին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ջերմաստիճանը</w:t>
            </w:r>
          </w:p>
          <w:p w14:paraId="31011A32" w14:textId="77777777" w:rsidR="00180FC3" w:rsidRPr="007509A6" w:rsidRDefault="00180FC3" w:rsidP="00180FC3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+10</w:t>
            </w:r>
            <w:r w:rsidRPr="007509A6">
              <w:rPr>
                <w:rFonts w:cs="Calibri"/>
                <w:color w:val="000000"/>
              </w:rPr>
              <w:t> </w:t>
            </w:r>
            <w:r w:rsidRPr="007509A6">
              <w:rPr>
                <w:rFonts w:ascii="GHEA Grapalat" w:hAnsi="GHEA Grapalat"/>
                <w:color w:val="000000"/>
                <w:sz w:val="15"/>
                <w:szCs w:val="15"/>
                <w:vertAlign w:val="superscript"/>
              </w:rPr>
              <w:t>0</w:t>
            </w:r>
            <w:r w:rsidRPr="007509A6">
              <w:rPr>
                <w:rFonts w:ascii="GHEA Grapalat" w:hAnsi="GHEA Grapalat"/>
                <w:color w:val="000000"/>
              </w:rPr>
              <w:t xml:space="preserve">C </w:t>
            </w:r>
            <w:r w:rsidRPr="007509A6">
              <w:rPr>
                <w:rFonts w:ascii="GHEA Grapalat" w:hAnsi="GHEA Grapalat" w:cs="Sylfaen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բարձր</w:t>
            </w:r>
            <w:r w:rsidRPr="007509A6">
              <w:rPr>
                <w:rFonts w:ascii="GHEA Grapalat" w:hAnsi="GHEA Grapalat"/>
                <w:color w:val="00000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56B03B" w14:textId="77777777" w:rsidR="00180FC3" w:rsidRPr="007509A6" w:rsidRDefault="00180FC3" w:rsidP="00180FC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21-25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B38686" w14:textId="77777777" w:rsidR="00180FC3" w:rsidRPr="007509A6" w:rsidRDefault="00180FC3" w:rsidP="00180FC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60-40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3C9A45" w14:textId="77777777" w:rsidR="00180FC3" w:rsidRPr="007509A6" w:rsidRDefault="00180FC3" w:rsidP="00180FC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0,2</w:t>
            </w:r>
          </w:p>
        </w:tc>
      </w:tr>
    </w:tbl>
    <w:p w14:paraId="74F43994" w14:textId="77777777" w:rsidR="00180FC3" w:rsidRPr="007509A6" w:rsidRDefault="00180FC3" w:rsidP="00180FC3">
      <w:pPr>
        <w:shd w:val="clear" w:color="auto" w:fill="FFFFFF"/>
        <w:spacing w:after="0" w:line="240" w:lineRule="auto"/>
        <w:ind w:firstLine="396"/>
        <w:jc w:val="center"/>
        <w:rPr>
          <w:rFonts w:ascii="GHEA Grapalat" w:hAnsi="GHEA Grapalat"/>
          <w:color w:val="000000"/>
        </w:rPr>
      </w:pPr>
      <w:r w:rsidRPr="007509A6">
        <w:rPr>
          <w:rFonts w:cs="Calibri"/>
          <w:color w:val="000000"/>
        </w:rPr>
        <w:t> </w:t>
      </w:r>
    </w:p>
    <w:p w14:paraId="5851CC1D" w14:textId="77777777" w:rsidR="00180FC3" w:rsidRPr="007509A6" w:rsidRDefault="00180FC3" w:rsidP="00180FC3">
      <w:pPr>
        <w:shd w:val="clear" w:color="auto" w:fill="FFFFFF"/>
        <w:spacing w:after="0" w:line="240" w:lineRule="auto"/>
        <w:ind w:firstLine="396"/>
        <w:jc w:val="center"/>
        <w:rPr>
          <w:rFonts w:ascii="GHEA Grapalat" w:hAnsi="GHEA Grapalat"/>
          <w:color w:val="000000"/>
        </w:rPr>
      </w:pPr>
      <w:r w:rsidRPr="007509A6">
        <w:rPr>
          <w:rFonts w:ascii="GHEA Grapalat" w:hAnsi="GHEA Grapalat" w:cs="Sylfaen"/>
          <w:b/>
          <w:bCs/>
          <w:color w:val="000000"/>
        </w:rPr>
        <w:t>Ժամանակավոր</w:t>
      </w:r>
      <w:r w:rsidRPr="007509A6">
        <w:rPr>
          <w:rFonts w:ascii="GHEA Grapalat" w:hAnsi="GHEA Grapalat"/>
          <w:b/>
          <w:bCs/>
          <w:color w:val="000000"/>
        </w:rPr>
        <w:t xml:space="preserve"> </w:t>
      </w:r>
      <w:r w:rsidRPr="007509A6">
        <w:rPr>
          <w:rFonts w:ascii="GHEA Grapalat" w:hAnsi="GHEA Grapalat" w:cs="Sylfaen"/>
          <w:b/>
          <w:bCs/>
          <w:color w:val="000000"/>
        </w:rPr>
        <w:t>աշխատատեղերում</w:t>
      </w:r>
      <w:r w:rsidRPr="007509A6">
        <w:rPr>
          <w:rFonts w:ascii="GHEA Grapalat" w:hAnsi="GHEA Grapalat"/>
          <w:b/>
          <w:bCs/>
          <w:color w:val="000000"/>
        </w:rPr>
        <w:t xml:space="preserve"> </w:t>
      </w:r>
      <w:r w:rsidRPr="007509A6">
        <w:rPr>
          <w:rFonts w:ascii="GHEA Grapalat" w:hAnsi="GHEA Grapalat" w:cs="Sylfaen"/>
          <w:b/>
          <w:bCs/>
          <w:color w:val="000000"/>
        </w:rPr>
        <w:t>միկրոկլիմայի</w:t>
      </w:r>
      <w:r w:rsidRPr="007509A6">
        <w:rPr>
          <w:rFonts w:ascii="GHEA Grapalat" w:hAnsi="GHEA Grapalat"/>
          <w:b/>
          <w:bCs/>
          <w:color w:val="000000"/>
        </w:rPr>
        <w:t xml:space="preserve"> </w:t>
      </w:r>
      <w:r w:rsidRPr="007509A6">
        <w:rPr>
          <w:rFonts w:ascii="GHEA Grapalat" w:hAnsi="GHEA Grapalat" w:cs="Sylfaen"/>
          <w:b/>
          <w:bCs/>
          <w:color w:val="000000"/>
        </w:rPr>
        <w:t>ցուցանիշների</w:t>
      </w:r>
      <w:r w:rsidRPr="007509A6">
        <w:rPr>
          <w:rFonts w:ascii="GHEA Grapalat" w:hAnsi="GHEA Grapalat"/>
          <w:b/>
          <w:bCs/>
          <w:color w:val="000000"/>
        </w:rPr>
        <w:t xml:space="preserve"> </w:t>
      </w:r>
      <w:r w:rsidRPr="007509A6">
        <w:rPr>
          <w:rFonts w:ascii="GHEA Grapalat" w:hAnsi="GHEA Grapalat" w:cs="Sylfaen"/>
          <w:b/>
          <w:bCs/>
          <w:color w:val="000000"/>
        </w:rPr>
        <w:t>նորմավորում</w:t>
      </w:r>
    </w:p>
    <w:p w14:paraId="55105D5C" w14:textId="77777777" w:rsidR="00180FC3" w:rsidRPr="007509A6" w:rsidRDefault="00180FC3" w:rsidP="00180FC3">
      <w:pPr>
        <w:shd w:val="clear" w:color="auto" w:fill="FFFFFF"/>
        <w:spacing w:after="0" w:line="240" w:lineRule="auto"/>
        <w:ind w:firstLine="396"/>
        <w:jc w:val="center"/>
        <w:rPr>
          <w:rFonts w:ascii="GHEA Grapalat" w:hAnsi="GHEA Grapalat"/>
          <w:color w:val="000000"/>
        </w:rPr>
      </w:pPr>
      <w:r w:rsidRPr="007509A6">
        <w:rPr>
          <w:rFonts w:cs="Calibri"/>
          <w:color w:val="000000"/>
        </w:rPr>
        <w:t> </w:t>
      </w:r>
    </w:p>
    <w:p w14:paraId="6FDA70AE" w14:textId="77777777" w:rsidR="00180FC3" w:rsidRPr="007509A6" w:rsidRDefault="00180FC3" w:rsidP="00180FC3">
      <w:pPr>
        <w:shd w:val="clear" w:color="auto" w:fill="FFFFFF"/>
        <w:spacing w:after="0" w:line="240" w:lineRule="auto"/>
        <w:ind w:firstLine="396"/>
        <w:jc w:val="right"/>
        <w:rPr>
          <w:rFonts w:ascii="GHEA Grapalat" w:hAnsi="GHEA Grapalat"/>
          <w:color w:val="000000"/>
        </w:rPr>
      </w:pPr>
      <w:r w:rsidRPr="007509A6">
        <w:rPr>
          <w:rFonts w:ascii="GHEA Grapalat" w:hAnsi="GHEA Grapalat" w:cs="Sylfaen"/>
          <w:color w:val="000000"/>
        </w:rPr>
        <w:t>Աղյուսակ</w:t>
      </w:r>
      <w:r w:rsidRPr="007509A6">
        <w:rPr>
          <w:rFonts w:ascii="GHEA Grapalat" w:hAnsi="GHEA Grapalat"/>
          <w:color w:val="000000"/>
        </w:rPr>
        <w:t xml:space="preserve"> 2</w:t>
      </w:r>
    </w:p>
    <w:p w14:paraId="2A21B062" w14:textId="77777777" w:rsidR="00180FC3" w:rsidRPr="007509A6" w:rsidRDefault="00180FC3" w:rsidP="00180FC3">
      <w:pPr>
        <w:shd w:val="clear" w:color="auto" w:fill="FFFFFF"/>
        <w:spacing w:after="0" w:line="240" w:lineRule="auto"/>
        <w:ind w:firstLine="396"/>
        <w:jc w:val="center"/>
        <w:rPr>
          <w:rFonts w:ascii="GHEA Grapalat" w:hAnsi="GHEA Grapalat"/>
          <w:color w:val="000000"/>
        </w:rPr>
      </w:pPr>
      <w:r w:rsidRPr="007509A6">
        <w:rPr>
          <w:rFonts w:cs="Calibri"/>
          <w:color w:val="000000"/>
        </w:rPr>
        <w:t> </w:t>
      </w:r>
    </w:p>
    <w:tbl>
      <w:tblPr>
        <w:tblW w:w="10286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0"/>
        <w:gridCol w:w="1576"/>
        <w:gridCol w:w="2765"/>
        <w:gridCol w:w="2465"/>
      </w:tblGrid>
      <w:tr w:rsidR="00180FC3" w:rsidRPr="007509A6" w14:paraId="5FC6D945" w14:textId="77777777" w:rsidTr="00180FC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786C1A" w14:textId="77777777" w:rsidR="00180FC3" w:rsidRPr="007509A6" w:rsidRDefault="00180FC3" w:rsidP="00180FC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 w:cs="Sylfaen"/>
                <w:color w:val="000000"/>
              </w:rPr>
              <w:t>Տարվա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եղանակ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D80CBE" w14:textId="77777777" w:rsidR="00180FC3" w:rsidRPr="007509A6" w:rsidRDefault="00180FC3" w:rsidP="00180FC3">
            <w:pPr>
              <w:spacing w:after="0" w:line="240" w:lineRule="auto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 w:cs="Sylfaen"/>
                <w:color w:val="000000"/>
              </w:rPr>
              <w:t>Ջերմաստիճան</w:t>
            </w:r>
          </w:p>
          <w:p w14:paraId="3A6DB30F" w14:textId="77777777" w:rsidR="00180FC3" w:rsidRPr="007509A6" w:rsidRDefault="00180FC3" w:rsidP="00180FC3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  <w:sz w:val="15"/>
                <w:szCs w:val="15"/>
                <w:vertAlign w:val="superscript"/>
              </w:rPr>
              <w:t>0</w:t>
            </w:r>
            <w:r w:rsidRPr="007509A6">
              <w:rPr>
                <w:rFonts w:ascii="GHEA Grapalat" w:hAnsi="GHEA Grapalat"/>
                <w:color w:val="000000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7B1EB8" w14:textId="77777777" w:rsidR="00180FC3" w:rsidRPr="007509A6" w:rsidRDefault="00180FC3" w:rsidP="00180FC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 w:cs="Sylfaen"/>
                <w:color w:val="000000"/>
              </w:rPr>
              <w:t>Օդի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հարաբերական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խոնավություն</w:t>
            </w:r>
            <w:r w:rsidRPr="007509A6">
              <w:rPr>
                <w:rFonts w:ascii="GHEA Grapalat" w:hAnsi="GHEA Grapalat"/>
                <w:color w:val="000000"/>
              </w:rPr>
              <w:t xml:space="preserve">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562B46" w14:textId="77777777" w:rsidR="00180FC3" w:rsidRPr="007509A6" w:rsidRDefault="00180FC3" w:rsidP="00180FC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 w:cs="Sylfaen"/>
                <w:color w:val="000000"/>
              </w:rPr>
              <w:t>Օդի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շարժման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արագություն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մ</w:t>
            </w:r>
            <w:r w:rsidRPr="007509A6">
              <w:rPr>
                <w:rFonts w:ascii="GHEA Grapalat" w:hAnsi="GHEA Grapalat"/>
                <w:color w:val="000000"/>
              </w:rPr>
              <w:t>/</w:t>
            </w:r>
            <w:r w:rsidRPr="007509A6">
              <w:rPr>
                <w:rFonts w:ascii="GHEA Grapalat" w:hAnsi="GHEA Grapalat" w:cs="Sylfaen"/>
                <w:color w:val="000000"/>
              </w:rPr>
              <w:t>վրկ</w:t>
            </w:r>
          </w:p>
        </w:tc>
      </w:tr>
      <w:tr w:rsidR="00180FC3" w:rsidRPr="007509A6" w14:paraId="0BD3A936" w14:textId="77777777" w:rsidTr="00180FC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8A18C9" w14:textId="77777777" w:rsidR="00180FC3" w:rsidRPr="007509A6" w:rsidRDefault="00180FC3" w:rsidP="00180FC3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 w:cs="Sylfaen"/>
                <w:color w:val="000000"/>
              </w:rPr>
              <w:t>Սառը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անցումային</w:t>
            </w:r>
            <w:r w:rsidRPr="007509A6">
              <w:rPr>
                <w:rFonts w:ascii="GHEA Grapalat" w:hAnsi="GHEA Grapalat"/>
                <w:color w:val="000000"/>
              </w:rPr>
              <w:t xml:space="preserve"> (</w:t>
            </w:r>
            <w:r w:rsidRPr="007509A6">
              <w:rPr>
                <w:rFonts w:ascii="GHEA Grapalat" w:hAnsi="GHEA Grapalat" w:cs="Sylfaen"/>
                <w:color w:val="000000"/>
              </w:rPr>
              <w:t>օրվա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միջին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ջերմաստիճանը</w:t>
            </w:r>
          </w:p>
          <w:p w14:paraId="4EE5C65D" w14:textId="77777777" w:rsidR="00180FC3" w:rsidRPr="007509A6" w:rsidRDefault="00180FC3" w:rsidP="00180FC3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+10</w:t>
            </w:r>
            <w:r w:rsidRPr="007509A6">
              <w:rPr>
                <w:rFonts w:cs="Calibri"/>
                <w:color w:val="000000"/>
              </w:rPr>
              <w:t> </w:t>
            </w:r>
            <w:r w:rsidRPr="007509A6">
              <w:rPr>
                <w:rFonts w:ascii="GHEA Grapalat" w:hAnsi="GHEA Grapalat"/>
                <w:color w:val="000000"/>
                <w:sz w:val="15"/>
                <w:szCs w:val="15"/>
                <w:vertAlign w:val="superscript"/>
              </w:rPr>
              <w:t>0</w:t>
            </w:r>
            <w:r w:rsidRPr="007509A6">
              <w:rPr>
                <w:rFonts w:ascii="GHEA Grapalat" w:hAnsi="GHEA Grapalat"/>
                <w:color w:val="000000"/>
              </w:rPr>
              <w:t xml:space="preserve">C </w:t>
            </w:r>
            <w:r w:rsidRPr="007509A6">
              <w:rPr>
                <w:rFonts w:ascii="GHEA Grapalat" w:hAnsi="GHEA Grapalat" w:cs="Sylfaen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ցածր</w:t>
            </w:r>
            <w:r w:rsidRPr="007509A6">
              <w:rPr>
                <w:rFonts w:ascii="GHEA Grapalat" w:hAnsi="GHEA Grapalat"/>
                <w:color w:val="00000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F7B47A" w14:textId="77777777" w:rsidR="00180FC3" w:rsidRPr="007509A6" w:rsidRDefault="00180FC3" w:rsidP="00180FC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17-25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D38C3B" w14:textId="77777777" w:rsidR="00180FC3" w:rsidRPr="007509A6" w:rsidRDefault="00180FC3" w:rsidP="00180FC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 w:cs="Sylfaen"/>
                <w:color w:val="000000"/>
              </w:rPr>
              <w:t>ոչ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ավելի</w:t>
            </w:r>
            <w:r w:rsidRPr="007509A6">
              <w:rPr>
                <w:rFonts w:ascii="GHEA Grapalat" w:hAnsi="GHEA Grapalat"/>
                <w:color w:val="000000"/>
              </w:rPr>
              <w:t xml:space="preserve"> 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B77A18" w14:textId="77777777" w:rsidR="00180FC3" w:rsidRPr="007509A6" w:rsidRDefault="00180FC3" w:rsidP="00180FC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0,2-0,3</w:t>
            </w:r>
          </w:p>
        </w:tc>
      </w:tr>
      <w:tr w:rsidR="00180FC3" w:rsidRPr="007509A6" w14:paraId="78EA71D5" w14:textId="77777777" w:rsidTr="00180FC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0F42D3" w14:textId="77777777" w:rsidR="00180FC3" w:rsidRPr="007509A6" w:rsidRDefault="00180FC3" w:rsidP="00180FC3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 w:cs="Sylfaen"/>
                <w:color w:val="000000"/>
              </w:rPr>
              <w:t>Տաք</w:t>
            </w:r>
            <w:r w:rsidRPr="007509A6">
              <w:rPr>
                <w:rFonts w:ascii="GHEA Grapalat" w:hAnsi="GHEA Grapalat"/>
                <w:color w:val="000000"/>
              </w:rPr>
              <w:t xml:space="preserve"> (</w:t>
            </w:r>
            <w:r w:rsidRPr="007509A6">
              <w:rPr>
                <w:rFonts w:ascii="GHEA Grapalat" w:hAnsi="GHEA Grapalat" w:cs="Sylfaen"/>
                <w:color w:val="000000"/>
              </w:rPr>
              <w:t>օրվա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միջին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ջերմաստիճանը</w:t>
            </w:r>
          </w:p>
          <w:p w14:paraId="2E837A0F" w14:textId="77777777" w:rsidR="00180FC3" w:rsidRPr="007509A6" w:rsidRDefault="00180FC3" w:rsidP="00180FC3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+10</w:t>
            </w:r>
            <w:r w:rsidRPr="007509A6">
              <w:rPr>
                <w:rFonts w:cs="Calibri"/>
                <w:color w:val="000000"/>
              </w:rPr>
              <w:t> </w:t>
            </w:r>
            <w:r w:rsidRPr="007509A6">
              <w:rPr>
                <w:rFonts w:ascii="GHEA Grapalat" w:hAnsi="GHEA Grapalat"/>
                <w:color w:val="000000"/>
                <w:sz w:val="15"/>
                <w:szCs w:val="15"/>
                <w:vertAlign w:val="superscript"/>
              </w:rPr>
              <w:t>0</w:t>
            </w:r>
            <w:r w:rsidRPr="007509A6">
              <w:rPr>
                <w:rFonts w:ascii="GHEA Grapalat" w:hAnsi="GHEA Grapalat"/>
                <w:color w:val="000000"/>
              </w:rPr>
              <w:t xml:space="preserve">C </w:t>
            </w:r>
            <w:r w:rsidRPr="007509A6">
              <w:rPr>
                <w:rFonts w:ascii="GHEA Grapalat" w:hAnsi="GHEA Grapalat" w:cs="Sylfaen"/>
                <w:color w:val="000000"/>
              </w:rPr>
              <w:t>և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բարձր</w:t>
            </w:r>
            <w:r w:rsidRPr="007509A6">
              <w:rPr>
                <w:rFonts w:ascii="GHEA Grapalat" w:hAnsi="GHEA Grapalat"/>
                <w:color w:val="00000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EE7063" w14:textId="77777777" w:rsidR="00180FC3" w:rsidRPr="007509A6" w:rsidRDefault="00180FC3" w:rsidP="00180FC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 w:cs="Sylfaen"/>
                <w:color w:val="000000"/>
              </w:rPr>
              <w:t>ոչ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ավելի</w:t>
            </w:r>
            <w:r w:rsidRPr="007509A6">
              <w:rPr>
                <w:rFonts w:ascii="GHEA Grapalat" w:hAnsi="GHEA Grapalat"/>
                <w:color w:val="000000"/>
              </w:rPr>
              <w:t xml:space="preserve"> 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5A3EC3" w14:textId="77777777" w:rsidR="00180FC3" w:rsidRPr="007509A6" w:rsidRDefault="00180FC3" w:rsidP="00180FC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 w:cs="Sylfaen"/>
                <w:color w:val="000000"/>
              </w:rPr>
              <w:t>ոչ</w:t>
            </w:r>
            <w:r w:rsidRPr="007509A6">
              <w:rPr>
                <w:rFonts w:ascii="GHEA Grapalat" w:hAnsi="GHEA Grapalat"/>
                <w:color w:val="000000"/>
              </w:rPr>
              <w:t xml:space="preserve"> </w:t>
            </w:r>
            <w:r w:rsidRPr="007509A6">
              <w:rPr>
                <w:rFonts w:ascii="GHEA Grapalat" w:hAnsi="GHEA Grapalat" w:cs="Sylfaen"/>
                <w:color w:val="000000"/>
              </w:rPr>
              <w:t>ավելի</w:t>
            </w:r>
            <w:r w:rsidRPr="007509A6">
              <w:rPr>
                <w:rFonts w:ascii="GHEA Grapalat" w:hAnsi="GHEA Grapalat"/>
                <w:color w:val="000000"/>
              </w:rPr>
              <w:t xml:space="preserve"> 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268C8B" w14:textId="77777777" w:rsidR="00180FC3" w:rsidRPr="007509A6" w:rsidRDefault="00180FC3" w:rsidP="00180FC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0,2-0,5</w:t>
            </w:r>
          </w:p>
        </w:tc>
      </w:tr>
    </w:tbl>
    <w:p w14:paraId="551DE134" w14:textId="77777777" w:rsidR="00180FC3" w:rsidRPr="007509A6" w:rsidRDefault="00180FC3" w:rsidP="006A34F5">
      <w:pPr>
        <w:shd w:val="clear" w:color="auto" w:fill="FFFFFF"/>
        <w:spacing w:after="0" w:line="240" w:lineRule="auto"/>
        <w:ind w:firstLine="396"/>
        <w:jc w:val="both"/>
        <w:rPr>
          <w:rFonts w:ascii="GHEA Grapalat" w:hAnsi="GHEA Grapalat"/>
          <w:b/>
          <w:bCs/>
          <w:color w:val="000000"/>
          <w:lang w:val="en-US"/>
        </w:rPr>
      </w:pPr>
    </w:p>
    <w:p w14:paraId="2D2F3E6C" w14:textId="6DB82DDA" w:rsidR="006A34F5" w:rsidRPr="007509A6" w:rsidRDefault="006A34F5" w:rsidP="006A34F5">
      <w:pPr>
        <w:shd w:val="clear" w:color="auto" w:fill="FFFFFF"/>
        <w:spacing w:after="0" w:line="240" w:lineRule="auto"/>
        <w:ind w:firstLine="396"/>
        <w:jc w:val="both"/>
        <w:rPr>
          <w:rFonts w:ascii="GHEA Grapalat" w:hAnsi="GHEA Grapalat"/>
          <w:b/>
          <w:bCs/>
          <w:color w:val="000000"/>
          <w:lang w:val="af-ZA"/>
        </w:rPr>
      </w:pPr>
      <w:r w:rsidRPr="007509A6">
        <w:rPr>
          <w:rFonts w:ascii="GHEA Grapalat" w:hAnsi="GHEA Grapalat"/>
          <w:b/>
          <w:bCs/>
          <w:color w:val="000000"/>
        </w:rPr>
        <w:t>Նշում</w:t>
      </w:r>
      <w:r w:rsidRPr="007509A6">
        <w:rPr>
          <w:rFonts w:ascii="GHEA Grapalat" w:hAnsi="GHEA Grapalat"/>
          <w:b/>
          <w:bCs/>
          <w:color w:val="000000"/>
          <w:lang w:val="af-ZA"/>
        </w:rPr>
        <w:t xml:space="preserve"> </w:t>
      </w:r>
      <w:r w:rsidR="00180FC3" w:rsidRPr="007509A6">
        <w:rPr>
          <w:rFonts w:ascii="GHEA Grapalat" w:hAnsi="GHEA Grapalat"/>
          <w:b/>
          <w:bCs/>
          <w:color w:val="000000"/>
          <w:lang w:val="af-ZA"/>
        </w:rPr>
        <w:t>2</w:t>
      </w:r>
      <w:r w:rsidR="007509A6">
        <w:rPr>
          <w:rFonts w:ascii="GHEA Grapalat" w:hAnsi="GHEA Grapalat"/>
          <w:b/>
          <w:bCs/>
          <w:color w:val="000000"/>
          <w:lang w:val="af-ZA"/>
        </w:rPr>
        <w:t>*</w:t>
      </w:r>
    </w:p>
    <w:p w14:paraId="087A81E4" w14:textId="77777777" w:rsidR="006A34F5" w:rsidRPr="007509A6" w:rsidRDefault="006A34F5" w:rsidP="006A34F5">
      <w:pPr>
        <w:shd w:val="clear" w:color="auto" w:fill="FFFFFF"/>
        <w:spacing w:after="0" w:line="240" w:lineRule="auto"/>
        <w:ind w:firstLine="396"/>
        <w:jc w:val="center"/>
        <w:rPr>
          <w:rFonts w:ascii="GHEA Grapalat" w:hAnsi="GHEA Grapalat"/>
          <w:b/>
          <w:bCs/>
          <w:color w:val="000000"/>
          <w:lang w:val="af-ZA"/>
        </w:rPr>
      </w:pPr>
    </w:p>
    <w:p w14:paraId="5ED5B455" w14:textId="77777777" w:rsidR="006A34F5" w:rsidRPr="007509A6" w:rsidRDefault="006A34F5" w:rsidP="006A34F5">
      <w:pPr>
        <w:shd w:val="clear" w:color="auto" w:fill="FFFFFF"/>
        <w:spacing w:after="0" w:line="240" w:lineRule="auto"/>
        <w:ind w:firstLine="396"/>
        <w:jc w:val="center"/>
        <w:rPr>
          <w:rFonts w:ascii="GHEA Grapalat" w:hAnsi="GHEA Grapalat"/>
          <w:color w:val="000000"/>
          <w:lang w:val="af-ZA"/>
        </w:rPr>
      </w:pPr>
      <w:r w:rsidRPr="007509A6">
        <w:rPr>
          <w:rFonts w:ascii="GHEA Grapalat" w:hAnsi="GHEA Grapalat"/>
          <w:b/>
          <w:bCs/>
          <w:color w:val="000000"/>
        </w:rPr>
        <w:t>Աշխատանքային</w:t>
      </w:r>
      <w:r w:rsidRPr="007509A6">
        <w:rPr>
          <w:rFonts w:ascii="GHEA Grapalat" w:hAnsi="GHEA Grapalat"/>
          <w:b/>
          <w:bCs/>
          <w:color w:val="000000"/>
          <w:lang w:val="af-ZA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մակերեսների</w:t>
      </w:r>
      <w:r w:rsidRPr="007509A6">
        <w:rPr>
          <w:rFonts w:ascii="GHEA Grapalat" w:hAnsi="GHEA Grapalat"/>
          <w:b/>
          <w:bCs/>
          <w:color w:val="000000"/>
          <w:lang w:val="af-ZA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հորիզոնական</w:t>
      </w:r>
      <w:r w:rsidRPr="007509A6">
        <w:rPr>
          <w:rFonts w:ascii="GHEA Grapalat" w:hAnsi="GHEA Grapalat"/>
          <w:b/>
          <w:bCs/>
          <w:color w:val="000000"/>
          <w:lang w:val="af-ZA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լուսավորվածության</w:t>
      </w:r>
      <w:r w:rsidRPr="007509A6">
        <w:rPr>
          <w:rFonts w:ascii="GHEA Grapalat" w:hAnsi="GHEA Grapalat"/>
          <w:b/>
          <w:bCs/>
          <w:color w:val="000000"/>
          <w:lang w:val="af-ZA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մակարդակների</w:t>
      </w:r>
      <w:r w:rsidRPr="007509A6">
        <w:rPr>
          <w:rFonts w:ascii="GHEA Grapalat" w:hAnsi="GHEA Grapalat"/>
          <w:b/>
          <w:bCs/>
          <w:color w:val="000000"/>
          <w:lang w:val="af-ZA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համար</w:t>
      </w:r>
      <w:r w:rsidRPr="007509A6">
        <w:rPr>
          <w:rFonts w:ascii="GHEA Grapalat" w:hAnsi="GHEA Grapalat"/>
          <w:b/>
          <w:bCs/>
          <w:color w:val="000000"/>
          <w:lang w:val="af-ZA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առաջարկվող</w:t>
      </w:r>
      <w:r w:rsidRPr="007509A6">
        <w:rPr>
          <w:rFonts w:ascii="GHEA Grapalat" w:hAnsi="GHEA Grapalat"/>
          <w:b/>
          <w:bCs/>
          <w:color w:val="000000"/>
          <w:lang w:val="af-ZA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ընդհանուր</w:t>
      </w:r>
      <w:r w:rsidRPr="007509A6">
        <w:rPr>
          <w:rFonts w:ascii="GHEA Grapalat" w:hAnsi="GHEA Grapalat"/>
          <w:b/>
          <w:bCs/>
          <w:color w:val="000000"/>
          <w:lang w:val="af-ZA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արհեստական</w:t>
      </w:r>
      <w:r w:rsidRPr="007509A6">
        <w:rPr>
          <w:rFonts w:ascii="GHEA Grapalat" w:hAnsi="GHEA Grapalat"/>
          <w:b/>
          <w:bCs/>
          <w:color w:val="000000"/>
          <w:lang w:val="af-ZA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լուսավորվածության</w:t>
      </w:r>
      <w:r w:rsidRPr="007509A6">
        <w:rPr>
          <w:rFonts w:ascii="GHEA Grapalat" w:hAnsi="GHEA Grapalat"/>
          <w:b/>
          <w:bCs/>
          <w:color w:val="000000"/>
          <w:lang w:val="af-ZA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նորմեր</w:t>
      </w:r>
    </w:p>
    <w:p w14:paraId="47741D09" w14:textId="77777777" w:rsidR="006A34F5" w:rsidRPr="007509A6" w:rsidRDefault="006A34F5" w:rsidP="006A34F5">
      <w:pPr>
        <w:shd w:val="clear" w:color="auto" w:fill="FFFFFF"/>
        <w:spacing w:after="0" w:line="240" w:lineRule="auto"/>
        <w:ind w:firstLine="396"/>
        <w:jc w:val="center"/>
        <w:rPr>
          <w:rFonts w:ascii="GHEA Grapalat" w:hAnsi="GHEA Grapalat"/>
          <w:color w:val="000000"/>
          <w:lang w:val="af-ZA"/>
        </w:rPr>
      </w:pPr>
      <w:r w:rsidRPr="007509A6">
        <w:rPr>
          <w:rFonts w:cs="Calibri"/>
          <w:color w:val="000000"/>
          <w:lang w:val="af-ZA"/>
        </w:rPr>
        <w:t> </w:t>
      </w:r>
    </w:p>
    <w:p w14:paraId="013FB145" w14:textId="77777777" w:rsidR="006A34F5" w:rsidRPr="00002B77" w:rsidRDefault="006A34F5" w:rsidP="006A34F5">
      <w:pPr>
        <w:shd w:val="clear" w:color="auto" w:fill="FFFFFF"/>
        <w:spacing w:after="0" w:line="240" w:lineRule="auto"/>
        <w:ind w:firstLine="396"/>
        <w:jc w:val="right"/>
        <w:rPr>
          <w:rFonts w:ascii="GHEA Grapalat" w:hAnsi="GHEA Grapalat"/>
          <w:color w:val="000000"/>
          <w:lang w:val="af-ZA"/>
        </w:rPr>
      </w:pPr>
      <w:r w:rsidRPr="00002B77">
        <w:rPr>
          <w:rFonts w:cs="Calibri"/>
          <w:color w:val="000000"/>
          <w:lang w:val="af-ZA"/>
        </w:rPr>
        <w:t> </w:t>
      </w:r>
    </w:p>
    <w:tbl>
      <w:tblPr>
        <w:tblW w:w="10286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9"/>
        <w:gridCol w:w="2375"/>
        <w:gridCol w:w="1102"/>
      </w:tblGrid>
      <w:tr w:rsidR="006A34F5" w:rsidRPr="007509A6" w14:paraId="784CD922" w14:textId="77777777" w:rsidTr="006A34F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805E11" w14:textId="77777777" w:rsidR="006A34F5" w:rsidRPr="007509A6" w:rsidRDefault="006A34F5" w:rsidP="006A34F5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Սենքերի անվանումը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A555EA" w14:textId="77777777" w:rsidR="006A34F5" w:rsidRPr="007509A6" w:rsidRDefault="006A34F5" w:rsidP="006A34F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Ընդհանուր լուսավորվածության</w:t>
            </w:r>
            <w:r w:rsidRPr="007509A6">
              <w:rPr>
                <w:rFonts w:cs="Calibri"/>
                <w:color w:val="000000"/>
              </w:rPr>
              <w:t> </w:t>
            </w:r>
          </w:p>
          <w:p w14:paraId="57DDEFFE" w14:textId="77777777" w:rsidR="006A34F5" w:rsidRPr="007509A6" w:rsidRDefault="006A34F5" w:rsidP="006A34F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մակարդակը</w:t>
            </w:r>
          </w:p>
        </w:tc>
      </w:tr>
      <w:tr w:rsidR="006A34F5" w:rsidRPr="007509A6" w14:paraId="436413DC" w14:textId="77777777" w:rsidTr="006A34F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32E2D7" w14:textId="77777777" w:rsidR="006A34F5" w:rsidRPr="007509A6" w:rsidRDefault="006A34F5" w:rsidP="006A34F5">
            <w:pPr>
              <w:spacing w:after="0" w:line="240" w:lineRule="auto"/>
              <w:rPr>
                <w:rFonts w:ascii="GHEA Grapalat" w:hAnsi="GHEA Grapalat"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3524C1" w14:textId="77777777" w:rsidR="006A34F5" w:rsidRPr="007509A6" w:rsidRDefault="006A34F5" w:rsidP="006A34F5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Լյումինեսցենտային լամպեր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CFC101" w14:textId="77777777" w:rsidR="006A34F5" w:rsidRPr="007509A6" w:rsidRDefault="006A34F5" w:rsidP="006A34F5">
            <w:pPr>
              <w:spacing w:after="0" w:line="240" w:lineRule="auto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շիկացման</w:t>
            </w:r>
          </w:p>
          <w:p w14:paraId="502C0261" w14:textId="77777777" w:rsidR="006A34F5" w:rsidRPr="007509A6" w:rsidRDefault="006A34F5" w:rsidP="006A34F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լամպեր</w:t>
            </w:r>
          </w:p>
        </w:tc>
      </w:tr>
      <w:tr w:rsidR="006A34F5" w:rsidRPr="007509A6" w14:paraId="4A015D61" w14:textId="77777777" w:rsidTr="006A34F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5AC9D8" w14:textId="77777777" w:rsidR="006A34F5" w:rsidRPr="007509A6" w:rsidRDefault="006A34F5" w:rsidP="006A34F5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Բժիշկների աշխատասենյակներ, ատամնատեխնիկական լաբորատորիաների հիմնական սենքեր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FE4507" w14:textId="77777777" w:rsidR="006A34F5" w:rsidRPr="007509A6" w:rsidRDefault="006A34F5" w:rsidP="006A34F5">
            <w:pPr>
              <w:spacing w:before="100" w:beforeAutospacing="1" w:after="100" w:afterAutospacing="1" w:line="332" w:lineRule="atLeast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AAE434" w14:textId="77777777" w:rsidR="006A34F5" w:rsidRPr="007509A6" w:rsidRDefault="006A34F5" w:rsidP="006A34F5">
            <w:pPr>
              <w:spacing w:before="100" w:beforeAutospacing="1" w:after="100" w:afterAutospacing="1" w:line="332" w:lineRule="atLeast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200</w:t>
            </w:r>
          </w:p>
        </w:tc>
      </w:tr>
      <w:tr w:rsidR="006A34F5" w:rsidRPr="007509A6" w14:paraId="2CA80AAF" w14:textId="77777777" w:rsidTr="006A34F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683ED0" w14:textId="77777777" w:rsidR="006A34F5" w:rsidRPr="007509A6" w:rsidRDefault="006A34F5" w:rsidP="006A34F5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lastRenderedPageBreak/>
              <w:t>Գլխավոր բժշկի, տեղակալի կաբինետներ, գիպսի, պոլիմերիզացիոն տեղամասեր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3E6C9C" w14:textId="77777777" w:rsidR="006A34F5" w:rsidRPr="007509A6" w:rsidRDefault="006A34F5" w:rsidP="006A34F5">
            <w:pPr>
              <w:spacing w:before="100" w:beforeAutospacing="1" w:after="100" w:afterAutospacing="1" w:line="332" w:lineRule="atLeast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D9553F" w14:textId="77777777" w:rsidR="006A34F5" w:rsidRPr="007509A6" w:rsidRDefault="006A34F5" w:rsidP="006A34F5">
            <w:pPr>
              <w:spacing w:before="100" w:beforeAutospacing="1" w:after="100" w:afterAutospacing="1" w:line="332" w:lineRule="atLeast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200</w:t>
            </w:r>
          </w:p>
        </w:tc>
      </w:tr>
      <w:tr w:rsidR="006A34F5" w:rsidRPr="007509A6" w14:paraId="379BE41B" w14:textId="77777777" w:rsidTr="006A34F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AEA947" w14:textId="77777777" w:rsidR="006A34F5" w:rsidRPr="007509A6" w:rsidRDefault="006A34F5" w:rsidP="006A34F5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Բուժքրոջ, տնտեսուհու սենյակ, լվացման բաժին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A0D5A1" w14:textId="77777777" w:rsidR="006A34F5" w:rsidRPr="007509A6" w:rsidRDefault="006A34F5" w:rsidP="006A34F5">
            <w:pPr>
              <w:spacing w:before="100" w:beforeAutospacing="1" w:after="100" w:afterAutospacing="1" w:line="332" w:lineRule="atLeast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3078ED" w14:textId="77777777" w:rsidR="006A34F5" w:rsidRPr="007509A6" w:rsidRDefault="006A34F5" w:rsidP="006A34F5">
            <w:pPr>
              <w:spacing w:before="100" w:beforeAutospacing="1" w:after="100" w:afterAutospacing="1" w:line="332" w:lineRule="atLeast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150</w:t>
            </w:r>
          </w:p>
        </w:tc>
      </w:tr>
      <w:tr w:rsidR="006A34F5" w:rsidRPr="007509A6" w14:paraId="19AF1A5A" w14:textId="77777777" w:rsidTr="006A34F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8AA8A3" w14:textId="77777777" w:rsidR="006A34F5" w:rsidRPr="007509A6" w:rsidRDefault="006A34F5" w:rsidP="006A34F5">
            <w:pPr>
              <w:spacing w:after="0" w:line="240" w:lineRule="auto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Ձուլման, զոդման աշխատասենյակներ,</w:t>
            </w:r>
          </w:p>
          <w:p w14:paraId="4C746455" w14:textId="77777777" w:rsidR="006A34F5" w:rsidRPr="007509A6" w:rsidRDefault="006A34F5" w:rsidP="006A34F5">
            <w:pPr>
              <w:spacing w:after="0" w:line="240" w:lineRule="auto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ռենտգեն նկարահանման աշխատասենյակ ու վիրաբուժական գործիքների մանրէազերծման նախապատրաստման սենյակ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39F91B" w14:textId="77777777" w:rsidR="006A34F5" w:rsidRPr="007509A6" w:rsidRDefault="006A34F5" w:rsidP="006A34F5">
            <w:pPr>
              <w:spacing w:before="100" w:beforeAutospacing="1" w:after="100" w:afterAutospacing="1" w:line="332" w:lineRule="atLeast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164DAF" w14:textId="77777777" w:rsidR="006A34F5" w:rsidRPr="007509A6" w:rsidRDefault="006A34F5" w:rsidP="006A34F5">
            <w:pPr>
              <w:spacing w:before="100" w:beforeAutospacing="1" w:after="100" w:afterAutospacing="1" w:line="332" w:lineRule="atLeast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100</w:t>
            </w:r>
          </w:p>
        </w:tc>
      </w:tr>
      <w:tr w:rsidR="006A34F5" w:rsidRPr="007509A6" w14:paraId="095B71BF" w14:textId="77777777" w:rsidTr="006A34F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92B81F" w14:textId="77777777" w:rsidR="006A34F5" w:rsidRPr="007509A6" w:rsidRDefault="006A34F5" w:rsidP="006A34F5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Գրանցման բաժին, սպասասրահ, ստերիլիզացիոն ավտոկլավային ոչ ստերիլ գործիքների և ստերիլ մատերիալի պահման սենյակներ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AE7DC4" w14:textId="77777777" w:rsidR="006A34F5" w:rsidRPr="007509A6" w:rsidRDefault="006A34F5" w:rsidP="006A34F5">
            <w:pPr>
              <w:spacing w:before="100" w:beforeAutospacing="1" w:after="100" w:afterAutospacing="1" w:line="332" w:lineRule="atLeast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1B8F76" w14:textId="77777777" w:rsidR="006A34F5" w:rsidRPr="007509A6" w:rsidRDefault="006A34F5" w:rsidP="006A34F5">
            <w:pPr>
              <w:spacing w:before="100" w:beforeAutospacing="1" w:after="100" w:afterAutospacing="1" w:line="332" w:lineRule="atLeast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75</w:t>
            </w:r>
          </w:p>
        </w:tc>
      </w:tr>
      <w:tr w:rsidR="006A34F5" w:rsidRPr="007509A6" w14:paraId="6A5A3C63" w14:textId="77777777" w:rsidTr="006A34F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2751A1" w14:textId="77777777" w:rsidR="006A34F5" w:rsidRPr="007509A6" w:rsidRDefault="006A34F5" w:rsidP="006A34F5">
            <w:pPr>
              <w:spacing w:before="100" w:beforeAutospacing="1" w:after="100" w:afterAutospacing="1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Աստիճանավանդակներ, տամբուր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734B87" w14:textId="77777777" w:rsidR="006A34F5" w:rsidRPr="007509A6" w:rsidRDefault="006A34F5" w:rsidP="006A34F5">
            <w:pPr>
              <w:spacing w:before="100" w:beforeAutospacing="1" w:after="100" w:afterAutospacing="1" w:line="332" w:lineRule="atLeast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25632B" w14:textId="77777777" w:rsidR="006A34F5" w:rsidRPr="007509A6" w:rsidRDefault="006A34F5" w:rsidP="006A34F5">
            <w:pPr>
              <w:spacing w:before="100" w:beforeAutospacing="1" w:after="100" w:afterAutospacing="1" w:line="332" w:lineRule="atLeast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50</w:t>
            </w:r>
          </w:p>
        </w:tc>
      </w:tr>
      <w:tr w:rsidR="006A34F5" w:rsidRPr="007509A6" w14:paraId="459DE638" w14:textId="77777777" w:rsidTr="006A34F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CBA504" w14:textId="77777777" w:rsidR="006A34F5" w:rsidRPr="007509A6" w:rsidRDefault="006A34F5" w:rsidP="006A34F5">
            <w:pPr>
              <w:spacing w:before="100" w:beforeAutospacing="1" w:after="100" w:afterAutospacing="1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Դեզնյութերի պահման սենք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865860" w14:textId="77777777" w:rsidR="006A34F5" w:rsidRPr="007509A6" w:rsidRDefault="006A34F5" w:rsidP="006A34F5">
            <w:pPr>
              <w:spacing w:before="100" w:beforeAutospacing="1" w:after="100" w:afterAutospacing="1" w:line="332" w:lineRule="atLeast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F9577B" w14:textId="77777777" w:rsidR="006A34F5" w:rsidRPr="007509A6" w:rsidRDefault="006A34F5" w:rsidP="006A34F5">
            <w:pPr>
              <w:spacing w:before="100" w:beforeAutospacing="1" w:after="100" w:afterAutospacing="1" w:line="332" w:lineRule="atLeast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30</w:t>
            </w:r>
          </w:p>
        </w:tc>
      </w:tr>
      <w:tr w:rsidR="006A34F5" w:rsidRPr="007509A6" w14:paraId="2F244262" w14:textId="77777777" w:rsidTr="006A34F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95D8B2" w14:textId="77777777" w:rsidR="006A34F5" w:rsidRPr="007509A6" w:rsidRDefault="006A34F5" w:rsidP="006A34F5">
            <w:pPr>
              <w:spacing w:before="100" w:beforeAutospacing="1" w:after="100" w:afterAutospacing="1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Սանհանգույցի սենքեր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A70325" w14:textId="77777777" w:rsidR="006A34F5" w:rsidRPr="007509A6" w:rsidRDefault="006A34F5" w:rsidP="006A34F5">
            <w:pPr>
              <w:spacing w:before="100" w:beforeAutospacing="1" w:after="100" w:afterAutospacing="1" w:line="332" w:lineRule="atLeast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30A484" w14:textId="77777777" w:rsidR="006A34F5" w:rsidRPr="007509A6" w:rsidRDefault="006A34F5" w:rsidP="006A34F5">
            <w:pPr>
              <w:spacing w:before="100" w:beforeAutospacing="1" w:after="100" w:afterAutospacing="1" w:line="332" w:lineRule="atLeast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30</w:t>
            </w:r>
          </w:p>
        </w:tc>
      </w:tr>
    </w:tbl>
    <w:p w14:paraId="1D1368B2" w14:textId="77777777" w:rsidR="008D3E77" w:rsidRPr="007509A6" w:rsidRDefault="008D3E77" w:rsidP="005212E2">
      <w:pPr>
        <w:tabs>
          <w:tab w:val="left" w:pos="1620"/>
        </w:tabs>
        <w:spacing w:line="240" w:lineRule="auto"/>
        <w:rPr>
          <w:rFonts w:ascii="GHEA Grapalat" w:hAnsi="GHEA Grapalat"/>
          <w:sz w:val="18"/>
          <w:szCs w:val="18"/>
        </w:rPr>
      </w:pPr>
    </w:p>
    <w:p w14:paraId="104E82A2" w14:textId="0CAA7425" w:rsidR="005042DF" w:rsidRPr="007509A6" w:rsidRDefault="008D3E77" w:rsidP="005212E2">
      <w:pPr>
        <w:tabs>
          <w:tab w:val="left" w:pos="1620"/>
        </w:tabs>
        <w:spacing w:line="240" w:lineRule="auto"/>
        <w:rPr>
          <w:rFonts w:ascii="GHEA Grapalat" w:hAnsi="GHEA Grapalat"/>
          <w:b/>
          <w:sz w:val="24"/>
          <w:szCs w:val="24"/>
          <w:lang w:val="en-US"/>
        </w:rPr>
      </w:pPr>
      <w:r w:rsidRPr="007509A6">
        <w:rPr>
          <w:rFonts w:ascii="GHEA Grapalat" w:hAnsi="GHEA Grapalat"/>
          <w:b/>
          <w:sz w:val="24"/>
          <w:szCs w:val="24"/>
        </w:rPr>
        <w:t xml:space="preserve">Նշում </w:t>
      </w:r>
      <w:r w:rsidR="00180FC3" w:rsidRPr="007509A6">
        <w:rPr>
          <w:rFonts w:ascii="GHEA Grapalat" w:hAnsi="GHEA Grapalat"/>
          <w:b/>
          <w:sz w:val="24"/>
          <w:szCs w:val="24"/>
          <w:lang w:val="en-US"/>
        </w:rPr>
        <w:t>3</w:t>
      </w:r>
      <w:r w:rsidR="007A392F">
        <w:rPr>
          <w:rFonts w:ascii="GHEA Grapalat" w:hAnsi="GHEA Grapalat"/>
          <w:b/>
          <w:sz w:val="24"/>
          <w:szCs w:val="24"/>
          <w:lang w:val="en-US"/>
        </w:rPr>
        <w:t>*</w:t>
      </w:r>
    </w:p>
    <w:p w14:paraId="2E265305" w14:textId="77777777" w:rsidR="008D3E77" w:rsidRPr="00002B77" w:rsidRDefault="008D3E77" w:rsidP="008D3E77">
      <w:pPr>
        <w:shd w:val="clear" w:color="auto" w:fill="FFFFFF"/>
        <w:spacing w:after="0" w:line="240" w:lineRule="auto"/>
        <w:ind w:firstLine="396"/>
        <w:jc w:val="center"/>
        <w:rPr>
          <w:rFonts w:ascii="GHEA Grapalat" w:hAnsi="GHEA Grapalat"/>
          <w:color w:val="000000"/>
          <w:lang w:val="en-US"/>
        </w:rPr>
      </w:pPr>
      <w:r w:rsidRPr="007509A6">
        <w:rPr>
          <w:rFonts w:ascii="GHEA Grapalat" w:hAnsi="GHEA Grapalat"/>
          <w:b/>
          <w:bCs/>
          <w:color w:val="000000"/>
        </w:rPr>
        <w:t>ԱՄԱԼԳԱՄԱՅԻ</w:t>
      </w:r>
      <w:r w:rsidRPr="00002B77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ՀԵՏ</w:t>
      </w:r>
      <w:r w:rsidRPr="00002B77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ԱՇԽԱՏԵԼԻՍ</w:t>
      </w:r>
      <w:r w:rsidRPr="00002B77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ԱՇԽԱՏԱՆՔԻ</w:t>
      </w:r>
      <w:r w:rsidRPr="00002B77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ՀԻԳԻԵՆԱՅԻ</w:t>
      </w:r>
      <w:r w:rsidRPr="00002B77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ԵՎ</w:t>
      </w:r>
      <w:r w:rsidRPr="00002B77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ՇՐՋԱԿԱ</w:t>
      </w:r>
      <w:r w:rsidRPr="00002B77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ՄԻՋԱՎԱՅՐԻ</w:t>
      </w:r>
      <w:r w:rsidRPr="00002B77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ԱՂՏՈՏՈՒՄԸ</w:t>
      </w:r>
      <w:r w:rsidRPr="00002B77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ԿԱՆԽԵԼՈՒ</w:t>
      </w:r>
      <w:r w:rsidRPr="00002B77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ՆՊԱՏԱԿՈՎ</w:t>
      </w:r>
      <w:r w:rsidRPr="00002B77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ԱՆՀՐԱԺԵՇՏ</w:t>
      </w:r>
      <w:r w:rsidRPr="00002B77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ՄԻՋՈՑԱՌՈՒՄՆԵՐԸ</w:t>
      </w:r>
    </w:p>
    <w:p w14:paraId="0F4BB725" w14:textId="77777777" w:rsidR="008D3E77" w:rsidRPr="00002B77" w:rsidRDefault="008D3E77" w:rsidP="008D3E77">
      <w:pPr>
        <w:shd w:val="clear" w:color="auto" w:fill="FFFFFF"/>
        <w:spacing w:after="0" w:line="240" w:lineRule="auto"/>
        <w:ind w:firstLine="396"/>
        <w:rPr>
          <w:rFonts w:ascii="GHEA Grapalat" w:hAnsi="GHEA Grapalat"/>
          <w:color w:val="000000"/>
          <w:lang w:val="en-US"/>
        </w:rPr>
      </w:pPr>
      <w:r w:rsidRPr="00002B77">
        <w:rPr>
          <w:rFonts w:cs="Calibri"/>
          <w:color w:val="000000"/>
          <w:lang w:val="en-US"/>
        </w:rPr>
        <w:t> </w:t>
      </w:r>
    </w:p>
    <w:p w14:paraId="66BDAF20" w14:textId="77777777" w:rsidR="008D3E77" w:rsidRPr="00002B77" w:rsidRDefault="008D3E77" w:rsidP="008D3E77">
      <w:pPr>
        <w:shd w:val="clear" w:color="auto" w:fill="FFFFFF"/>
        <w:spacing w:after="0" w:line="240" w:lineRule="auto"/>
        <w:ind w:firstLine="396"/>
        <w:rPr>
          <w:rFonts w:ascii="GHEA Grapalat" w:hAnsi="GHEA Grapalat"/>
          <w:color w:val="000000"/>
          <w:lang w:val="en-US"/>
        </w:rPr>
      </w:pPr>
      <w:r w:rsidRPr="007509A6">
        <w:rPr>
          <w:rFonts w:ascii="GHEA Grapalat" w:hAnsi="GHEA Grapalat"/>
          <w:color w:val="000000"/>
        </w:rPr>
        <w:t>Ամալգամայի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հետ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աշխատելիս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սնդիկով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շրջակա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միջավայրի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աղտոտումը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կանխելու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նպատակով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անհրաժեշտ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է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խստորեն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կատարել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հետևյալ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միջոցառումները</w:t>
      </w:r>
      <w:r w:rsidRPr="00002B77">
        <w:rPr>
          <w:rFonts w:ascii="GHEA Grapalat" w:hAnsi="GHEA Grapalat"/>
          <w:color w:val="000000"/>
          <w:lang w:val="en-US"/>
        </w:rPr>
        <w:t>.</w:t>
      </w:r>
    </w:p>
    <w:p w14:paraId="15F450AB" w14:textId="77777777" w:rsidR="008D3E77" w:rsidRPr="00002B77" w:rsidRDefault="008D3E77" w:rsidP="008D3E77">
      <w:pPr>
        <w:shd w:val="clear" w:color="auto" w:fill="FFFFFF"/>
        <w:spacing w:after="0" w:line="240" w:lineRule="auto"/>
        <w:ind w:firstLine="396"/>
        <w:rPr>
          <w:rFonts w:ascii="GHEA Grapalat" w:hAnsi="GHEA Grapalat"/>
          <w:color w:val="000000"/>
          <w:lang w:val="en-US"/>
        </w:rPr>
      </w:pPr>
      <w:r w:rsidRPr="00002B77">
        <w:rPr>
          <w:rFonts w:ascii="GHEA Grapalat" w:hAnsi="GHEA Grapalat"/>
          <w:color w:val="000000"/>
          <w:lang w:val="en-US"/>
        </w:rPr>
        <w:t xml:space="preserve">- </w:t>
      </w:r>
      <w:r w:rsidRPr="007509A6">
        <w:rPr>
          <w:rFonts w:ascii="GHEA Grapalat" w:hAnsi="GHEA Grapalat"/>
          <w:color w:val="000000"/>
        </w:rPr>
        <w:t>սնդիկի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արծաթային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ամալգամայի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պատրաստումն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իրականացնել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միայն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քարշիչ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պահարանի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ներսում</w:t>
      </w:r>
      <w:r w:rsidRPr="00002B77">
        <w:rPr>
          <w:rFonts w:ascii="GHEA Grapalat" w:hAnsi="GHEA Grapalat"/>
          <w:color w:val="000000"/>
          <w:lang w:val="en-US"/>
        </w:rPr>
        <w:t xml:space="preserve">` </w:t>
      </w:r>
      <w:r w:rsidRPr="007509A6">
        <w:rPr>
          <w:rFonts w:ascii="GHEA Grapalat" w:hAnsi="GHEA Grapalat"/>
          <w:color w:val="000000"/>
        </w:rPr>
        <w:t>միացված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արտաձգման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պայմաններում</w:t>
      </w:r>
      <w:r w:rsidRPr="00002B77">
        <w:rPr>
          <w:rFonts w:ascii="GHEA Grapalat" w:hAnsi="GHEA Grapalat"/>
          <w:color w:val="000000"/>
          <w:lang w:val="en-US"/>
        </w:rPr>
        <w:t>,</w:t>
      </w:r>
    </w:p>
    <w:p w14:paraId="58C77521" w14:textId="77777777" w:rsidR="008D3E77" w:rsidRPr="00002B77" w:rsidRDefault="008D3E77" w:rsidP="008D3E77">
      <w:pPr>
        <w:shd w:val="clear" w:color="auto" w:fill="FFFFFF"/>
        <w:spacing w:after="0" w:line="240" w:lineRule="auto"/>
        <w:ind w:firstLine="396"/>
        <w:rPr>
          <w:rFonts w:ascii="GHEA Grapalat" w:hAnsi="GHEA Grapalat"/>
          <w:color w:val="000000"/>
          <w:lang w:val="en-US"/>
        </w:rPr>
      </w:pPr>
      <w:r w:rsidRPr="00002B77">
        <w:rPr>
          <w:rFonts w:ascii="GHEA Grapalat" w:hAnsi="GHEA Grapalat"/>
          <w:color w:val="000000"/>
          <w:lang w:val="en-US"/>
        </w:rPr>
        <w:t xml:space="preserve">- </w:t>
      </w:r>
      <w:r w:rsidRPr="007509A6">
        <w:rPr>
          <w:rFonts w:ascii="GHEA Grapalat" w:hAnsi="GHEA Grapalat"/>
          <w:color w:val="000000"/>
        </w:rPr>
        <w:t>պատրաստի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ամալգաման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պահել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կափարիչով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ամուր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փակված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ջրով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լցված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լայնաբերան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ապակյա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կամ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ճենապակյա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անոթների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մեջ</w:t>
      </w:r>
      <w:r w:rsidRPr="00002B77">
        <w:rPr>
          <w:rFonts w:ascii="GHEA Grapalat" w:hAnsi="GHEA Grapalat"/>
          <w:color w:val="000000"/>
          <w:lang w:val="en-US"/>
        </w:rPr>
        <w:t xml:space="preserve">, </w:t>
      </w:r>
      <w:r w:rsidRPr="007509A6">
        <w:rPr>
          <w:rFonts w:ascii="GHEA Grapalat" w:hAnsi="GHEA Grapalat"/>
          <w:color w:val="000000"/>
        </w:rPr>
        <w:t>քարշիչ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պահարանում</w:t>
      </w:r>
      <w:r w:rsidRPr="00002B77">
        <w:rPr>
          <w:rFonts w:ascii="GHEA Grapalat" w:hAnsi="GHEA Grapalat"/>
          <w:color w:val="000000"/>
          <w:lang w:val="en-US"/>
        </w:rPr>
        <w:t>,</w:t>
      </w:r>
    </w:p>
    <w:p w14:paraId="76E557FD" w14:textId="77777777" w:rsidR="008D3E77" w:rsidRPr="00002B77" w:rsidRDefault="008D3E77" w:rsidP="008D3E77">
      <w:pPr>
        <w:shd w:val="clear" w:color="auto" w:fill="FFFFFF"/>
        <w:spacing w:after="0" w:line="240" w:lineRule="auto"/>
        <w:ind w:firstLine="396"/>
        <w:rPr>
          <w:rFonts w:ascii="GHEA Grapalat" w:hAnsi="GHEA Grapalat"/>
          <w:color w:val="000000"/>
          <w:lang w:val="en-US"/>
        </w:rPr>
      </w:pPr>
      <w:r w:rsidRPr="00002B77">
        <w:rPr>
          <w:rFonts w:ascii="GHEA Grapalat" w:hAnsi="GHEA Grapalat"/>
          <w:color w:val="000000"/>
          <w:lang w:val="en-US"/>
        </w:rPr>
        <w:t xml:space="preserve">- </w:t>
      </w:r>
      <w:r w:rsidRPr="007509A6">
        <w:rPr>
          <w:rFonts w:ascii="GHEA Grapalat" w:hAnsi="GHEA Grapalat"/>
          <w:color w:val="000000"/>
        </w:rPr>
        <w:t>ատամը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պլոմբելու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ժամանակ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ավելցուկ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ամալգաման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պետք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է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հավաքել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ջրով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լցված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անոթի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մեջ</w:t>
      </w:r>
      <w:r w:rsidRPr="00002B77">
        <w:rPr>
          <w:rFonts w:ascii="GHEA Grapalat" w:hAnsi="GHEA Grapalat"/>
          <w:color w:val="000000"/>
          <w:lang w:val="en-US"/>
        </w:rPr>
        <w:t>,</w:t>
      </w:r>
    </w:p>
    <w:p w14:paraId="576D7F6B" w14:textId="77777777" w:rsidR="008D3E77" w:rsidRPr="00002B77" w:rsidRDefault="008D3E77" w:rsidP="008D3E77">
      <w:pPr>
        <w:shd w:val="clear" w:color="auto" w:fill="FFFFFF"/>
        <w:spacing w:after="0" w:line="240" w:lineRule="auto"/>
        <w:ind w:firstLine="396"/>
        <w:rPr>
          <w:rFonts w:ascii="GHEA Grapalat" w:hAnsi="GHEA Grapalat"/>
          <w:color w:val="000000"/>
          <w:lang w:val="en-US"/>
        </w:rPr>
      </w:pPr>
      <w:r w:rsidRPr="00002B77">
        <w:rPr>
          <w:rFonts w:ascii="GHEA Grapalat" w:hAnsi="GHEA Grapalat"/>
          <w:color w:val="000000"/>
          <w:lang w:val="en-US"/>
        </w:rPr>
        <w:t xml:space="preserve">- </w:t>
      </w:r>
      <w:r w:rsidRPr="007509A6">
        <w:rPr>
          <w:rFonts w:ascii="GHEA Grapalat" w:hAnsi="GHEA Grapalat"/>
          <w:color w:val="000000"/>
        </w:rPr>
        <w:t>սնդիկի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հետքերից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սպասքի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մաքրումը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կատարել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քրոմային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խառնուրդով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մանրակրկիտ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մշակմամբ</w:t>
      </w:r>
      <w:r w:rsidRPr="00002B77">
        <w:rPr>
          <w:rFonts w:ascii="GHEA Grapalat" w:hAnsi="GHEA Grapalat"/>
          <w:color w:val="000000"/>
          <w:lang w:val="en-US"/>
        </w:rPr>
        <w:t xml:space="preserve">, </w:t>
      </w:r>
      <w:r w:rsidRPr="007509A6">
        <w:rPr>
          <w:rFonts w:ascii="GHEA Grapalat" w:hAnsi="GHEA Grapalat"/>
          <w:color w:val="000000"/>
        </w:rPr>
        <w:t>որից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հետո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ողողել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ջրով</w:t>
      </w:r>
      <w:r w:rsidRPr="00002B77">
        <w:rPr>
          <w:rFonts w:ascii="GHEA Grapalat" w:hAnsi="GHEA Grapalat"/>
          <w:color w:val="000000"/>
          <w:lang w:val="en-US"/>
        </w:rPr>
        <w:t xml:space="preserve">, </w:t>
      </w:r>
      <w:r w:rsidRPr="007509A6">
        <w:rPr>
          <w:rFonts w:ascii="GHEA Grapalat" w:hAnsi="GHEA Grapalat"/>
          <w:color w:val="000000"/>
        </w:rPr>
        <w:t>ապա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լվանալ</w:t>
      </w:r>
      <w:r w:rsidRPr="00002B77">
        <w:rPr>
          <w:rFonts w:ascii="GHEA Grapalat" w:hAnsi="GHEA Grapalat"/>
          <w:color w:val="000000"/>
          <w:lang w:val="en-US"/>
        </w:rPr>
        <w:t xml:space="preserve"> 2.5%-</w:t>
      </w:r>
      <w:r w:rsidRPr="007509A6">
        <w:rPr>
          <w:rFonts w:ascii="GHEA Grapalat" w:hAnsi="GHEA Grapalat"/>
          <w:color w:val="000000"/>
        </w:rPr>
        <w:t>ոց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յոդի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լուծույթով</w:t>
      </w:r>
      <w:r w:rsidRPr="00002B77">
        <w:rPr>
          <w:rFonts w:ascii="GHEA Grapalat" w:hAnsi="GHEA Grapalat"/>
          <w:color w:val="000000"/>
          <w:lang w:val="en-US"/>
        </w:rPr>
        <w:t>, 30%-</w:t>
      </w:r>
      <w:r w:rsidRPr="007509A6">
        <w:rPr>
          <w:rFonts w:ascii="GHEA Grapalat" w:hAnsi="GHEA Grapalat"/>
          <w:color w:val="000000"/>
        </w:rPr>
        <w:t>անոց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կալիում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յոդիտի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լուծույթում</w:t>
      </w:r>
      <w:r w:rsidRPr="00002B77">
        <w:rPr>
          <w:rFonts w:ascii="GHEA Grapalat" w:hAnsi="GHEA Grapalat"/>
          <w:color w:val="000000"/>
          <w:lang w:val="en-US"/>
        </w:rPr>
        <w:t>,</w:t>
      </w:r>
    </w:p>
    <w:p w14:paraId="1EBE051D" w14:textId="77777777" w:rsidR="008D3E77" w:rsidRPr="00002B77" w:rsidRDefault="008D3E77" w:rsidP="008D3E77">
      <w:pPr>
        <w:shd w:val="clear" w:color="auto" w:fill="FFFFFF"/>
        <w:spacing w:after="0" w:line="240" w:lineRule="auto"/>
        <w:ind w:firstLine="396"/>
        <w:rPr>
          <w:rFonts w:ascii="GHEA Grapalat" w:hAnsi="GHEA Grapalat"/>
          <w:color w:val="000000"/>
          <w:lang w:val="en-US"/>
        </w:rPr>
      </w:pPr>
      <w:r w:rsidRPr="00002B77">
        <w:rPr>
          <w:rFonts w:ascii="GHEA Grapalat" w:hAnsi="GHEA Grapalat"/>
          <w:color w:val="000000"/>
          <w:lang w:val="en-US"/>
        </w:rPr>
        <w:t xml:space="preserve">- </w:t>
      </w:r>
      <w:r w:rsidRPr="007509A6">
        <w:rPr>
          <w:rFonts w:ascii="GHEA Grapalat" w:hAnsi="GHEA Grapalat"/>
          <w:color w:val="000000"/>
        </w:rPr>
        <w:t>անզգուշորեն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թափված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սնդիկն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անհապաղ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հավաքել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ռետինե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տանձիկով</w:t>
      </w:r>
      <w:r w:rsidRPr="00002B77">
        <w:rPr>
          <w:rFonts w:ascii="GHEA Grapalat" w:hAnsi="GHEA Grapalat"/>
          <w:color w:val="000000"/>
          <w:lang w:val="en-US"/>
        </w:rPr>
        <w:t xml:space="preserve">, </w:t>
      </w:r>
      <w:r w:rsidRPr="007509A6">
        <w:rPr>
          <w:rFonts w:ascii="GHEA Grapalat" w:hAnsi="GHEA Grapalat"/>
          <w:color w:val="000000"/>
        </w:rPr>
        <w:t>իսկ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մանր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կաթիլները</w:t>
      </w:r>
      <w:r w:rsidRPr="00002B77">
        <w:rPr>
          <w:rFonts w:ascii="GHEA Grapalat" w:hAnsi="GHEA Grapalat"/>
          <w:color w:val="000000"/>
          <w:lang w:val="en-US"/>
        </w:rPr>
        <w:t xml:space="preserve">` </w:t>
      </w:r>
      <w:r w:rsidRPr="007509A6">
        <w:rPr>
          <w:rFonts w:ascii="GHEA Grapalat" w:hAnsi="GHEA Grapalat"/>
          <w:color w:val="000000"/>
        </w:rPr>
        <w:t>պղնձե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մետաղալարից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պատրաստված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վրձնի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միջոցով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և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տեղափոխել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քարշիչ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պահարանում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դրված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ջրով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լցված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անոթի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մեջ</w:t>
      </w:r>
      <w:r w:rsidRPr="00002B77">
        <w:rPr>
          <w:rFonts w:ascii="GHEA Grapalat" w:hAnsi="GHEA Grapalat"/>
          <w:color w:val="000000"/>
          <w:lang w:val="en-US"/>
        </w:rPr>
        <w:t xml:space="preserve">: </w:t>
      </w:r>
      <w:r w:rsidRPr="007509A6">
        <w:rPr>
          <w:rFonts w:ascii="GHEA Grapalat" w:hAnsi="GHEA Grapalat"/>
          <w:color w:val="000000"/>
        </w:rPr>
        <w:t>Սնդիկով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աղտոտված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մակերեսներն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անմիջապես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ենթարկել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դեմերկուրիզացիայի</w:t>
      </w:r>
      <w:r w:rsidRPr="00002B77">
        <w:rPr>
          <w:rFonts w:ascii="GHEA Grapalat" w:hAnsi="GHEA Grapalat"/>
          <w:color w:val="000000"/>
          <w:lang w:val="en-US"/>
        </w:rPr>
        <w:t xml:space="preserve"> 20%-</w:t>
      </w:r>
      <w:r w:rsidRPr="007509A6">
        <w:rPr>
          <w:rFonts w:ascii="GHEA Grapalat" w:hAnsi="GHEA Grapalat"/>
          <w:color w:val="000000"/>
        </w:rPr>
        <w:t>անոց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քլորային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երկաթի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կամ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կալիումի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պերմանգանատի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թթվեցրած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լուծույթի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միջոցով</w:t>
      </w:r>
      <w:r w:rsidRPr="00002B77">
        <w:rPr>
          <w:rFonts w:ascii="GHEA Grapalat" w:hAnsi="GHEA Grapalat"/>
          <w:color w:val="000000"/>
          <w:lang w:val="en-US"/>
        </w:rPr>
        <w:t xml:space="preserve"> (1</w:t>
      </w:r>
      <w:r w:rsidRPr="007509A6">
        <w:rPr>
          <w:rFonts w:ascii="GHEA Grapalat" w:hAnsi="GHEA Grapalat"/>
          <w:color w:val="000000"/>
        </w:rPr>
        <w:t>լ</w:t>
      </w:r>
      <w:r w:rsidRPr="00002B77">
        <w:rPr>
          <w:rFonts w:ascii="GHEA Grapalat" w:hAnsi="GHEA Grapalat"/>
          <w:color w:val="000000"/>
          <w:lang w:val="en-US"/>
        </w:rPr>
        <w:t xml:space="preserve"> 0.2%-</w:t>
      </w:r>
      <w:r w:rsidRPr="007509A6">
        <w:rPr>
          <w:rFonts w:ascii="GHEA Grapalat" w:hAnsi="GHEA Grapalat"/>
          <w:color w:val="000000"/>
        </w:rPr>
        <w:t>անոց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կալիումի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պերմանգանատի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լուծույթին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ավելացնել</w:t>
      </w:r>
      <w:r w:rsidRPr="00002B77">
        <w:rPr>
          <w:rFonts w:ascii="GHEA Grapalat" w:hAnsi="GHEA Grapalat"/>
          <w:color w:val="000000"/>
          <w:lang w:val="en-US"/>
        </w:rPr>
        <w:t xml:space="preserve"> 5 </w:t>
      </w:r>
      <w:r w:rsidRPr="007509A6">
        <w:rPr>
          <w:rFonts w:ascii="GHEA Grapalat" w:hAnsi="GHEA Grapalat"/>
          <w:color w:val="000000"/>
        </w:rPr>
        <w:t>մլ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գ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կոնցենտրիկ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աղաթթու</w:t>
      </w:r>
      <w:r w:rsidRPr="00002B77">
        <w:rPr>
          <w:rFonts w:ascii="GHEA Grapalat" w:hAnsi="GHEA Grapalat"/>
          <w:color w:val="000000"/>
          <w:lang w:val="en-US"/>
        </w:rPr>
        <w:t>),</w:t>
      </w:r>
    </w:p>
    <w:p w14:paraId="7AD6E9D2" w14:textId="77777777" w:rsidR="008D3E77" w:rsidRPr="00002B77" w:rsidRDefault="008D3E77" w:rsidP="008D3E77">
      <w:pPr>
        <w:shd w:val="clear" w:color="auto" w:fill="FFFFFF"/>
        <w:spacing w:after="0" w:line="240" w:lineRule="auto"/>
        <w:ind w:firstLine="396"/>
        <w:rPr>
          <w:rFonts w:ascii="GHEA Grapalat" w:hAnsi="GHEA Grapalat"/>
          <w:color w:val="000000"/>
          <w:lang w:val="en-US"/>
        </w:rPr>
      </w:pPr>
      <w:r w:rsidRPr="00002B77">
        <w:rPr>
          <w:rFonts w:ascii="GHEA Grapalat" w:hAnsi="GHEA Grapalat"/>
          <w:color w:val="000000"/>
          <w:lang w:val="en-US"/>
        </w:rPr>
        <w:t xml:space="preserve">- </w:t>
      </w:r>
      <w:r w:rsidRPr="007509A6">
        <w:rPr>
          <w:rFonts w:ascii="GHEA Grapalat" w:hAnsi="GHEA Grapalat"/>
          <w:color w:val="000000"/>
        </w:rPr>
        <w:t>այն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աշխատանքների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ժամանակ</w:t>
      </w:r>
      <w:r w:rsidRPr="00002B77">
        <w:rPr>
          <w:rFonts w:ascii="GHEA Grapalat" w:hAnsi="GHEA Grapalat"/>
          <w:color w:val="000000"/>
          <w:lang w:val="en-US"/>
        </w:rPr>
        <w:t xml:space="preserve">, </w:t>
      </w:r>
      <w:r w:rsidRPr="007509A6">
        <w:rPr>
          <w:rFonts w:ascii="GHEA Grapalat" w:hAnsi="GHEA Grapalat"/>
          <w:color w:val="000000"/>
        </w:rPr>
        <w:t>երբ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ձեռքերը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կարող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են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կեղտոտվել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ամալգամայով</w:t>
      </w:r>
      <w:r w:rsidRPr="00002B77">
        <w:rPr>
          <w:rFonts w:ascii="GHEA Grapalat" w:hAnsi="GHEA Grapalat"/>
          <w:color w:val="000000"/>
          <w:lang w:val="en-US"/>
        </w:rPr>
        <w:t xml:space="preserve">, </w:t>
      </w:r>
      <w:r w:rsidRPr="007509A6">
        <w:rPr>
          <w:rFonts w:ascii="GHEA Grapalat" w:hAnsi="GHEA Grapalat"/>
          <w:color w:val="000000"/>
        </w:rPr>
        <w:t>կրել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միանվագ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օգտագործման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ձեռնոցներ</w:t>
      </w:r>
      <w:r w:rsidRPr="00002B77">
        <w:rPr>
          <w:rFonts w:ascii="GHEA Grapalat" w:hAnsi="GHEA Grapalat"/>
          <w:color w:val="000000"/>
          <w:lang w:val="en-US"/>
        </w:rPr>
        <w:t>,</w:t>
      </w:r>
    </w:p>
    <w:p w14:paraId="21D517A6" w14:textId="77777777" w:rsidR="008D3E77" w:rsidRPr="00002B77" w:rsidRDefault="008D3E77" w:rsidP="008D3E77">
      <w:pPr>
        <w:shd w:val="clear" w:color="auto" w:fill="FFFFFF"/>
        <w:spacing w:after="0" w:line="240" w:lineRule="auto"/>
        <w:ind w:firstLine="396"/>
        <w:rPr>
          <w:rFonts w:ascii="GHEA Grapalat" w:hAnsi="GHEA Grapalat"/>
          <w:color w:val="000000"/>
          <w:lang w:val="en-US"/>
        </w:rPr>
      </w:pPr>
      <w:r w:rsidRPr="00002B77">
        <w:rPr>
          <w:rFonts w:ascii="GHEA Grapalat" w:hAnsi="GHEA Grapalat"/>
          <w:color w:val="000000"/>
          <w:lang w:val="en-US"/>
        </w:rPr>
        <w:t xml:space="preserve">- </w:t>
      </w:r>
      <w:r w:rsidRPr="007509A6">
        <w:rPr>
          <w:rFonts w:ascii="GHEA Grapalat" w:hAnsi="GHEA Grapalat"/>
          <w:color w:val="000000"/>
        </w:rPr>
        <w:t>ամալգամայի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հետ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աշխատելիս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կրել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առանց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գրպանների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արտահագուստ</w:t>
      </w:r>
      <w:r w:rsidRPr="00002B77">
        <w:rPr>
          <w:rFonts w:ascii="GHEA Grapalat" w:hAnsi="GHEA Grapalat"/>
          <w:color w:val="000000"/>
          <w:lang w:val="en-US"/>
        </w:rPr>
        <w:t>,</w:t>
      </w:r>
    </w:p>
    <w:p w14:paraId="06F9069D" w14:textId="77777777" w:rsidR="008D3E77" w:rsidRPr="00002B77" w:rsidRDefault="008D3E77" w:rsidP="008D3E77">
      <w:pPr>
        <w:shd w:val="clear" w:color="auto" w:fill="FFFFFF"/>
        <w:spacing w:after="0" w:line="240" w:lineRule="auto"/>
        <w:ind w:firstLine="396"/>
        <w:rPr>
          <w:rFonts w:ascii="GHEA Grapalat" w:hAnsi="GHEA Grapalat"/>
          <w:color w:val="000000"/>
          <w:lang w:val="en-US"/>
        </w:rPr>
      </w:pPr>
      <w:r w:rsidRPr="00002B77">
        <w:rPr>
          <w:rFonts w:ascii="GHEA Grapalat" w:hAnsi="GHEA Grapalat"/>
          <w:color w:val="000000"/>
          <w:lang w:val="en-US"/>
        </w:rPr>
        <w:t xml:space="preserve">- </w:t>
      </w:r>
      <w:r w:rsidRPr="007509A6">
        <w:rPr>
          <w:rFonts w:ascii="GHEA Grapalat" w:hAnsi="GHEA Grapalat"/>
          <w:color w:val="000000"/>
        </w:rPr>
        <w:t>սնունդ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չընդունել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այն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սենքերում</w:t>
      </w:r>
      <w:r w:rsidRPr="00002B77">
        <w:rPr>
          <w:rFonts w:ascii="GHEA Grapalat" w:hAnsi="GHEA Grapalat"/>
          <w:color w:val="000000"/>
          <w:lang w:val="en-US"/>
        </w:rPr>
        <w:t xml:space="preserve">, </w:t>
      </w:r>
      <w:r w:rsidRPr="007509A6">
        <w:rPr>
          <w:rFonts w:ascii="GHEA Grapalat" w:hAnsi="GHEA Grapalat"/>
          <w:color w:val="000000"/>
        </w:rPr>
        <w:t>որտեղ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կատարվում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են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աշխատանքներ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սնդիկի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հետ</w:t>
      </w:r>
      <w:r w:rsidRPr="00002B77">
        <w:rPr>
          <w:rFonts w:ascii="GHEA Grapalat" w:hAnsi="GHEA Grapalat"/>
          <w:color w:val="000000"/>
          <w:lang w:val="en-US"/>
        </w:rPr>
        <w:t>,</w:t>
      </w:r>
    </w:p>
    <w:p w14:paraId="1A7F5735" w14:textId="77777777" w:rsidR="008D3E77" w:rsidRPr="00002B77" w:rsidRDefault="008D3E77" w:rsidP="008D3E77">
      <w:pPr>
        <w:shd w:val="clear" w:color="auto" w:fill="FFFFFF"/>
        <w:spacing w:after="0" w:line="240" w:lineRule="auto"/>
        <w:ind w:firstLine="396"/>
        <w:rPr>
          <w:rFonts w:ascii="GHEA Grapalat" w:hAnsi="GHEA Grapalat"/>
          <w:color w:val="000000"/>
          <w:lang w:val="en-US"/>
        </w:rPr>
      </w:pPr>
      <w:r w:rsidRPr="00002B77">
        <w:rPr>
          <w:rFonts w:ascii="GHEA Grapalat" w:hAnsi="GHEA Grapalat"/>
          <w:color w:val="000000"/>
          <w:lang w:val="en-US"/>
        </w:rPr>
        <w:lastRenderedPageBreak/>
        <w:t xml:space="preserve">- </w:t>
      </w:r>
      <w:r w:rsidRPr="007509A6">
        <w:rPr>
          <w:rFonts w:ascii="GHEA Grapalat" w:hAnsi="GHEA Grapalat"/>
          <w:color w:val="000000"/>
        </w:rPr>
        <w:t>ամալգամայի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հետ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աշխատելիս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օգտագործող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արտահագուստը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պահել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առանձին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մյուս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արտահագուստներից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և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անձնական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հագուստից</w:t>
      </w:r>
      <w:r w:rsidRPr="00002B77">
        <w:rPr>
          <w:rFonts w:ascii="GHEA Grapalat" w:hAnsi="GHEA Grapalat"/>
          <w:color w:val="000000"/>
          <w:lang w:val="en-US"/>
        </w:rPr>
        <w:t>,</w:t>
      </w:r>
    </w:p>
    <w:p w14:paraId="22413923" w14:textId="77777777" w:rsidR="008D3E77" w:rsidRPr="00002B77" w:rsidRDefault="008D3E77" w:rsidP="008D3E77">
      <w:pPr>
        <w:shd w:val="clear" w:color="auto" w:fill="FFFFFF"/>
        <w:spacing w:after="0" w:line="240" w:lineRule="auto"/>
        <w:ind w:firstLine="396"/>
        <w:rPr>
          <w:rFonts w:ascii="GHEA Grapalat" w:hAnsi="GHEA Grapalat"/>
          <w:color w:val="000000"/>
          <w:lang w:val="en-US"/>
        </w:rPr>
      </w:pPr>
      <w:r w:rsidRPr="00002B77">
        <w:rPr>
          <w:rFonts w:ascii="GHEA Grapalat" w:hAnsi="GHEA Grapalat"/>
          <w:color w:val="000000"/>
          <w:lang w:val="en-US"/>
        </w:rPr>
        <w:t xml:space="preserve">- </w:t>
      </w:r>
      <w:r w:rsidRPr="007509A6">
        <w:rPr>
          <w:rFonts w:ascii="GHEA Grapalat" w:hAnsi="GHEA Grapalat"/>
          <w:color w:val="000000"/>
        </w:rPr>
        <w:t>այն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սենքերում</w:t>
      </w:r>
      <w:r w:rsidRPr="00002B77">
        <w:rPr>
          <w:rFonts w:ascii="GHEA Grapalat" w:hAnsi="GHEA Grapalat"/>
          <w:color w:val="000000"/>
          <w:lang w:val="en-US"/>
        </w:rPr>
        <w:t xml:space="preserve">, </w:t>
      </w:r>
      <w:r w:rsidRPr="007509A6">
        <w:rPr>
          <w:rFonts w:ascii="GHEA Grapalat" w:hAnsi="GHEA Grapalat"/>
          <w:color w:val="000000"/>
        </w:rPr>
        <w:t>որտեղ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աշխատում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են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ամալգամայի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հետ</w:t>
      </w:r>
      <w:r w:rsidRPr="00002B77">
        <w:rPr>
          <w:rFonts w:ascii="GHEA Grapalat" w:hAnsi="GHEA Grapalat"/>
          <w:color w:val="000000"/>
          <w:lang w:val="en-US"/>
        </w:rPr>
        <w:t xml:space="preserve"> 2 </w:t>
      </w:r>
      <w:r w:rsidRPr="007509A6">
        <w:rPr>
          <w:rFonts w:ascii="GHEA Grapalat" w:hAnsi="GHEA Grapalat"/>
          <w:color w:val="000000"/>
        </w:rPr>
        <w:t>շաբաթը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մեկ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անգամ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ինդիկատորային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թղթերի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օգնությամբ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իրականացնել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օդի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որակական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հետազոտություն</w:t>
      </w:r>
      <w:r w:rsidRPr="00002B77">
        <w:rPr>
          <w:rFonts w:ascii="GHEA Grapalat" w:hAnsi="GHEA Grapalat"/>
          <w:color w:val="000000"/>
          <w:lang w:val="en-US"/>
        </w:rPr>
        <w:t xml:space="preserve">` </w:t>
      </w:r>
      <w:r w:rsidRPr="007509A6">
        <w:rPr>
          <w:rFonts w:ascii="GHEA Grapalat" w:hAnsi="GHEA Grapalat"/>
          <w:color w:val="000000"/>
        </w:rPr>
        <w:t>սնդիկի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գոլորշիների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առկայության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նկատմամբ</w:t>
      </w:r>
      <w:r w:rsidRPr="00002B77">
        <w:rPr>
          <w:rFonts w:ascii="GHEA Grapalat" w:hAnsi="GHEA Grapalat"/>
          <w:color w:val="000000"/>
          <w:lang w:val="en-US"/>
        </w:rPr>
        <w:t>,</w:t>
      </w:r>
    </w:p>
    <w:p w14:paraId="3B39C5FD" w14:textId="77777777" w:rsidR="008D3E77" w:rsidRPr="00002B77" w:rsidRDefault="008D3E77" w:rsidP="008D3E77">
      <w:pPr>
        <w:shd w:val="clear" w:color="auto" w:fill="FFFFFF"/>
        <w:spacing w:after="0" w:line="240" w:lineRule="auto"/>
        <w:ind w:firstLine="396"/>
        <w:rPr>
          <w:rFonts w:ascii="GHEA Grapalat" w:hAnsi="GHEA Grapalat"/>
          <w:color w:val="000000"/>
          <w:lang w:val="en-US"/>
        </w:rPr>
      </w:pPr>
      <w:r w:rsidRPr="00002B77">
        <w:rPr>
          <w:rFonts w:ascii="GHEA Grapalat" w:hAnsi="GHEA Grapalat"/>
          <w:color w:val="000000"/>
          <w:lang w:val="en-US"/>
        </w:rPr>
        <w:t xml:space="preserve">- </w:t>
      </w:r>
      <w:r w:rsidRPr="007509A6">
        <w:rPr>
          <w:rFonts w:ascii="GHEA Grapalat" w:hAnsi="GHEA Grapalat"/>
          <w:color w:val="000000"/>
        </w:rPr>
        <w:t>կատարել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դիմերկուրիզացիոն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աշխատանքներ</w:t>
      </w:r>
      <w:r w:rsidRPr="00002B77">
        <w:rPr>
          <w:rFonts w:ascii="GHEA Grapalat" w:hAnsi="GHEA Grapalat"/>
          <w:color w:val="000000"/>
          <w:lang w:val="en-US"/>
        </w:rPr>
        <w:t xml:space="preserve">, </w:t>
      </w:r>
      <w:r w:rsidRPr="007509A6">
        <w:rPr>
          <w:rFonts w:ascii="GHEA Grapalat" w:hAnsi="GHEA Grapalat"/>
          <w:color w:val="000000"/>
        </w:rPr>
        <w:t>եթե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հայտնաբերվում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են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սնդիկի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գոլորշիների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սահմանային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թույլատրելի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կոնցենտրացիայի</w:t>
      </w:r>
      <w:r w:rsidRPr="00002B77">
        <w:rPr>
          <w:rFonts w:ascii="GHEA Grapalat" w:hAnsi="GHEA Grapalat"/>
          <w:color w:val="000000"/>
          <w:lang w:val="en-US"/>
        </w:rPr>
        <w:t xml:space="preserve"> (0.01</w:t>
      </w:r>
      <w:r w:rsidRPr="007509A6">
        <w:rPr>
          <w:rFonts w:ascii="GHEA Grapalat" w:hAnsi="GHEA Grapalat"/>
          <w:color w:val="000000"/>
        </w:rPr>
        <w:t>մգ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</w:t>
      </w:r>
      <w:r w:rsidRPr="00002B77">
        <w:rPr>
          <w:rFonts w:ascii="GHEA Grapalat" w:hAnsi="GHEA Grapalat"/>
          <w:color w:val="000000"/>
          <w:sz w:val="13"/>
          <w:szCs w:val="13"/>
          <w:vertAlign w:val="superscript"/>
          <w:lang w:val="en-US"/>
        </w:rPr>
        <w:t>3</w:t>
      </w:r>
      <w:r w:rsidRPr="00002B77">
        <w:rPr>
          <w:rFonts w:ascii="GHEA Grapalat" w:hAnsi="GHEA Grapalat"/>
          <w:color w:val="000000"/>
          <w:lang w:val="en-US"/>
        </w:rPr>
        <w:t xml:space="preserve">) </w:t>
      </w:r>
      <w:r w:rsidRPr="007509A6">
        <w:rPr>
          <w:rFonts w:ascii="GHEA Grapalat" w:hAnsi="GHEA Grapalat"/>
          <w:color w:val="000000"/>
        </w:rPr>
        <w:t>գերազանցում</w:t>
      </w:r>
      <w:r w:rsidRPr="00002B77">
        <w:rPr>
          <w:rFonts w:ascii="GHEA Grapalat" w:hAnsi="GHEA Grapalat"/>
          <w:color w:val="000000"/>
          <w:lang w:val="en-US"/>
        </w:rPr>
        <w:t>:</w:t>
      </w:r>
    </w:p>
    <w:p w14:paraId="326D3F52" w14:textId="77777777" w:rsidR="008D3E77" w:rsidRPr="00002B77" w:rsidRDefault="008D3E77" w:rsidP="008D3E77">
      <w:pPr>
        <w:shd w:val="clear" w:color="auto" w:fill="FFFFFF"/>
        <w:spacing w:after="0" w:line="240" w:lineRule="auto"/>
        <w:ind w:firstLine="396"/>
        <w:rPr>
          <w:rFonts w:ascii="GHEA Grapalat" w:hAnsi="GHEA Grapalat"/>
          <w:color w:val="000000"/>
          <w:lang w:val="en-US"/>
        </w:rPr>
      </w:pPr>
      <w:r w:rsidRPr="007509A6">
        <w:rPr>
          <w:rFonts w:ascii="GHEA Grapalat" w:hAnsi="GHEA Grapalat"/>
          <w:b/>
          <w:bCs/>
          <w:color w:val="000000"/>
        </w:rPr>
        <w:t>Դիմերկուրիզացիայի</w:t>
      </w:r>
      <w:r w:rsidRPr="00002B77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համար</w:t>
      </w:r>
      <w:r w:rsidRPr="00002B77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նախատեսված</w:t>
      </w:r>
      <w:r w:rsidRPr="00002B77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լուծույթների</w:t>
      </w:r>
      <w:r w:rsidRPr="00002B77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և</w:t>
      </w:r>
      <w:r w:rsidRPr="00002B77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ինդիկատորների</w:t>
      </w:r>
      <w:r w:rsidRPr="00002B77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պատրաստումը</w:t>
      </w:r>
      <w:r w:rsidRPr="00002B77">
        <w:rPr>
          <w:rFonts w:ascii="GHEA Grapalat" w:hAnsi="GHEA Grapalat"/>
          <w:b/>
          <w:bCs/>
          <w:color w:val="000000"/>
          <w:lang w:val="en-US"/>
        </w:rPr>
        <w:t>.</w:t>
      </w:r>
    </w:p>
    <w:p w14:paraId="24230069" w14:textId="77777777" w:rsidR="008D3E77" w:rsidRPr="00002B77" w:rsidRDefault="008D3E77" w:rsidP="008D3E77">
      <w:pPr>
        <w:shd w:val="clear" w:color="auto" w:fill="FFFFFF"/>
        <w:spacing w:after="0" w:line="240" w:lineRule="auto"/>
        <w:ind w:firstLine="396"/>
        <w:rPr>
          <w:rFonts w:ascii="GHEA Grapalat" w:hAnsi="GHEA Grapalat"/>
          <w:color w:val="000000"/>
          <w:lang w:val="en-US"/>
        </w:rPr>
      </w:pPr>
      <w:r w:rsidRPr="00002B77">
        <w:rPr>
          <w:rFonts w:ascii="GHEA Grapalat" w:hAnsi="GHEA Grapalat"/>
          <w:b/>
          <w:bCs/>
          <w:color w:val="000000"/>
          <w:lang w:val="en-US"/>
        </w:rPr>
        <w:t xml:space="preserve">I. </w:t>
      </w:r>
      <w:r w:rsidRPr="007509A6">
        <w:rPr>
          <w:rFonts w:ascii="GHEA Grapalat" w:hAnsi="GHEA Grapalat"/>
          <w:b/>
          <w:bCs/>
          <w:color w:val="000000"/>
        </w:rPr>
        <w:t>Ինդիկատորային</w:t>
      </w:r>
      <w:r w:rsidRPr="00002B77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թղթի</w:t>
      </w:r>
      <w:r w:rsidRPr="00002B77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պատրաստումը</w:t>
      </w:r>
    </w:p>
    <w:p w14:paraId="6DD38AE4" w14:textId="77777777" w:rsidR="008D3E77" w:rsidRPr="00002B77" w:rsidRDefault="008D3E77" w:rsidP="008D3E77">
      <w:pPr>
        <w:shd w:val="clear" w:color="auto" w:fill="FFFFFF"/>
        <w:spacing w:after="0" w:line="240" w:lineRule="auto"/>
        <w:ind w:firstLine="396"/>
        <w:rPr>
          <w:rFonts w:ascii="GHEA Grapalat" w:hAnsi="GHEA Grapalat"/>
          <w:color w:val="000000"/>
          <w:lang w:val="en-US"/>
        </w:rPr>
      </w:pPr>
      <w:r w:rsidRPr="007509A6">
        <w:rPr>
          <w:rFonts w:ascii="GHEA Grapalat" w:hAnsi="GHEA Grapalat"/>
          <w:color w:val="000000"/>
        </w:rPr>
        <w:t>Ապակյա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թասի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մեջ</w:t>
      </w:r>
      <w:r w:rsidRPr="00002B77">
        <w:rPr>
          <w:rFonts w:ascii="GHEA Grapalat" w:hAnsi="GHEA Grapalat"/>
          <w:color w:val="000000"/>
          <w:lang w:val="en-US"/>
        </w:rPr>
        <w:t xml:space="preserve"> (</w:t>
      </w:r>
      <w:r w:rsidRPr="007509A6">
        <w:rPr>
          <w:rFonts w:ascii="GHEA Grapalat" w:hAnsi="GHEA Grapalat"/>
          <w:color w:val="000000"/>
        </w:rPr>
        <w:t>քարշիչ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պահարանի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ներքո</w:t>
      </w:r>
      <w:r w:rsidRPr="00002B77">
        <w:rPr>
          <w:rFonts w:ascii="GHEA Grapalat" w:hAnsi="GHEA Grapalat"/>
          <w:color w:val="000000"/>
          <w:lang w:val="en-US"/>
        </w:rPr>
        <w:t xml:space="preserve">) </w:t>
      </w:r>
      <w:r w:rsidRPr="007509A6">
        <w:rPr>
          <w:rFonts w:ascii="GHEA Grapalat" w:hAnsi="GHEA Grapalat"/>
          <w:color w:val="000000"/>
        </w:rPr>
        <w:t>լցնում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են</w:t>
      </w:r>
      <w:r w:rsidRPr="00002B77">
        <w:rPr>
          <w:rFonts w:ascii="GHEA Grapalat" w:hAnsi="GHEA Grapalat"/>
          <w:color w:val="000000"/>
          <w:lang w:val="en-US"/>
        </w:rPr>
        <w:t xml:space="preserve"> 10%-</w:t>
      </w:r>
      <w:r w:rsidRPr="007509A6">
        <w:rPr>
          <w:rFonts w:ascii="GHEA Grapalat" w:hAnsi="GHEA Grapalat"/>
          <w:color w:val="000000"/>
        </w:rPr>
        <w:t>անոց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կալիում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յոդիտի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և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պղնձարջասպի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հավասար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ծավալներ</w:t>
      </w:r>
      <w:r w:rsidRPr="00002B77">
        <w:rPr>
          <w:rFonts w:ascii="GHEA Grapalat" w:hAnsi="GHEA Grapalat"/>
          <w:color w:val="000000"/>
          <w:lang w:val="en-US"/>
        </w:rPr>
        <w:t xml:space="preserve">: 1 </w:t>
      </w:r>
      <w:r w:rsidRPr="007509A6">
        <w:rPr>
          <w:rFonts w:ascii="GHEA Grapalat" w:hAnsi="GHEA Grapalat"/>
          <w:color w:val="000000"/>
        </w:rPr>
        <w:t>օր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հետո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առաջացած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հեղուկ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շերտը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հեռացնում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են</w:t>
      </w:r>
      <w:r w:rsidRPr="00002B77">
        <w:rPr>
          <w:rFonts w:ascii="GHEA Grapalat" w:hAnsi="GHEA Grapalat"/>
          <w:color w:val="000000"/>
          <w:lang w:val="en-US"/>
        </w:rPr>
        <w:t xml:space="preserve">, </w:t>
      </w:r>
      <w:r w:rsidRPr="007509A6">
        <w:rPr>
          <w:rFonts w:ascii="GHEA Grapalat" w:hAnsi="GHEA Grapalat"/>
          <w:color w:val="000000"/>
        </w:rPr>
        <w:t>իսկ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նստվածքը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ֆիլտրում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են</w:t>
      </w:r>
      <w:r w:rsidRPr="00002B77">
        <w:rPr>
          <w:rFonts w:ascii="GHEA Grapalat" w:hAnsi="GHEA Grapalat"/>
          <w:color w:val="000000"/>
          <w:lang w:val="en-US"/>
        </w:rPr>
        <w:t xml:space="preserve">: </w:t>
      </w:r>
      <w:r w:rsidRPr="007509A6">
        <w:rPr>
          <w:rFonts w:ascii="GHEA Grapalat" w:hAnsi="GHEA Grapalat"/>
          <w:color w:val="000000"/>
        </w:rPr>
        <w:t>Ֆիլտրի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վրա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առաջացած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նստվածքը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բազմակի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լվանում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են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թորած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ջրով</w:t>
      </w:r>
      <w:r w:rsidRPr="00002B77">
        <w:rPr>
          <w:rFonts w:ascii="GHEA Grapalat" w:hAnsi="GHEA Grapalat"/>
          <w:color w:val="000000"/>
          <w:lang w:val="en-US"/>
        </w:rPr>
        <w:t xml:space="preserve">, </w:t>
      </w:r>
      <w:r w:rsidRPr="007509A6">
        <w:rPr>
          <w:rFonts w:ascii="GHEA Grapalat" w:hAnsi="GHEA Grapalat"/>
          <w:color w:val="000000"/>
        </w:rPr>
        <w:t>իսկ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հետո</w:t>
      </w:r>
      <w:r w:rsidRPr="00002B77">
        <w:rPr>
          <w:rFonts w:ascii="GHEA Grapalat" w:hAnsi="GHEA Grapalat"/>
          <w:color w:val="000000"/>
          <w:lang w:val="en-US"/>
        </w:rPr>
        <w:t xml:space="preserve"> 1%-</w:t>
      </w:r>
      <w:r w:rsidRPr="007509A6">
        <w:rPr>
          <w:rFonts w:ascii="GHEA Grapalat" w:hAnsi="GHEA Grapalat"/>
          <w:color w:val="000000"/>
        </w:rPr>
        <w:t>անոց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նատրիում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սուլֆիդի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լուծույթով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մինչև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անգունացումը</w:t>
      </w:r>
      <w:r w:rsidRPr="00002B77">
        <w:rPr>
          <w:rFonts w:ascii="GHEA Grapalat" w:hAnsi="GHEA Grapalat"/>
          <w:color w:val="000000"/>
          <w:lang w:val="en-US"/>
        </w:rPr>
        <w:t xml:space="preserve">, </w:t>
      </w:r>
      <w:r w:rsidRPr="007509A6">
        <w:rPr>
          <w:rFonts w:ascii="GHEA Grapalat" w:hAnsi="GHEA Grapalat"/>
          <w:color w:val="000000"/>
        </w:rPr>
        <w:t>որից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հետո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քանի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անգամ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լվանում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են</w:t>
      </w:r>
      <w:r w:rsidRPr="00002B77">
        <w:rPr>
          <w:rFonts w:ascii="GHEA Grapalat" w:hAnsi="GHEA Grapalat"/>
          <w:color w:val="000000"/>
          <w:lang w:val="en-US"/>
        </w:rPr>
        <w:t xml:space="preserve">: </w:t>
      </w:r>
      <w:r w:rsidRPr="007509A6">
        <w:rPr>
          <w:rFonts w:ascii="GHEA Grapalat" w:hAnsi="GHEA Grapalat"/>
          <w:color w:val="000000"/>
        </w:rPr>
        <w:t>Նստվածքը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ֆիլտրից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տեղափոխում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են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հերմետիկ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փակվող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մաքուր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անոթի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մեջ</w:t>
      </w:r>
      <w:r w:rsidRPr="00002B77">
        <w:rPr>
          <w:rFonts w:ascii="GHEA Grapalat" w:hAnsi="GHEA Grapalat"/>
          <w:color w:val="000000"/>
          <w:lang w:val="en-US"/>
        </w:rPr>
        <w:t xml:space="preserve">, </w:t>
      </w:r>
      <w:r w:rsidRPr="007509A6">
        <w:rPr>
          <w:rFonts w:ascii="GHEA Grapalat" w:hAnsi="GHEA Grapalat"/>
          <w:color w:val="000000"/>
        </w:rPr>
        <w:t>ավելացնում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են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էթիլ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սպիրտ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մինչև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ստացվի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մածուկանման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զանգված</w:t>
      </w:r>
      <w:r w:rsidRPr="00002B77">
        <w:rPr>
          <w:rFonts w:ascii="GHEA Grapalat" w:hAnsi="GHEA Grapalat"/>
          <w:color w:val="000000"/>
          <w:lang w:val="en-US"/>
        </w:rPr>
        <w:t xml:space="preserve">, </w:t>
      </w:r>
      <w:r w:rsidRPr="007509A6">
        <w:rPr>
          <w:rFonts w:ascii="GHEA Grapalat" w:hAnsi="GHEA Grapalat"/>
          <w:color w:val="000000"/>
        </w:rPr>
        <w:t>որը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թթվեցնում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են</w:t>
      </w:r>
      <w:r w:rsidRPr="00002B77">
        <w:rPr>
          <w:rFonts w:ascii="GHEA Grapalat" w:hAnsi="GHEA Grapalat"/>
          <w:color w:val="000000"/>
          <w:lang w:val="en-US"/>
        </w:rPr>
        <w:t xml:space="preserve"> 25%-</w:t>
      </w:r>
      <w:r w:rsidRPr="007509A6">
        <w:rPr>
          <w:rFonts w:ascii="GHEA Grapalat" w:hAnsi="GHEA Grapalat"/>
          <w:color w:val="000000"/>
        </w:rPr>
        <w:t>անոց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ազոտաթթվով</w:t>
      </w:r>
      <w:r w:rsidRPr="00002B77">
        <w:rPr>
          <w:rFonts w:ascii="GHEA Grapalat" w:hAnsi="GHEA Grapalat"/>
          <w:color w:val="000000"/>
          <w:lang w:val="en-US"/>
        </w:rPr>
        <w:t xml:space="preserve">, 50 </w:t>
      </w:r>
      <w:r w:rsidRPr="007509A6">
        <w:rPr>
          <w:rFonts w:ascii="GHEA Grapalat" w:hAnsi="GHEA Grapalat"/>
          <w:color w:val="000000"/>
        </w:rPr>
        <w:t>մլ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զանգվածին</w:t>
      </w:r>
      <w:r w:rsidRPr="00002B77">
        <w:rPr>
          <w:rFonts w:ascii="GHEA Grapalat" w:hAnsi="GHEA Grapalat"/>
          <w:color w:val="000000"/>
          <w:lang w:val="en-US"/>
        </w:rPr>
        <w:t xml:space="preserve"> 1 </w:t>
      </w:r>
      <w:r w:rsidRPr="007509A6">
        <w:rPr>
          <w:rFonts w:ascii="GHEA Grapalat" w:hAnsi="GHEA Grapalat"/>
          <w:color w:val="000000"/>
        </w:rPr>
        <w:t>կաթիլ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հաշվարկով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և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ապակյա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ձողիկով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քսում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են</w:t>
      </w:r>
      <w:r w:rsidRPr="00002B77">
        <w:rPr>
          <w:rFonts w:ascii="GHEA Grapalat" w:hAnsi="GHEA Grapalat"/>
          <w:color w:val="000000"/>
          <w:lang w:val="en-US"/>
        </w:rPr>
        <w:t xml:space="preserve"> 10 </w:t>
      </w:r>
      <w:r w:rsidRPr="007509A6">
        <w:rPr>
          <w:rFonts w:ascii="GHEA Grapalat" w:hAnsi="GHEA Grapalat"/>
          <w:color w:val="000000"/>
        </w:rPr>
        <w:t>մմ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լայնությամբ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ֆիլտրի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թղթերի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վրա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և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չորացնում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են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էքսիկատորում</w:t>
      </w:r>
      <w:r w:rsidRPr="00002B77">
        <w:rPr>
          <w:rFonts w:ascii="GHEA Grapalat" w:hAnsi="GHEA Grapalat"/>
          <w:color w:val="000000"/>
          <w:lang w:val="en-US"/>
        </w:rPr>
        <w:t xml:space="preserve">: </w:t>
      </w:r>
      <w:r w:rsidRPr="007509A6">
        <w:rPr>
          <w:rFonts w:ascii="GHEA Grapalat" w:hAnsi="GHEA Grapalat"/>
          <w:color w:val="000000"/>
        </w:rPr>
        <w:t>Ստացված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ինդիկատորային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թղթերը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պահվում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են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մուգ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հերմետիկ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փակվող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տարայի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մեջ</w:t>
      </w:r>
      <w:r w:rsidRPr="00002B77">
        <w:rPr>
          <w:rFonts w:ascii="GHEA Grapalat" w:hAnsi="GHEA Grapalat"/>
          <w:color w:val="000000"/>
          <w:lang w:val="en-US"/>
        </w:rPr>
        <w:t xml:space="preserve">: </w:t>
      </w:r>
      <w:r w:rsidRPr="007509A6">
        <w:rPr>
          <w:rFonts w:ascii="GHEA Grapalat" w:hAnsi="GHEA Grapalat"/>
          <w:color w:val="000000"/>
        </w:rPr>
        <w:t>Ռեակտիվ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թղթի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ներկման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և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սնդիկի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կոնցենտրացիաների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միջև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եղած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կապը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արտահայտվում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է</w:t>
      </w:r>
      <w:r w:rsidRPr="00002B77">
        <w:rPr>
          <w:rFonts w:ascii="GHEA Grapalat" w:hAnsi="GHEA Grapalat"/>
          <w:color w:val="000000"/>
          <w:lang w:val="en-US"/>
        </w:rPr>
        <w:t xml:space="preserve"> </w:t>
      </w:r>
      <w:r w:rsidRPr="007509A6">
        <w:rPr>
          <w:rFonts w:ascii="GHEA Grapalat" w:hAnsi="GHEA Grapalat"/>
          <w:color w:val="000000"/>
        </w:rPr>
        <w:t>հետևյալով</w:t>
      </w:r>
      <w:r w:rsidRPr="00002B77">
        <w:rPr>
          <w:rFonts w:ascii="GHEA Grapalat" w:hAnsi="GHEA Grapalat"/>
          <w:color w:val="000000"/>
          <w:lang w:val="en-US"/>
        </w:rPr>
        <w:t>`</w:t>
      </w:r>
    </w:p>
    <w:p w14:paraId="6784495B" w14:textId="77777777" w:rsidR="008D3E77" w:rsidRPr="00002B77" w:rsidRDefault="008D3E77" w:rsidP="008D3E77">
      <w:pPr>
        <w:shd w:val="clear" w:color="auto" w:fill="FFFFFF"/>
        <w:spacing w:after="0" w:line="240" w:lineRule="auto"/>
        <w:ind w:firstLine="396"/>
        <w:rPr>
          <w:rFonts w:ascii="GHEA Grapalat" w:hAnsi="GHEA Grapalat"/>
          <w:color w:val="000000"/>
          <w:lang w:val="en-US"/>
        </w:rPr>
      </w:pPr>
      <w:r w:rsidRPr="00002B77">
        <w:rPr>
          <w:rFonts w:cs="Calibri"/>
          <w:color w:val="000000"/>
          <w:lang w:val="en-US"/>
        </w:rPr>
        <w:t> </w:t>
      </w:r>
    </w:p>
    <w:tbl>
      <w:tblPr>
        <w:tblW w:w="10286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7"/>
        <w:gridCol w:w="7009"/>
      </w:tblGrid>
      <w:tr w:rsidR="008D3E77" w:rsidRPr="007509A6" w14:paraId="507A769A" w14:textId="77777777" w:rsidTr="008D3E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FF2410" w14:textId="77777777" w:rsidR="008D3E77" w:rsidRPr="007509A6" w:rsidRDefault="008D3E77" w:rsidP="008D3E77">
            <w:pPr>
              <w:spacing w:before="40" w:after="4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Ներկման սկիզբը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176B41" w14:textId="77777777" w:rsidR="008D3E77" w:rsidRPr="007509A6" w:rsidRDefault="008D3E77" w:rsidP="008D3E77">
            <w:pPr>
              <w:spacing w:before="40" w:after="4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Սնդիկի գոլորշիների կոնցենտրացիա</w:t>
            </w:r>
          </w:p>
        </w:tc>
      </w:tr>
      <w:tr w:rsidR="008D3E77" w:rsidRPr="007509A6" w14:paraId="2D50CC46" w14:textId="77777777" w:rsidTr="008D3E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24D18F" w14:textId="77777777" w:rsidR="008D3E77" w:rsidRPr="007509A6" w:rsidRDefault="008D3E77" w:rsidP="008D3E77">
            <w:pPr>
              <w:spacing w:before="40" w:after="4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15 րոպե հետո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8805BB" w14:textId="77777777" w:rsidR="008D3E77" w:rsidRPr="007509A6" w:rsidRDefault="008D3E77" w:rsidP="008D3E77">
            <w:pPr>
              <w:spacing w:before="40" w:after="4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0.7 մգ/մ</w:t>
            </w:r>
            <w:r w:rsidRPr="007509A6">
              <w:rPr>
                <w:rFonts w:ascii="GHEA Grapalat" w:hAnsi="GHEA Grapalat"/>
                <w:color w:val="000000"/>
                <w:sz w:val="15"/>
                <w:szCs w:val="15"/>
                <w:vertAlign w:val="superscript"/>
              </w:rPr>
              <w:t>3</w:t>
            </w:r>
          </w:p>
        </w:tc>
      </w:tr>
      <w:tr w:rsidR="008D3E77" w:rsidRPr="007509A6" w14:paraId="55012DAA" w14:textId="77777777" w:rsidTr="008D3E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B95E4B" w14:textId="77777777" w:rsidR="008D3E77" w:rsidRPr="007509A6" w:rsidRDefault="008D3E77" w:rsidP="008D3E77">
            <w:pPr>
              <w:spacing w:before="40" w:after="4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6313F3" w14:textId="77777777" w:rsidR="008D3E77" w:rsidRPr="007509A6" w:rsidRDefault="008D3E77" w:rsidP="008D3E77">
            <w:pPr>
              <w:spacing w:before="40" w:after="4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0.3</w:t>
            </w:r>
          </w:p>
        </w:tc>
      </w:tr>
      <w:tr w:rsidR="008D3E77" w:rsidRPr="007509A6" w14:paraId="4ABF2A14" w14:textId="77777777" w:rsidTr="008D3E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41AB2D" w14:textId="77777777" w:rsidR="008D3E77" w:rsidRPr="007509A6" w:rsidRDefault="008D3E77" w:rsidP="008D3E77">
            <w:pPr>
              <w:spacing w:before="40" w:after="4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509DB6" w14:textId="77777777" w:rsidR="008D3E77" w:rsidRPr="007509A6" w:rsidRDefault="008D3E77" w:rsidP="008D3E77">
            <w:pPr>
              <w:spacing w:before="40" w:after="4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0.2</w:t>
            </w:r>
          </w:p>
        </w:tc>
      </w:tr>
      <w:tr w:rsidR="008D3E77" w:rsidRPr="007509A6" w14:paraId="1350236E" w14:textId="77777777" w:rsidTr="008D3E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BE2EBD" w14:textId="77777777" w:rsidR="008D3E77" w:rsidRPr="007509A6" w:rsidRDefault="008D3E77" w:rsidP="008D3E77">
            <w:pPr>
              <w:spacing w:before="40" w:after="4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13CA98" w14:textId="77777777" w:rsidR="008D3E77" w:rsidRPr="007509A6" w:rsidRDefault="008D3E77" w:rsidP="008D3E77">
            <w:pPr>
              <w:spacing w:before="40" w:after="4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0.1</w:t>
            </w:r>
          </w:p>
        </w:tc>
      </w:tr>
      <w:tr w:rsidR="008D3E77" w:rsidRPr="007509A6" w14:paraId="718BC460" w14:textId="77777777" w:rsidTr="008D3E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6BF055" w14:textId="77777777" w:rsidR="008D3E77" w:rsidRPr="007509A6" w:rsidRDefault="008D3E77" w:rsidP="008D3E77">
            <w:pPr>
              <w:spacing w:before="40" w:after="4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EF974A" w14:textId="77777777" w:rsidR="008D3E77" w:rsidRPr="007509A6" w:rsidRDefault="008D3E77" w:rsidP="008D3E77">
            <w:pPr>
              <w:spacing w:before="40" w:after="4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0.05</w:t>
            </w:r>
          </w:p>
        </w:tc>
      </w:tr>
      <w:tr w:rsidR="008D3E77" w:rsidRPr="007509A6" w14:paraId="17550A58" w14:textId="77777777" w:rsidTr="008D3E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F9968E" w14:textId="77777777" w:rsidR="008D3E77" w:rsidRPr="007509A6" w:rsidRDefault="008D3E77" w:rsidP="008D3E77">
            <w:pPr>
              <w:spacing w:before="40" w:after="4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118CD8" w14:textId="77777777" w:rsidR="008D3E77" w:rsidRPr="007509A6" w:rsidRDefault="008D3E77" w:rsidP="008D3E77">
            <w:pPr>
              <w:spacing w:before="40" w:after="4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0.03</w:t>
            </w:r>
          </w:p>
        </w:tc>
      </w:tr>
      <w:tr w:rsidR="008D3E77" w:rsidRPr="007509A6" w14:paraId="7D2BAE2C" w14:textId="77777777" w:rsidTr="008D3E7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7A9D93" w14:textId="77777777" w:rsidR="008D3E77" w:rsidRPr="007509A6" w:rsidRDefault="008D3E77" w:rsidP="008D3E77">
            <w:pPr>
              <w:spacing w:before="40" w:after="4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1140 (1 օր)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FBCE71" w14:textId="77777777" w:rsidR="008D3E77" w:rsidRPr="007509A6" w:rsidRDefault="008D3E77" w:rsidP="008D3E77">
            <w:pPr>
              <w:spacing w:before="40" w:after="4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0.01</w:t>
            </w:r>
          </w:p>
        </w:tc>
      </w:tr>
    </w:tbl>
    <w:p w14:paraId="0FC5C81F" w14:textId="77777777" w:rsidR="008D3E77" w:rsidRPr="007509A6" w:rsidRDefault="008D3E77" w:rsidP="008D3E77">
      <w:pPr>
        <w:shd w:val="clear" w:color="auto" w:fill="FFFFFF"/>
        <w:spacing w:after="0" w:line="240" w:lineRule="auto"/>
        <w:ind w:firstLine="396"/>
        <w:rPr>
          <w:rFonts w:ascii="GHEA Grapalat" w:hAnsi="GHEA Grapalat"/>
          <w:color w:val="000000"/>
        </w:rPr>
      </w:pPr>
      <w:r w:rsidRPr="007509A6">
        <w:rPr>
          <w:rFonts w:cs="Calibri"/>
          <w:color w:val="000000"/>
        </w:rPr>
        <w:t> </w:t>
      </w:r>
    </w:p>
    <w:p w14:paraId="319B03BC" w14:textId="77777777" w:rsidR="008D3E77" w:rsidRPr="007509A6" w:rsidRDefault="008D3E77" w:rsidP="008D3E77">
      <w:pPr>
        <w:shd w:val="clear" w:color="auto" w:fill="FFFFFF"/>
        <w:spacing w:after="0" w:line="240" w:lineRule="auto"/>
        <w:ind w:firstLine="396"/>
        <w:rPr>
          <w:rFonts w:ascii="GHEA Grapalat" w:hAnsi="GHEA Grapalat"/>
          <w:color w:val="000000"/>
        </w:rPr>
      </w:pPr>
      <w:r w:rsidRPr="007509A6">
        <w:rPr>
          <w:rFonts w:ascii="GHEA Grapalat" w:hAnsi="GHEA Grapalat"/>
          <w:b/>
          <w:bCs/>
          <w:color w:val="000000"/>
        </w:rPr>
        <w:t>II. Դեմերկուրիզացնող լուծույթի պատրաստումը</w:t>
      </w:r>
    </w:p>
    <w:p w14:paraId="22EB1F29" w14:textId="77777777" w:rsidR="008D3E77" w:rsidRPr="007509A6" w:rsidRDefault="008D3E77" w:rsidP="008D3E77">
      <w:pPr>
        <w:shd w:val="clear" w:color="auto" w:fill="FFFFFF"/>
        <w:spacing w:after="0" w:line="240" w:lineRule="auto"/>
        <w:ind w:firstLine="396"/>
        <w:rPr>
          <w:rFonts w:ascii="GHEA Grapalat" w:hAnsi="GHEA Grapalat"/>
          <w:color w:val="000000"/>
        </w:rPr>
      </w:pPr>
      <w:r w:rsidRPr="007509A6">
        <w:rPr>
          <w:rFonts w:ascii="GHEA Grapalat" w:hAnsi="GHEA Grapalat"/>
          <w:color w:val="000000"/>
        </w:rPr>
        <w:t>1 լ 20%-անոց քլորերկաթային լուծույթի պատրաստման համար 200 գ քլորային երկաթի փոշին սառը միջավայրում աստիճանաբար լուծում են 800 մլ ջրի մեջ: Լուծումը կատարվում է ապակյա անոթի մեջ:</w:t>
      </w:r>
    </w:p>
    <w:p w14:paraId="311735E5" w14:textId="77777777" w:rsidR="005E38CA" w:rsidRPr="007509A6" w:rsidRDefault="005E38CA" w:rsidP="005212E2">
      <w:pPr>
        <w:tabs>
          <w:tab w:val="left" w:pos="1620"/>
        </w:tabs>
        <w:spacing w:line="240" w:lineRule="auto"/>
        <w:rPr>
          <w:rFonts w:ascii="GHEA Grapalat" w:hAnsi="GHEA Grapalat"/>
          <w:sz w:val="18"/>
          <w:szCs w:val="18"/>
        </w:rPr>
      </w:pPr>
    </w:p>
    <w:p w14:paraId="627B6F67" w14:textId="6CBB97C8" w:rsidR="003D2888" w:rsidRPr="00002B77" w:rsidRDefault="003D2888" w:rsidP="005212E2">
      <w:pPr>
        <w:tabs>
          <w:tab w:val="left" w:pos="1620"/>
        </w:tabs>
        <w:spacing w:line="240" w:lineRule="auto"/>
        <w:rPr>
          <w:rFonts w:ascii="GHEA Grapalat" w:hAnsi="GHEA Grapalat"/>
          <w:b/>
          <w:sz w:val="24"/>
          <w:szCs w:val="24"/>
        </w:rPr>
      </w:pPr>
      <w:r w:rsidRPr="007509A6">
        <w:rPr>
          <w:rFonts w:ascii="GHEA Grapalat" w:hAnsi="GHEA Grapalat"/>
          <w:b/>
          <w:sz w:val="24"/>
          <w:szCs w:val="24"/>
        </w:rPr>
        <w:t xml:space="preserve">Նշում </w:t>
      </w:r>
      <w:r w:rsidR="00180FC3" w:rsidRPr="007509A6">
        <w:rPr>
          <w:rFonts w:ascii="GHEA Grapalat" w:hAnsi="GHEA Grapalat"/>
          <w:b/>
          <w:sz w:val="24"/>
          <w:szCs w:val="24"/>
        </w:rPr>
        <w:t>4</w:t>
      </w:r>
      <w:r w:rsidR="007A392F" w:rsidRPr="00002B77">
        <w:rPr>
          <w:rFonts w:ascii="GHEA Grapalat" w:hAnsi="GHEA Grapalat"/>
          <w:b/>
          <w:sz w:val="24"/>
          <w:szCs w:val="24"/>
        </w:rPr>
        <w:t>*</w:t>
      </w:r>
    </w:p>
    <w:p w14:paraId="6BD6E43C" w14:textId="77777777" w:rsidR="003D2888" w:rsidRPr="007509A6" w:rsidRDefault="003D2888" w:rsidP="003D2888">
      <w:pPr>
        <w:shd w:val="clear" w:color="auto" w:fill="FFFFFF"/>
        <w:spacing w:after="0" w:line="240" w:lineRule="auto"/>
        <w:ind w:firstLine="396"/>
        <w:jc w:val="center"/>
        <w:rPr>
          <w:rFonts w:ascii="GHEA Grapalat" w:hAnsi="GHEA Grapalat"/>
          <w:color w:val="000000"/>
        </w:rPr>
      </w:pPr>
      <w:r w:rsidRPr="007509A6">
        <w:rPr>
          <w:rFonts w:ascii="GHEA Grapalat" w:hAnsi="GHEA Grapalat"/>
          <w:b/>
          <w:bCs/>
          <w:color w:val="000000"/>
        </w:rPr>
        <w:lastRenderedPageBreak/>
        <w:t>ՍՏՈՄԱՏՈԼՈԳԻԱԿԱՆ ԿԱԶՄԱԿԵՐՊՈՒԹՅՈՒՆՆԵՐԻ ՍԵՆՔԵՐԻ ՕԴԻ ՄԱՆՐԷԱԲԱՆԱԿԱՆ ԱՂՏՈՏՎԱԾՈՒԹՅԱՆ ԹՈՒՅԼԱՏՐԵԼԻ ՄԱԿԱՐԴԱԿՆԵՐԸ</w:t>
      </w:r>
    </w:p>
    <w:p w14:paraId="2DFEB0E2" w14:textId="77777777" w:rsidR="003D2888" w:rsidRPr="007509A6" w:rsidRDefault="003D2888" w:rsidP="003D2888">
      <w:pPr>
        <w:shd w:val="clear" w:color="auto" w:fill="FFFFFF"/>
        <w:spacing w:after="0" w:line="240" w:lineRule="auto"/>
        <w:ind w:firstLine="396"/>
        <w:rPr>
          <w:rFonts w:ascii="GHEA Grapalat" w:hAnsi="GHEA Grapalat"/>
          <w:color w:val="000000"/>
        </w:rPr>
      </w:pPr>
      <w:r w:rsidRPr="007509A6">
        <w:rPr>
          <w:rFonts w:cs="Calibri"/>
          <w:color w:val="000000"/>
        </w:rPr>
        <w:t> </w:t>
      </w:r>
    </w:p>
    <w:tbl>
      <w:tblPr>
        <w:tblW w:w="10286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0"/>
        <w:gridCol w:w="1213"/>
        <w:gridCol w:w="1210"/>
        <w:gridCol w:w="1290"/>
        <w:gridCol w:w="1318"/>
        <w:gridCol w:w="1247"/>
        <w:gridCol w:w="1258"/>
      </w:tblGrid>
      <w:tr w:rsidR="003D2888" w:rsidRPr="007509A6" w14:paraId="22BB45DF" w14:textId="77777777" w:rsidTr="003D2888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D494E9" w14:textId="77777777" w:rsidR="003D2888" w:rsidRPr="007509A6" w:rsidRDefault="003D2888" w:rsidP="003D2888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Սենքի անվանում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617B12" w14:textId="77777777" w:rsidR="003D2888" w:rsidRPr="007509A6" w:rsidRDefault="003D2888" w:rsidP="003D28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Սանիտարամանրէաբանական ցուցանիշներ</w:t>
            </w:r>
          </w:p>
        </w:tc>
      </w:tr>
      <w:tr w:rsidR="003D2888" w:rsidRPr="007509A6" w14:paraId="2518BA58" w14:textId="77777777" w:rsidTr="003D2888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7437CF" w14:textId="77777777" w:rsidR="003D2888" w:rsidRPr="007509A6" w:rsidRDefault="003D2888" w:rsidP="003D2888">
            <w:pPr>
              <w:spacing w:after="0" w:line="240" w:lineRule="auto"/>
              <w:rPr>
                <w:rFonts w:ascii="GHEA Grapalat" w:hAnsi="GHEA Grapalat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8DB1BA" w14:textId="77777777" w:rsidR="003D2888" w:rsidRPr="007509A6" w:rsidRDefault="003D2888" w:rsidP="003D28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1 մ</w:t>
            </w:r>
            <w:r w:rsidRPr="007509A6">
              <w:rPr>
                <w:rFonts w:ascii="GHEA Grapalat" w:hAnsi="GHEA Grapalat"/>
                <w:color w:val="000000"/>
                <w:sz w:val="15"/>
                <w:szCs w:val="15"/>
                <w:vertAlign w:val="superscript"/>
              </w:rPr>
              <w:t>3</w:t>
            </w:r>
            <w:r w:rsidRPr="007509A6">
              <w:rPr>
                <w:rFonts w:cs="Calibri"/>
                <w:color w:val="000000"/>
                <w:sz w:val="15"/>
                <w:szCs w:val="15"/>
              </w:rPr>
              <w:t> </w:t>
            </w:r>
            <w:r w:rsidRPr="007509A6">
              <w:rPr>
                <w:rFonts w:cs="Calibri"/>
                <w:color w:val="000000"/>
              </w:rPr>
              <w:t> </w:t>
            </w:r>
            <w:r w:rsidRPr="007509A6">
              <w:rPr>
                <w:rFonts w:ascii="GHEA Grapalat" w:hAnsi="GHEA Grapalat"/>
                <w:color w:val="000000"/>
              </w:rPr>
              <w:t>օդում մանրէների ընդհանուր քանակը</w:t>
            </w:r>
          </w:p>
          <w:p w14:paraId="14E808E3" w14:textId="77777777" w:rsidR="003D2888" w:rsidRPr="007509A6" w:rsidRDefault="003D2888" w:rsidP="003D28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(ԳԱՄ մ</w:t>
            </w:r>
            <w:r w:rsidRPr="007509A6">
              <w:rPr>
                <w:rFonts w:ascii="GHEA Grapalat" w:hAnsi="GHEA Grapalat"/>
                <w:color w:val="000000"/>
                <w:sz w:val="15"/>
                <w:szCs w:val="15"/>
                <w:vertAlign w:val="superscript"/>
              </w:rPr>
              <w:t>3</w:t>
            </w:r>
            <w:r w:rsidRPr="007509A6">
              <w:rPr>
                <w:rFonts w:ascii="GHEA Grapalat" w:hAnsi="GHEA Grapalat"/>
                <w:color w:val="000000"/>
              </w:rPr>
              <w:t>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A9978D" w14:textId="77777777" w:rsidR="003D2888" w:rsidRPr="007509A6" w:rsidRDefault="003D2888" w:rsidP="003D2888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1 մ</w:t>
            </w:r>
            <w:r w:rsidRPr="007509A6">
              <w:rPr>
                <w:rFonts w:ascii="GHEA Grapalat" w:hAnsi="GHEA Grapalat"/>
                <w:color w:val="000000"/>
                <w:sz w:val="15"/>
                <w:szCs w:val="15"/>
                <w:vertAlign w:val="superscript"/>
              </w:rPr>
              <w:t>3</w:t>
            </w:r>
            <w:r w:rsidRPr="007509A6">
              <w:rPr>
                <w:rFonts w:cs="Calibri"/>
                <w:color w:val="000000"/>
                <w:sz w:val="15"/>
                <w:szCs w:val="15"/>
              </w:rPr>
              <w:t> </w:t>
            </w:r>
            <w:r w:rsidRPr="007509A6">
              <w:rPr>
                <w:rFonts w:ascii="GHEA Grapalat" w:hAnsi="GHEA Grapalat"/>
                <w:color w:val="000000"/>
              </w:rPr>
              <w:t>օդում Staphylococcus aureus</w:t>
            </w:r>
            <w:r w:rsidRPr="007509A6">
              <w:rPr>
                <w:rFonts w:cs="Calibri"/>
                <w:color w:val="000000"/>
              </w:rPr>
              <w:t> </w:t>
            </w:r>
            <w:r w:rsidRPr="007509A6">
              <w:rPr>
                <w:rFonts w:ascii="GHEA Grapalat" w:hAnsi="GHEA Grapalat" w:cs="Arial Unicode"/>
                <w:color w:val="000000"/>
              </w:rPr>
              <w:t xml:space="preserve"> գաղութների քանակը (ԳԱՄ մ</w:t>
            </w:r>
            <w:r w:rsidRPr="007509A6">
              <w:rPr>
                <w:rFonts w:ascii="GHEA Grapalat" w:hAnsi="GHEA Grapalat"/>
                <w:color w:val="000000"/>
                <w:sz w:val="15"/>
                <w:szCs w:val="15"/>
                <w:vertAlign w:val="superscript"/>
              </w:rPr>
              <w:t>3</w:t>
            </w:r>
            <w:r w:rsidRPr="007509A6">
              <w:rPr>
                <w:rFonts w:ascii="GHEA Grapalat" w:hAnsi="GHEA Grapalat"/>
                <w:color w:val="000000"/>
              </w:rPr>
              <w:t>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27C0B6" w14:textId="77777777" w:rsidR="003D2888" w:rsidRPr="007509A6" w:rsidRDefault="003D2888" w:rsidP="003D2888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1 մ</w:t>
            </w:r>
            <w:r w:rsidRPr="007509A6">
              <w:rPr>
                <w:rFonts w:ascii="GHEA Grapalat" w:hAnsi="GHEA Grapalat"/>
                <w:color w:val="000000"/>
                <w:sz w:val="15"/>
                <w:szCs w:val="15"/>
                <w:vertAlign w:val="superscript"/>
              </w:rPr>
              <w:t>3</w:t>
            </w:r>
            <w:r w:rsidRPr="007509A6">
              <w:rPr>
                <w:rFonts w:cs="Calibri"/>
                <w:color w:val="000000"/>
                <w:sz w:val="15"/>
                <w:szCs w:val="15"/>
              </w:rPr>
              <w:t> </w:t>
            </w:r>
            <w:r w:rsidRPr="007509A6">
              <w:rPr>
                <w:rFonts w:ascii="GHEA Grapalat" w:hAnsi="GHEA Grapalat"/>
                <w:color w:val="000000"/>
              </w:rPr>
              <w:t>օդում բորբոսասնկերի և խմորասնկերի քանակը</w:t>
            </w:r>
          </w:p>
        </w:tc>
      </w:tr>
      <w:tr w:rsidR="003D2888" w:rsidRPr="007509A6" w14:paraId="0DED459C" w14:textId="77777777" w:rsidTr="003D2888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B18C99" w14:textId="77777777" w:rsidR="003D2888" w:rsidRPr="007509A6" w:rsidRDefault="003D2888" w:rsidP="003D2888">
            <w:pPr>
              <w:spacing w:after="0" w:line="240" w:lineRule="auto"/>
              <w:rPr>
                <w:rFonts w:ascii="GHEA Grapalat" w:hAnsi="GHEA Grapalat"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6BA01F" w14:textId="77777777" w:rsidR="003D2888" w:rsidRPr="007509A6" w:rsidRDefault="003D2888" w:rsidP="003D2888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մինչ աշխատելը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EABD99" w14:textId="77777777" w:rsidR="003D2888" w:rsidRPr="007509A6" w:rsidRDefault="003D2888" w:rsidP="003D2888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աշխա-տանքի ժամանակ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7865A1" w14:textId="77777777" w:rsidR="003D2888" w:rsidRPr="007509A6" w:rsidRDefault="003D2888" w:rsidP="003D2888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մինչ աշխատելը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DFC387" w14:textId="77777777" w:rsidR="003D2888" w:rsidRPr="007509A6" w:rsidRDefault="003D2888" w:rsidP="003D2888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աշխա-տանքի ժամանակ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5CFD6B" w14:textId="77777777" w:rsidR="003D2888" w:rsidRPr="007509A6" w:rsidRDefault="003D2888" w:rsidP="003D2888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մինչ աշխատելը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72B097" w14:textId="77777777" w:rsidR="003D2888" w:rsidRPr="007509A6" w:rsidRDefault="003D2888" w:rsidP="003D2888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աշխա-տանքի ժամանակ</w:t>
            </w:r>
          </w:p>
        </w:tc>
      </w:tr>
      <w:tr w:rsidR="003D2888" w:rsidRPr="007509A6" w14:paraId="56635907" w14:textId="77777777" w:rsidTr="003D288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94205A" w14:textId="77777777" w:rsidR="003D2888" w:rsidRPr="007509A6" w:rsidRDefault="003D2888" w:rsidP="003D2888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Ստոմատոլոգիական վիրահատարաններ, վիրաբուժական կաբինետներ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A9FCC0" w14:textId="77777777" w:rsidR="003D2888" w:rsidRPr="007509A6" w:rsidRDefault="003D2888" w:rsidP="003D28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ոչ</w:t>
            </w:r>
            <w:r w:rsidRPr="007509A6">
              <w:rPr>
                <w:rFonts w:cs="Calibri"/>
                <w:color w:val="000000"/>
              </w:rPr>
              <w:t> </w:t>
            </w:r>
            <w:r w:rsidRPr="007509A6">
              <w:rPr>
                <w:rFonts w:ascii="GHEA Grapalat" w:hAnsi="GHEA Grapalat" w:cs="Arial Unicode"/>
                <w:color w:val="000000"/>
              </w:rPr>
              <w:t>ավել</w:t>
            </w:r>
            <w:r w:rsidRPr="007509A6">
              <w:rPr>
                <w:rFonts w:ascii="GHEA Grapalat" w:hAnsi="GHEA Grapalat"/>
                <w:color w:val="000000"/>
              </w:rPr>
              <w:t>ի</w:t>
            </w:r>
          </w:p>
          <w:p w14:paraId="7F524CB4" w14:textId="77777777" w:rsidR="003D2888" w:rsidRPr="007509A6" w:rsidRDefault="003D2888" w:rsidP="003D28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55985E" w14:textId="77777777" w:rsidR="003D2888" w:rsidRPr="007509A6" w:rsidRDefault="003D2888" w:rsidP="003D28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ոչ</w:t>
            </w:r>
            <w:r w:rsidRPr="007509A6">
              <w:rPr>
                <w:rFonts w:cs="Calibri"/>
                <w:color w:val="000000"/>
              </w:rPr>
              <w:t> </w:t>
            </w:r>
            <w:r w:rsidRPr="007509A6">
              <w:rPr>
                <w:rFonts w:ascii="GHEA Grapalat" w:hAnsi="GHEA Grapalat" w:cs="Arial Unicode"/>
                <w:color w:val="000000"/>
              </w:rPr>
              <w:t>ավել</w:t>
            </w:r>
            <w:r w:rsidRPr="007509A6">
              <w:rPr>
                <w:rFonts w:ascii="GHEA Grapalat" w:hAnsi="GHEA Grapalat"/>
                <w:color w:val="000000"/>
              </w:rPr>
              <w:t>ի</w:t>
            </w:r>
          </w:p>
          <w:p w14:paraId="55C3151B" w14:textId="77777777" w:rsidR="003D2888" w:rsidRPr="007509A6" w:rsidRDefault="003D2888" w:rsidP="003D28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0D872C" w14:textId="77777777" w:rsidR="003D2888" w:rsidRPr="007509A6" w:rsidRDefault="003D2888" w:rsidP="003D28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չպետք է լինի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077F11" w14:textId="77777777" w:rsidR="003D2888" w:rsidRPr="007509A6" w:rsidRDefault="003D2888" w:rsidP="003D28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չպետք է լինի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A2B873" w14:textId="77777777" w:rsidR="003D2888" w:rsidRPr="007509A6" w:rsidRDefault="003D2888" w:rsidP="003D28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չպետք է լինի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8ABE43" w14:textId="77777777" w:rsidR="003D2888" w:rsidRPr="007509A6" w:rsidRDefault="003D2888" w:rsidP="003D28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չպետք է</w:t>
            </w:r>
          </w:p>
          <w:p w14:paraId="3AB1E9CE" w14:textId="77777777" w:rsidR="003D2888" w:rsidRPr="007509A6" w:rsidRDefault="003D2888" w:rsidP="003D28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լինի</w:t>
            </w:r>
          </w:p>
        </w:tc>
      </w:tr>
      <w:tr w:rsidR="003D2888" w:rsidRPr="007509A6" w14:paraId="689B3F48" w14:textId="77777777" w:rsidTr="003D288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5B4F8A" w14:textId="77777777" w:rsidR="003D2888" w:rsidRPr="007509A6" w:rsidRDefault="003D2888" w:rsidP="003D2888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Մանրէազերծման սենք, ստոմատոլոգիական թերապևտիկ և օրթոպեդիկ կաբինետներ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072D7D" w14:textId="77777777" w:rsidR="003D2888" w:rsidRPr="007509A6" w:rsidRDefault="003D2888" w:rsidP="003D28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ոչ ավելի</w:t>
            </w:r>
          </w:p>
          <w:p w14:paraId="2C68CB69" w14:textId="77777777" w:rsidR="003D2888" w:rsidRPr="007509A6" w:rsidRDefault="003D2888" w:rsidP="003D28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503B0F" w14:textId="77777777" w:rsidR="003D2888" w:rsidRPr="007509A6" w:rsidRDefault="003D2888" w:rsidP="003D28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ոչ ավելի</w:t>
            </w:r>
          </w:p>
          <w:p w14:paraId="5FF685F7" w14:textId="77777777" w:rsidR="003D2888" w:rsidRPr="007509A6" w:rsidRDefault="003D2888" w:rsidP="003D28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7E3491" w14:textId="77777777" w:rsidR="003D2888" w:rsidRPr="007509A6" w:rsidRDefault="003D2888" w:rsidP="003D28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չպետք է լինի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B35E5D" w14:textId="77777777" w:rsidR="003D2888" w:rsidRPr="007509A6" w:rsidRDefault="003D2888" w:rsidP="003D28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չպետք է լինի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37FEC3" w14:textId="77777777" w:rsidR="003D2888" w:rsidRPr="007509A6" w:rsidRDefault="003D2888" w:rsidP="003D28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չպետք է լինի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3544BF" w14:textId="77777777" w:rsidR="003D2888" w:rsidRPr="007509A6" w:rsidRDefault="003D2888" w:rsidP="003D28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չպետք է լինի</w:t>
            </w:r>
          </w:p>
        </w:tc>
      </w:tr>
      <w:tr w:rsidR="003D2888" w:rsidRPr="007509A6" w14:paraId="54697B2D" w14:textId="77777777" w:rsidTr="003D288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D79C94" w14:textId="77777777" w:rsidR="003D2888" w:rsidRPr="007509A6" w:rsidRDefault="003D2888" w:rsidP="003D2888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Այլ սենքեր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9E9110" w14:textId="77777777" w:rsidR="003D2888" w:rsidRPr="007509A6" w:rsidRDefault="003D2888" w:rsidP="003D2888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չի նորմա-վորվում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2FEE9A" w14:textId="77777777" w:rsidR="003D2888" w:rsidRPr="007509A6" w:rsidRDefault="003D2888" w:rsidP="003D2888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չի նորմա-վորվում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E150FA" w14:textId="77777777" w:rsidR="003D2888" w:rsidRPr="007509A6" w:rsidRDefault="003D2888" w:rsidP="003D2888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չի նորմա-վորվում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EC6827" w14:textId="77777777" w:rsidR="003D2888" w:rsidRPr="007509A6" w:rsidRDefault="003D2888" w:rsidP="003D2888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չի նորմա-վորվում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647823" w14:textId="77777777" w:rsidR="003D2888" w:rsidRPr="007509A6" w:rsidRDefault="003D2888" w:rsidP="003D2888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չի նորմա-վորվում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6193A1" w14:textId="77777777" w:rsidR="003D2888" w:rsidRPr="007509A6" w:rsidRDefault="003D2888" w:rsidP="003D2888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չի նորմա-վորվում</w:t>
            </w:r>
          </w:p>
        </w:tc>
      </w:tr>
    </w:tbl>
    <w:p w14:paraId="6DA75891" w14:textId="77777777" w:rsidR="002B443E" w:rsidRPr="007509A6" w:rsidRDefault="002B443E" w:rsidP="002B443E">
      <w:pPr>
        <w:tabs>
          <w:tab w:val="left" w:pos="1620"/>
        </w:tabs>
        <w:spacing w:line="240" w:lineRule="auto"/>
        <w:jc w:val="both"/>
        <w:rPr>
          <w:rFonts w:ascii="GHEA Grapalat" w:hAnsi="GHEA Grapalat"/>
          <w:b/>
          <w:sz w:val="24"/>
          <w:szCs w:val="24"/>
        </w:rPr>
      </w:pPr>
    </w:p>
    <w:p w14:paraId="77BADC0F" w14:textId="77777777" w:rsidR="00B705A8" w:rsidRPr="007509A6" w:rsidRDefault="00B705A8" w:rsidP="00B705A8">
      <w:pPr>
        <w:tabs>
          <w:tab w:val="left" w:pos="1620"/>
        </w:tabs>
        <w:spacing w:line="240" w:lineRule="auto"/>
        <w:jc w:val="both"/>
        <w:rPr>
          <w:rFonts w:ascii="GHEA Grapalat" w:hAnsi="GHEA Grapalat"/>
          <w:b/>
          <w:sz w:val="24"/>
          <w:szCs w:val="24"/>
          <w:lang w:val="en-US"/>
        </w:rPr>
      </w:pPr>
      <w:r w:rsidRPr="007509A6">
        <w:rPr>
          <w:rFonts w:ascii="GHEA Grapalat" w:hAnsi="GHEA Grapalat"/>
          <w:b/>
          <w:sz w:val="24"/>
          <w:szCs w:val="24"/>
        </w:rPr>
        <w:t xml:space="preserve">Նշում </w:t>
      </w:r>
      <w:r w:rsidRPr="007509A6">
        <w:rPr>
          <w:rFonts w:ascii="GHEA Grapalat" w:hAnsi="GHEA Grapalat"/>
          <w:b/>
          <w:sz w:val="24"/>
          <w:szCs w:val="24"/>
          <w:lang w:val="en-US"/>
        </w:rPr>
        <w:t>5</w:t>
      </w:r>
      <w:r>
        <w:rPr>
          <w:rFonts w:ascii="GHEA Grapalat" w:hAnsi="GHEA Grapalat"/>
          <w:b/>
          <w:sz w:val="24"/>
          <w:szCs w:val="24"/>
          <w:lang w:val="en-US"/>
        </w:rPr>
        <w:t>*</w:t>
      </w:r>
    </w:p>
    <w:p w14:paraId="79FBEF6B" w14:textId="52C8EFF9" w:rsidR="00B403ED" w:rsidRPr="00B705A8" w:rsidRDefault="00B403ED" w:rsidP="00B403E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hAnsi="GHEA Grapalat"/>
          <w:color w:val="000000"/>
          <w:sz w:val="24"/>
          <w:szCs w:val="24"/>
        </w:rPr>
      </w:pPr>
      <w:r w:rsidRPr="00B705A8">
        <w:rPr>
          <w:rFonts w:ascii="GHEA Grapalat" w:hAnsi="GHEA Grapalat"/>
          <w:b/>
          <w:bCs/>
          <w:color w:val="000000"/>
          <w:sz w:val="24"/>
          <w:szCs w:val="24"/>
        </w:rPr>
        <w:t>Ց Ա Ն Կ</w:t>
      </w:r>
      <w:r w:rsidRPr="00B705A8">
        <w:rPr>
          <w:rFonts w:cs="Calibri"/>
          <w:color w:val="000000"/>
          <w:sz w:val="24"/>
          <w:szCs w:val="24"/>
        </w:rPr>
        <w:t> </w:t>
      </w:r>
    </w:p>
    <w:p w14:paraId="511CD6C1" w14:textId="77777777" w:rsidR="00B403ED" w:rsidRPr="00B705A8" w:rsidRDefault="00B403ED" w:rsidP="00B403ED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  <w:sz w:val="24"/>
          <w:szCs w:val="24"/>
        </w:rPr>
      </w:pPr>
      <w:r w:rsidRPr="00B705A8">
        <w:rPr>
          <w:rFonts w:ascii="GHEA Grapalat" w:hAnsi="GHEA Grapalat"/>
          <w:b/>
          <w:bCs/>
          <w:color w:val="000000"/>
          <w:sz w:val="24"/>
          <w:szCs w:val="24"/>
        </w:rPr>
        <w:t>ՊԱՐՏԱԴԻՐ ԲԺՇԿԱԿԱՆ ԶՆՆՈՒԹՅԱՆ</w:t>
      </w:r>
    </w:p>
    <w:p w14:paraId="4F9D008E" w14:textId="77777777" w:rsidR="00B403ED" w:rsidRPr="00B705A8" w:rsidRDefault="00B403ED" w:rsidP="00B403ED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4"/>
          <w:szCs w:val="24"/>
        </w:rPr>
      </w:pPr>
      <w:r w:rsidRPr="00B705A8">
        <w:rPr>
          <w:rFonts w:cs="Calibri"/>
          <w:color w:val="000000"/>
          <w:sz w:val="24"/>
          <w:szCs w:val="24"/>
        </w:rPr>
        <w:t> </w:t>
      </w:r>
    </w:p>
    <w:tbl>
      <w:tblPr>
        <w:tblW w:w="13428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"/>
        <w:gridCol w:w="2254"/>
        <w:gridCol w:w="1210"/>
        <w:gridCol w:w="1311"/>
        <w:gridCol w:w="1210"/>
        <w:gridCol w:w="1682"/>
        <w:gridCol w:w="1258"/>
        <w:gridCol w:w="1210"/>
        <w:gridCol w:w="1757"/>
        <w:gridCol w:w="1360"/>
        <w:gridCol w:w="1210"/>
      </w:tblGrid>
      <w:tr w:rsidR="00B403ED" w:rsidRPr="00800286" w14:paraId="07530E5B" w14:textId="77777777" w:rsidTr="00B40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2B2193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NN</w:t>
            </w:r>
            <w:r w:rsidRPr="00800286">
              <w:rPr>
                <w:rFonts w:ascii="GHEA Grapalat" w:hAnsi="GHEA Grapalat"/>
                <w:color w:val="000000"/>
              </w:rPr>
              <w:br/>
              <w:t>ը/կ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B3E402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Կազմակերպու-</w:t>
            </w:r>
            <w:r w:rsidRPr="00800286">
              <w:rPr>
                <w:rFonts w:ascii="GHEA Grapalat" w:hAnsi="GHEA Grapalat"/>
                <w:color w:val="000000"/>
              </w:rPr>
              <w:br/>
              <w:t>թյուններ և մասնագիտություններ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3F183C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Թերապևտի ընտանեկան բժշկի զննում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91AB35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Հետազոտու-թյուններ տուբերկուլոզի</w:t>
            </w:r>
            <w:r w:rsidRPr="00800286">
              <w:rPr>
                <w:rFonts w:ascii="GHEA Grapalat" w:hAnsi="GHEA Grapalat"/>
                <w:color w:val="000000"/>
              </w:rPr>
              <w:br/>
              <w:t>նկատմամբ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62025F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Մաշկավենե-րաբանի զննում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01C27D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Հետազոտու-</w:t>
            </w:r>
            <w:r w:rsidRPr="00800286">
              <w:rPr>
                <w:rFonts w:ascii="GHEA Grapalat" w:hAnsi="GHEA Grapalat"/>
                <w:color w:val="000000"/>
              </w:rPr>
              <w:br/>
              <w:t>թյուն սիֆիլիսի նկատմամբ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8F164B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Հետազոտու-</w:t>
            </w:r>
            <w:r w:rsidRPr="00800286">
              <w:rPr>
                <w:rFonts w:ascii="GHEA Grapalat" w:hAnsi="GHEA Grapalat"/>
                <w:color w:val="000000"/>
              </w:rPr>
              <w:br/>
              <w:t>թյուն աղիքային վարակիչ հիվանդու-</w:t>
            </w:r>
            <w:r w:rsidRPr="00800286">
              <w:rPr>
                <w:rFonts w:ascii="GHEA Grapalat" w:hAnsi="GHEA Grapalat"/>
                <w:color w:val="000000"/>
              </w:rPr>
              <w:lastRenderedPageBreak/>
              <w:t>թյունների նկատմամբ (մանրէակրու-թյուն)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570FC3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lastRenderedPageBreak/>
              <w:t>Հետազոտու-</w:t>
            </w:r>
            <w:r w:rsidRPr="00800286">
              <w:rPr>
                <w:rFonts w:ascii="GHEA Grapalat" w:hAnsi="GHEA Grapalat"/>
                <w:color w:val="000000"/>
              </w:rPr>
              <w:br/>
              <w:t>թյուններ հելմինթա-</w:t>
            </w:r>
            <w:r w:rsidRPr="00800286">
              <w:rPr>
                <w:rFonts w:ascii="GHEA Grapalat" w:hAnsi="GHEA Grapalat"/>
                <w:color w:val="000000"/>
              </w:rPr>
              <w:br/>
              <w:t xml:space="preserve">կրության </w:t>
            </w:r>
            <w:r w:rsidRPr="00800286">
              <w:rPr>
                <w:rFonts w:ascii="GHEA Grapalat" w:hAnsi="GHEA Grapalat"/>
                <w:color w:val="000000"/>
              </w:rPr>
              <w:lastRenderedPageBreak/>
              <w:t>նկատմամբ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04A7D9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lastRenderedPageBreak/>
              <w:t>Հետազոտու-</w:t>
            </w:r>
            <w:r w:rsidRPr="00800286">
              <w:rPr>
                <w:rFonts w:ascii="GHEA Grapalat" w:hAnsi="GHEA Grapalat"/>
                <w:color w:val="000000"/>
              </w:rPr>
              <w:br/>
              <w:t>թյուն վիրուսային հեպատիտ Բ-ի</w:t>
            </w:r>
            <w:r w:rsidRPr="00800286">
              <w:rPr>
                <w:rFonts w:ascii="GHEA Grapalat" w:hAnsi="GHEA Grapalat"/>
                <w:color w:val="000000"/>
              </w:rPr>
              <w:br/>
              <w:t>նկատմամբ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A7FAFC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Հետա-</w:t>
            </w:r>
            <w:r w:rsidRPr="00800286">
              <w:rPr>
                <w:rFonts w:ascii="GHEA Grapalat" w:hAnsi="GHEA Grapalat"/>
                <w:color w:val="000000"/>
              </w:rPr>
              <w:br/>
              <w:t>զոտություն</w:t>
            </w:r>
            <w:r w:rsidRPr="00800286">
              <w:rPr>
                <w:rFonts w:ascii="GHEA Grapalat" w:hAnsi="GHEA Grapalat"/>
                <w:color w:val="000000"/>
              </w:rPr>
              <w:br/>
              <w:t>վիրուսային հեպատիտ Ց-ի նկատմամբ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547682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Հետազո-</w:t>
            </w:r>
            <w:r w:rsidRPr="00800286">
              <w:rPr>
                <w:rFonts w:ascii="GHEA Grapalat" w:hAnsi="GHEA Grapalat"/>
                <w:color w:val="000000"/>
              </w:rPr>
              <w:br/>
              <w:t>տություն քիթ-ըմպանի ախտածին ստաֆի-</w:t>
            </w:r>
            <w:r w:rsidRPr="00800286">
              <w:rPr>
                <w:rFonts w:ascii="GHEA Grapalat" w:hAnsi="GHEA Grapalat"/>
                <w:color w:val="000000"/>
              </w:rPr>
              <w:lastRenderedPageBreak/>
              <w:t>լակոկի նկատմամբ</w:t>
            </w:r>
          </w:p>
        </w:tc>
      </w:tr>
      <w:tr w:rsidR="00B403ED" w:rsidRPr="00800286" w14:paraId="6A43CAAC" w14:textId="77777777" w:rsidTr="00B40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5A6438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C383CC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A3FF94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909BC4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B4A797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8E0938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04A07B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8D6154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DBBAC4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98D695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6CE2C1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11</w:t>
            </w:r>
          </w:p>
        </w:tc>
      </w:tr>
      <w:tr w:rsidR="00B403ED" w:rsidRPr="00800286" w14:paraId="795A2FC1" w14:textId="77777777" w:rsidTr="00B40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CE526B" w14:textId="77777777" w:rsidR="00B403ED" w:rsidRPr="00800286" w:rsidRDefault="00B403ED" w:rsidP="00B403ED">
            <w:pPr>
              <w:spacing w:after="0" w:line="240" w:lineRule="auto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3CB002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 xml:space="preserve">Մանկաբարձագի-նեկոլոգիական, 18 տարեկանից ցածր անձանց բժշկական օգնություն և սպասարկում, ստոմատոլոգիական, վիրաբուժական, մաշկավեներաբա-նական, բժշկական օգնություն և սպասարկում (արտահիվանդանոցային և հիվանդանոցային) իրականացնող, հոգեբուժական կազմակերպություններ, շտապ բժշկական օգնություն և սպասարկում իրականացնող կազմակերպությունների, ինֆեկցիոն, այդ թվում՝ հակատուբերկուլոզային հիվանդանոցների (բաժանմունքների, կաբինետների), </w:t>
            </w:r>
            <w:r w:rsidRPr="00800286">
              <w:rPr>
                <w:rFonts w:ascii="GHEA Grapalat" w:hAnsi="GHEA Grapalat"/>
                <w:color w:val="000000"/>
              </w:rPr>
              <w:lastRenderedPageBreak/>
              <w:t>վերակենդանացման, հեմոդիալիզի բաժանմունքների, ախտորոշիչ լաբորատորիաների, մանրէազերծման բաժանմունքների, արյան հավաքագրման և փոխներարկման կետերի կամ բաժանմունքների, միջամտություններ իրականացնող կաբինետների բուժաշխատողներ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390E1A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lastRenderedPageBreak/>
              <w:t>Աշխատանքի ընդունվելիս և հետագայում` տարին 1 անգամ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DEB8F7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Աշխատանքի ընդունվելիս և հետագայում` տարին 1 անգամ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6A9413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Աշխատանքի ընդունվելիս և հետագայում` տարին 1 անգամ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BF8D85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Աշխատանքի ընդունվելիս և հետագայում՝ տարին 1 անգամ` միջամտություններ իրականաց-նող կամ արյան և դրա բաղադրիչների հետ առնչվող բուժաշխա-տողները միայն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A50161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Աշխատանքի ընդունվելիս և հետագայում` տարին 1 անգամ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32CCD1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Աշխատանքի ընդունվելիս և հետագայում` տարին 1 անգամ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E83AF4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Աշխատանքի ընդունվելիս և հետագայում տարին 1 անգամ` միայն միջամտություններ իրականացնող կամ արյան և դրա բաղադրիչների հետ առնչվող բուժաշխատողները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2A71FD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Աշխատանքի ընդունվելիս և հետագայում տարին 1 անգամ` միայն միջամտու-թյուններ իրականացնող կամ արյան և դրա բաղադրիչ-ների հետ առնչվող բուժաշխա-տողները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63DE77" w14:textId="77777777" w:rsidR="00B403ED" w:rsidRPr="00800286" w:rsidRDefault="00B403ED" w:rsidP="00B403ED">
            <w:pPr>
              <w:spacing w:before="100" w:beforeAutospacing="1" w:after="100" w:afterAutospacing="1" w:line="240" w:lineRule="auto"/>
              <w:rPr>
                <w:rFonts w:ascii="GHEA Grapalat" w:hAnsi="GHEA Grapalat"/>
                <w:color w:val="000000"/>
              </w:rPr>
            </w:pPr>
            <w:r w:rsidRPr="00800286">
              <w:rPr>
                <w:rFonts w:ascii="GHEA Grapalat" w:hAnsi="GHEA Grapalat"/>
                <w:color w:val="000000"/>
              </w:rPr>
              <w:t>Աշխատանքի ընդունվելիս և հետագայում` տարին 1 անգամ</w:t>
            </w:r>
          </w:p>
        </w:tc>
      </w:tr>
    </w:tbl>
    <w:p w14:paraId="112B3F84" w14:textId="77777777" w:rsidR="00D56319" w:rsidRDefault="00D56319" w:rsidP="005212E2">
      <w:pPr>
        <w:tabs>
          <w:tab w:val="left" w:pos="1620"/>
        </w:tabs>
        <w:spacing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14:paraId="7E62F53F" w14:textId="423C982A" w:rsidR="00800286" w:rsidRDefault="00800286" w:rsidP="005212E2">
      <w:pPr>
        <w:tabs>
          <w:tab w:val="left" w:pos="1620"/>
        </w:tabs>
        <w:spacing w:line="240" w:lineRule="auto"/>
        <w:rPr>
          <w:rFonts w:ascii="GHEA Grapalat" w:hAnsi="GHEA Grapalat"/>
          <w:sz w:val="24"/>
          <w:szCs w:val="24"/>
        </w:rPr>
      </w:pPr>
      <w:r w:rsidRPr="00800286">
        <w:rPr>
          <w:rFonts w:ascii="GHEA Grapalat" w:hAnsi="GHEA Grapalat"/>
          <w:b/>
          <w:sz w:val="24"/>
          <w:szCs w:val="24"/>
          <w:lang w:val="hy-AM"/>
        </w:rPr>
        <w:t>Նշում 6*</w:t>
      </w:r>
    </w:p>
    <w:p w14:paraId="1C99EE64" w14:textId="77777777" w:rsidR="00800286" w:rsidRPr="00800286" w:rsidRDefault="00800286" w:rsidP="0080028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ascii="GHEA Grapalat" w:hAnsi="GHEA Grapalat"/>
          <w:b/>
          <w:bCs/>
          <w:color w:val="000000"/>
          <w:sz w:val="21"/>
          <w:szCs w:val="21"/>
        </w:rPr>
        <w:t>ԱՆՁՆԱԿԱՆ ՍԱՆԻՏԱՐԱԿԱՆ (ԲԺՇԿԱԿԱՆ) ԳՐՔՈՒՅԿ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9"/>
        <w:gridCol w:w="7491"/>
      </w:tblGrid>
      <w:tr w:rsidR="00800286" w:rsidRPr="00800286" w14:paraId="53A0D408" w14:textId="77777777" w:rsidTr="0080028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2025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5"/>
            </w:tblGrid>
            <w:tr w:rsidR="00800286" w:rsidRPr="00800286" w14:paraId="3B618609" w14:textId="77777777">
              <w:trPr>
                <w:tblCellSpacing w:w="0" w:type="dxa"/>
              </w:trPr>
              <w:tc>
                <w:tcPr>
                  <w:tcW w:w="19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85B232E" w14:textId="77777777" w:rsidR="00800286" w:rsidRPr="00800286" w:rsidRDefault="00800286" w:rsidP="0080028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GHEA Grapalat" w:hAnsi="GHEA Grapalat"/>
                      <w:sz w:val="21"/>
                      <w:szCs w:val="21"/>
                    </w:rPr>
                  </w:pPr>
                  <w:r w:rsidRPr="00800286">
                    <w:rPr>
                      <w:rFonts w:ascii="GHEA Grapalat" w:hAnsi="GHEA Grapalat"/>
                      <w:sz w:val="21"/>
                      <w:szCs w:val="21"/>
                    </w:rPr>
                    <w:t>ԼՈՒՍԱՆԿԱՐ</w:t>
                  </w:r>
                </w:p>
              </w:tc>
            </w:tr>
          </w:tbl>
          <w:p w14:paraId="275FD772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22D8F187" w14:textId="77777777" w:rsidR="00800286" w:rsidRPr="00800286" w:rsidRDefault="00800286" w:rsidP="00800286">
            <w:pPr>
              <w:spacing w:after="0" w:line="240" w:lineRule="auto"/>
              <w:jc w:val="right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  <w:p w14:paraId="77B69BF6" w14:textId="77777777" w:rsidR="00800286" w:rsidRPr="00800286" w:rsidRDefault="00800286" w:rsidP="00800286">
            <w:pPr>
              <w:spacing w:after="0" w:line="240" w:lineRule="auto"/>
              <w:ind w:firstLine="375"/>
              <w:jc w:val="right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____________________________________________________________</w:t>
            </w:r>
          </w:p>
          <w:p w14:paraId="338A16FE" w14:textId="77777777" w:rsidR="00800286" w:rsidRPr="00800286" w:rsidRDefault="00800286" w:rsidP="00800286">
            <w:pPr>
              <w:spacing w:after="0" w:line="240" w:lineRule="auto"/>
              <w:ind w:firstLine="375"/>
              <w:jc w:val="center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15"/>
                <w:szCs w:val="15"/>
              </w:rPr>
              <w:t>(գրքույկի տիրոջ uտորագրությունը, անունը, ազգանունը)</w:t>
            </w:r>
          </w:p>
        </w:tc>
      </w:tr>
    </w:tbl>
    <w:p w14:paraId="5BF314DD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ascii="GHEA Grapalat" w:hAnsi="GHEA Grapalat"/>
          <w:color w:val="000000"/>
          <w:sz w:val="21"/>
          <w:szCs w:val="21"/>
        </w:rPr>
        <w:t>__________________________________________________________________________</w:t>
      </w:r>
    </w:p>
    <w:p w14:paraId="177459F3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ascii="GHEA Grapalat" w:hAnsi="GHEA Grapalat"/>
          <w:color w:val="000000"/>
          <w:sz w:val="15"/>
          <w:szCs w:val="15"/>
          <w:u w:val="single"/>
        </w:rPr>
        <w:t>(կազմակերպության տնօրենի uտորագրությունը, անունը, ազգանունը)</w:t>
      </w:r>
    </w:p>
    <w:p w14:paraId="65AB75D3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cs="Calibri"/>
          <w:color w:val="000000"/>
          <w:sz w:val="21"/>
          <w:szCs w:val="21"/>
        </w:rPr>
        <w:t> </w:t>
      </w:r>
    </w:p>
    <w:p w14:paraId="7DD4027B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cs="Calibri"/>
          <w:color w:val="000000"/>
          <w:sz w:val="21"/>
          <w:szCs w:val="21"/>
        </w:rPr>
        <w:t> 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1"/>
        <w:gridCol w:w="8019"/>
      </w:tblGrid>
      <w:tr w:rsidR="00800286" w:rsidRPr="00800286" w14:paraId="7CE0E322" w14:textId="77777777" w:rsidTr="0080028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497018ED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  <w:r w:rsidRPr="00800286">
              <w:rPr>
                <w:rFonts w:ascii="GHEA Grapalat" w:hAnsi="GHEA Grapalat" w:cs="GHEA Grapalat"/>
                <w:color w:val="000000"/>
                <w:sz w:val="21"/>
                <w:szCs w:val="21"/>
              </w:rPr>
              <w:t>Կ</w:t>
            </w: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 xml:space="preserve">. </w:t>
            </w:r>
            <w:r w:rsidRPr="00800286">
              <w:rPr>
                <w:rFonts w:ascii="GHEA Grapalat" w:hAnsi="GHEA Grapalat" w:cs="GHEA Grapalat"/>
                <w:color w:val="000000"/>
                <w:sz w:val="21"/>
                <w:szCs w:val="21"/>
              </w:rPr>
              <w:t>Տ</w:t>
            </w: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7919D5" w14:textId="77777777" w:rsidR="00800286" w:rsidRPr="00800286" w:rsidRDefault="00800286" w:rsidP="00800286">
            <w:pPr>
              <w:spacing w:before="100" w:beforeAutospacing="1" w:after="100" w:afterAutospacing="1" w:line="240" w:lineRule="auto"/>
              <w:jc w:val="right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 xml:space="preserve"> ______ ________ 20</w:t>
            </w:r>
            <w:r w:rsidRPr="00800286">
              <w:rPr>
                <w:rFonts w:cs="Calibri"/>
                <w:color w:val="000000"/>
                <w:sz w:val="21"/>
                <w:szCs w:val="21"/>
              </w:rPr>
              <w:t>    </w:t>
            </w: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 xml:space="preserve"> </w:t>
            </w:r>
            <w:r w:rsidRPr="00800286">
              <w:rPr>
                <w:rFonts w:ascii="GHEA Grapalat" w:hAnsi="GHEA Grapalat" w:cs="GHEA Grapalat"/>
                <w:color w:val="000000"/>
                <w:sz w:val="21"/>
                <w:szCs w:val="21"/>
              </w:rPr>
              <w:t>թ</w:t>
            </w: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.</w:t>
            </w:r>
          </w:p>
        </w:tc>
      </w:tr>
    </w:tbl>
    <w:p w14:paraId="5A7678C6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cs="Calibri"/>
          <w:color w:val="000000"/>
          <w:sz w:val="21"/>
          <w:szCs w:val="21"/>
        </w:rPr>
        <w:t> </w:t>
      </w:r>
    </w:p>
    <w:p w14:paraId="0E0433A7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ascii="GHEA Grapalat" w:hAnsi="GHEA Grapalat"/>
          <w:color w:val="000000"/>
          <w:sz w:val="21"/>
          <w:szCs w:val="21"/>
        </w:rPr>
        <w:t>1. Տվյալներ uանիտարական (բժշկական) գրքույկի տիրոջ մաuին`</w:t>
      </w:r>
    </w:p>
    <w:p w14:paraId="523E3A79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cs="Calibri"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color w:val="000000"/>
          <w:sz w:val="21"/>
          <w:szCs w:val="21"/>
        </w:rPr>
        <w:t>ազգանունը</w:t>
      </w:r>
      <w:r w:rsidRPr="00800286">
        <w:rPr>
          <w:rFonts w:ascii="GHEA Grapalat" w:hAnsi="GHEA Grapalat"/>
          <w:color w:val="000000"/>
          <w:sz w:val="21"/>
          <w:szCs w:val="21"/>
        </w:rPr>
        <w:t xml:space="preserve"> -------------------------------------------------------------------------------------------------------</w:t>
      </w:r>
    </w:p>
    <w:p w14:paraId="385625A0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cs="Calibri"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color w:val="000000"/>
          <w:sz w:val="21"/>
          <w:szCs w:val="21"/>
        </w:rPr>
        <w:t>անունը</w:t>
      </w:r>
      <w:r w:rsidRPr="00800286">
        <w:rPr>
          <w:rFonts w:ascii="GHEA Grapalat" w:hAnsi="GHEA Grapalat"/>
          <w:color w:val="000000"/>
          <w:sz w:val="21"/>
          <w:szCs w:val="21"/>
        </w:rPr>
        <w:t xml:space="preserve">, </w:t>
      </w:r>
      <w:r w:rsidRPr="00800286">
        <w:rPr>
          <w:rFonts w:ascii="GHEA Grapalat" w:hAnsi="GHEA Grapalat" w:cs="GHEA Grapalat"/>
          <w:color w:val="000000"/>
          <w:sz w:val="21"/>
          <w:szCs w:val="21"/>
        </w:rPr>
        <w:t>հայրանունը</w:t>
      </w:r>
      <w:r w:rsidRPr="00800286">
        <w:rPr>
          <w:rFonts w:ascii="GHEA Grapalat" w:hAnsi="GHEA Grapalat"/>
          <w:color w:val="000000"/>
          <w:sz w:val="21"/>
          <w:szCs w:val="21"/>
        </w:rPr>
        <w:t xml:space="preserve"> --------------------------------------------------------------------------------------------</w:t>
      </w:r>
    </w:p>
    <w:p w14:paraId="5BEE33A7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cs="Calibri"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color w:val="000000"/>
          <w:sz w:val="21"/>
          <w:szCs w:val="21"/>
        </w:rPr>
        <w:t>ծննդյան</w:t>
      </w:r>
      <w:r w:rsidRPr="00800286">
        <w:rPr>
          <w:rFonts w:ascii="GHEA Grapalat" w:hAnsi="GHEA Grapalat"/>
          <w:color w:val="000000"/>
          <w:sz w:val="21"/>
          <w:szCs w:val="21"/>
        </w:rPr>
        <w:t xml:space="preserve"> </w:t>
      </w:r>
      <w:r w:rsidRPr="00800286">
        <w:rPr>
          <w:rFonts w:ascii="GHEA Grapalat" w:hAnsi="GHEA Grapalat" w:cs="GHEA Grapalat"/>
          <w:color w:val="000000"/>
          <w:sz w:val="21"/>
          <w:szCs w:val="21"/>
        </w:rPr>
        <w:t>ամսաթիվը</w:t>
      </w:r>
      <w:r w:rsidRPr="00800286">
        <w:rPr>
          <w:rFonts w:ascii="GHEA Grapalat" w:hAnsi="GHEA Grapalat"/>
          <w:color w:val="000000"/>
          <w:sz w:val="21"/>
          <w:szCs w:val="21"/>
        </w:rPr>
        <w:t xml:space="preserve">, </w:t>
      </w:r>
      <w:r w:rsidRPr="00800286">
        <w:rPr>
          <w:rFonts w:ascii="GHEA Grapalat" w:hAnsi="GHEA Grapalat" w:cs="GHEA Grapalat"/>
          <w:color w:val="000000"/>
          <w:sz w:val="21"/>
          <w:szCs w:val="21"/>
        </w:rPr>
        <w:t>ամիսը</w:t>
      </w:r>
      <w:r w:rsidRPr="00800286">
        <w:rPr>
          <w:rFonts w:ascii="GHEA Grapalat" w:hAnsi="GHEA Grapalat"/>
          <w:color w:val="000000"/>
          <w:sz w:val="21"/>
          <w:szCs w:val="21"/>
        </w:rPr>
        <w:t xml:space="preserve">, </w:t>
      </w:r>
      <w:r w:rsidRPr="00800286">
        <w:rPr>
          <w:rFonts w:ascii="GHEA Grapalat" w:hAnsi="GHEA Grapalat" w:cs="GHEA Grapalat"/>
          <w:color w:val="000000"/>
          <w:sz w:val="21"/>
          <w:szCs w:val="21"/>
        </w:rPr>
        <w:t>տա</w:t>
      </w:r>
      <w:r w:rsidRPr="00800286">
        <w:rPr>
          <w:rFonts w:ascii="GHEA Grapalat" w:hAnsi="GHEA Grapalat"/>
          <w:color w:val="000000"/>
          <w:sz w:val="21"/>
          <w:szCs w:val="21"/>
        </w:rPr>
        <w:t>րեթիվը ---------------------------------------------------------------------</w:t>
      </w:r>
    </w:p>
    <w:p w14:paraId="5C408746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cs="Calibri"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color w:val="000000"/>
          <w:sz w:val="21"/>
          <w:szCs w:val="21"/>
        </w:rPr>
        <w:t>բնակության</w:t>
      </w:r>
      <w:r w:rsidRPr="00800286">
        <w:rPr>
          <w:rFonts w:ascii="GHEA Grapalat" w:hAnsi="GHEA Grapalat"/>
          <w:color w:val="000000"/>
          <w:sz w:val="21"/>
          <w:szCs w:val="21"/>
        </w:rPr>
        <w:t xml:space="preserve"> </w:t>
      </w:r>
      <w:r w:rsidRPr="00800286">
        <w:rPr>
          <w:rFonts w:ascii="GHEA Grapalat" w:hAnsi="GHEA Grapalat" w:cs="GHEA Grapalat"/>
          <w:color w:val="000000"/>
          <w:sz w:val="21"/>
          <w:szCs w:val="21"/>
        </w:rPr>
        <w:t>վայրը</w:t>
      </w:r>
      <w:r w:rsidRPr="00800286">
        <w:rPr>
          <w:rFonts w:ascii="GHEA Grapalat" w:hAnsi="GHEA Grapalat"/>
          <w:color w:val="000000"/>
          <w:sz w:val="21"/>
          <w:szCs w:val="21"/>
        </w:rPr>
        <w:t xml:space="preserve"> ----------------------------------------------------------------------------------------------</w:t>
      </w:r>
    </w:p>
    <w:p w14:paraId="32928111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cs="Calibri"/>
          <w:color w:val="000000"/>
          <w:sz w:val="21"/>
          <w:szCs w:val="21"/>
        </w:rPr>
        <w:lastRenderedPageBreak/>
        <w:t> </w:t>
      </w:r>
      <w:r w:rsidRPr="00800286">
        <w:rPr>
          <w:rFonts w:ascii="GHEA Grapalat" w:hAnsi="GHEA Grapalat" w:cs="GHEA Grapalat"/>
          <w:color w:val="000000"/>
          <w:sz w:val="21"/>
          <w:szCs w:val="21"/>
        </w:rPr>
        <w:t>մասնագիտությունը</w:t>
      </w:r>
      <w:r w:rsidRPr="00800286">
        <w:rPr>
          <w:rFonts w:ascii="GHEA Grapalat" w:hAnsi="GHEA Grapalat"/>
          <w:color w:val="000000"/>
          <w:sz w:val="21"/>
          <w:szCs w:val="21"/>
        </w:rPr>
        <w:t xml:space="preserve"> ---------------------------------------------------------------------------------------------</w:t>
      </w:r>
    </w:p>
    <w:p w14:paraId="396E2D96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ascii="GHEA Grapalat" w:hAnsi="GHEA Grapalat"/>
          <w:color w:val="000000"/>
          <w:sz w:val="21"/>
          <w:szCs w:val="21"/>
        </w:rPr>
        <w:t>պաշտոնը--------------------------------------------------------------------------------------------------</w:t>
      </w:r>
    </w:p>
    <w:p w14:paraId="52D7A71D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ascii="GHEA Grapalat" w:hAnsi="GHEA Grapalat"/>
          <w:color w:val="000000"/>
          <w:sz w:val="21"/>
          <w:szCs w:val="21"/>
        </w:rPr>
        <w:t>կազմակերպությունը ---------------------------------------------------------------------------------------------</w:t>
      </w:r>
    </w:p>
    <w:p w14:paraId="3632D249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ascii="GHEA Grapalat" w:hAnsi="GHEA Grapalat"/>
          <w:color w:val="000000"/>
          <w:sz w:val="21"/>
          <w:szCs w:val="21"/>
        </w:rPr>
        <w:t>Նշում` այլ կազմակերպություններ աշխատանքի տեղափոխվելու մաuին ___________________</w:t>
      </w:r>
    </w:p>
    <w:p w14:paraId="56BA10B0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ascii="GHEA Grapalat" w:hAnsi="GHEA Grapalat"/>
          <w:color w:val="000000"/>
          <w:sz w:val="21"/>
          <w:szCs w:val="21"/>
        </w:rPr>
        <w:t>___________________________________________________________________________</w:t>
      </w:r>
    </w:p>
    <w:p w14:paraId="3B1F056E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cs="Calibri"/>
          <w:color w:val="000000"/>
          <w:sz w:val="21"/>
          <w:szCs w:val="21"/>
        </w:rPr>
        <w:t> </w:t>
      </w:r>
    </w:p>
    <w:p w14:paraId="30203078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ascii="GHEA Grapalat" w:hAnsi="GHEA Grapalat"/>
          <w:b/>
          <w:bCs/>
          <w:color w:val="000000"/>
          <w:sz w:val="21"/>
          <w:szCs w:val="21"/>
        </w:rPr>
        <w:t>2.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Թերապևտի</w:t>
      </w:r>
      <w:r w:rsidRPr="00800286">
        <w:rPr>
          <w:rFonts w:ascii="GHEA Grapalat" w:hAnsi="GHEA Grapalat"/>
          <w:b/>
          <w:bCs/>
          <w:color w:val="000000"/>
          <w:sz w:val="21"/>
          <w:szCs w:val="21"/>
        </w:rPr>
        <w:t xml:space="preserve"> 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զննման</w:t>
      </w:r>
      <w:r w:rsidRPr="00800286">
        <w:rPr>
          <w:rFonts w:ascii="GHEA Grapalat" w:hAnsi="GHEA Grapalat"/>
          <w:b/>
          <w:bCs/>
          <w:color w:val="000000"/>
          <w:sz w:val="21"/>
          <w:szCs w:val="21"/>
        </w:rPr>
        <w:t xml:space="preserve"> 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արդյունքը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6"/>
        <w:gridCol w:w="2198"/>
        <w:gridCol w:w="4351"/>
        <w:gridCol w:w="2205"/>
      </w:tblGrid>
      <w:tr w:rsidR="00800286" w:rsidRPr="00800286" w14:paraId="6F7C23B8" w14:textId="77777777" w:rsidTr="0080028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F02776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Ամսաթիվ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26B8BA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Բժշկի եզրակացությունը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898FC3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Նշում` տարած uուր աղիքային հիվանդությունների մաuին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5CFDAA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Բժշկի ստորագրությունը</w:t>
            </w:r>
          </w:p>
        </w:tc>
      </w:tr>
      <w:tr w:rsidR="00800286" w:rsidRPr="00800286" w14:paraId="7AD8461D" w14:textId="77777777" w:rsidTr="0080028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733632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F2C274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1AAF02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B8DBE3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</w:tbl>
    <w:p w14:paraId="5606BEA5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ascii="GHEA Grapalat" w:hAnsi="GHEA Grapalat"/>
          <w:b/>
          <w:bCs/>
          <w:color w:val="000000"/>
          <w:sz w:val="21"/>
          <w:szCs w:val="21"/>
        </w:rPr>
        <w:t>3.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Տուբերկուլոզի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վերաբերյալ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հետազոտության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արդյունք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6"/>
        <w:gridCol w:w="4040"/>
        <w:gridCol w:w="4054"/>
      </w:tblGrid>
      <w:tr w:rsidR="00800286" w:rsidRPr="00800286" w14:paraId="3B640E5A" w14:textId="77777777" w:rsidTr="0080028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CCA05F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Ամսաթիվ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3153F2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Բժշկի եզրակացությունը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6E594A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Բժշկի ստորագրությունը</w:t>
            </w:r>
          </w:p>
        </w:tc>
      </w:tr>
      <w:tr w:rsidR="00800286" w:rsidRPr="00800286" w14:paraId="3E90F40C" w14:textId="77777777" w:rsidTr="0080028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875B74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CC32ED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CA9A5E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</w:tbl>
    <w:p w14:paraId="59EF396A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ascii="GHEA Grapalat" w:hAnsi="GHEA Grapalat"/>
          <w:b/>
          <w:bCs/>
          <w:color w:val="000000"/>
          <w:sz w:val="21"/>
          <w:szCs w:val="21"/>
        </w:rPr>
        <w:t>4.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Մաշկավեներաբանի</w:t>
      </w:r>
      <w:r w:rsidRPr="00800286">
        <w:rPr>
          <w:rFonts w:ascii="GHEA Grapalat" w:hAnsi="GHEA Grapalat"/>
          <w:b/>
          <w:bCs/>
          <w:color w:val="000000"/>
          <w:sz w:val="21"/>
          <w:szCs w:val="21"/>
        </w:rPr>
        <w:t xml:space="preserve"> 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զննման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արդյունքը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6"/>
        <w:gridCol w:w="4040"/>
        <w:gridCol w:w="4054"/>
      </w:tblGrid>
      <w:tr w:rsidR="00800286" w:rsidRPr="00800286" w14:paraId="2EADF4AE" w14:textId="77777777" w:rsidTr="0080028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7A752B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Ամսաթիվ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EDCE68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Բժշկի եզրակացությունը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14592D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Բժշկի ստորագրությունը</w:t>
            </w:r>
          </w:p>
        </w:tc>
      </w:tr>
      <w:tr w:rsidR="00800286" w:rsidRPr="00800286" w14:paraId="0B9563CA" w14:textId="77777777" w:rsidTr="0080028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908F2D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D194A0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3FB1D1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</w:tbl>
    <w:p w14:paraId="7D21ED15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ascii="GHEA Grapalat" w:hAnsi="GHEA Grapalat"/>
          <w:b/>
          <w:bCs/>
          <w:color w:val="000000"/>
          <w:sz w:val="21"/>
          <w:szCs w:val="21"/>
        </w:rPr>
        <w:t>5.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Սիֆիլիսի</w:t>
      </w:r>
      <w:r w:rsidRPr="00800286">
        <w:rPr>
          <w:rFonts w:ascii="GHEA Grapalat" w:hAnsi="GHEA Grapalat"/>
          <w:b/>
          <w:bCs/>
          <w:color w:val="000000"/>
          <w:sz w:val="21"/>
          <w:szCs w:val="21"/>
        </w:rPr>
        <w:t xml:space="preserve"> 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նկատմամբ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հետազոտության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արդյունքը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7"/>
        <w:gridCol w:w="3899"/>
        <w:gridCol w:w="2423"/>
        <w:gridCol w:w="2431"/>
      </w:tblGrid>
      <w:tr w:rsidR="00800286" w:rsidRPr="00800286" w14:paraId="11F93858" w14:textId="77777777" w:rsidTr="0080028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914162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Ամսաթիվ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85FEBA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Հետազոտության անվանում, արդյունքը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8A1344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Բժշկի եզրակացությունը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11EE8B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Բժշկի ստորագրությունը</w:t>
            </w:r>
          </w:p>
        </w:tc>
      </w:tr>
      <w:tr w:rsidR="00800286" w:rsidRPr="00800286" w14:paraId="100F3762" w14:textId="77777777" w:rsidTr="0080028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F34689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E5C2F2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749B34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72D2D6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</w:tbl>
    <w:p w14:paraId="32CC63B3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ascii="GHEA Grapalat" w:hAnsi="GHEA Grapalat"/>
          <w:b/>
          <w:bCs/>
          <w:color w:val="000000"/>
          <w:sz w:val="21"/>
          <w:szCs w:val="21"/>
        </w:rPr>
        <w:t>6.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Հեպատիտ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Բ</w:t>
      </w:r>
      <w:r w:rsidRPr="00800286">
        <w:rPr>
          <w:rFonts w:ascii="GHEA Grapalat" w:hAnsi="GHEA Grapalat"/>
          <w:b/>
          <w:bCs/>
          <w:color w:val="000000"/>
          <w:sz w:val="21"/>
          <w:szCs w:val="21"/>
        </w:rPr>
        <w:t>-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ի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նկատմամբ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հետազոտության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արդյունքը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7"/>
        <w:gridCol w:w="3899"/>
        <w:gridCol w:w="2423"/>
        <w:gridCol w:w="2431"/>
      </w:tblGrid>
      <w:tr w:rsidR="00800286" w:rsidRPr="00800286" w14:paraId="35363773" w14:textId="77777777" w:rsidTr="0080028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198D3C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Ամսաթիվ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4C3460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Հետազոտության անվանում, արդյունքը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823132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Բժշկի եզրակացությունը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A641C6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Բժշկի ստորագրությունը</w:t>
            </w:r>
          </w:p>
        </w:tc>
      </w:tr>
      <w:tr w:rsidR="00800286" w:rsidRPr="00800286" w14:paraId="7A569EB5" w14:textId="77777777" w:rsidTr="0080028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FA0D9E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E9543E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51B375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5E3651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</w:tbl>
    <w:p w14:paraId="68138B6D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ascii="GHEA Grapalat" w:hAnsi="GHEA Grapalat"/>
          <w:b/>
          <w:bCs/>
          <w:color w:val="000000"/>
          <w:sz w:val="21"/>
          <w:szCs w:val="21"/>
        </w:rPr>
        <w:t>7.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Հեպատիտ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Ց</w:t>
      </w:r>
      <w:r w:rsidRPr="00800286">
        <w:rPr>
          <w:rFonts w:ascii="GHEA Grapalat" w:hAnsi="GHEA Grapalat"/>
          <w:b/>
          <w:bCs/>
          <w:color w:val="000000"/>
          <w:sz w:val="21"/>
          <w:szCs w:val="21"/>
        </w:rPr>
        <w:t>-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ի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նկատմամբ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հետազոտության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արդյունքը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7"/>
        <w:gridCol w:w="3899"/>
        <w:gridCol w:w="2423"/>
        <w:gridCol w:w="2431"/>
      </w:tblGrid>
      <w:tr w:rsidR="00800286" w:rsidRPr="00800286" w14:paraId="747DF8FD" w14:textId="77777777" w:rsidTr="0080028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D8B03C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Ամսաթիվ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EDCD42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Հետազոտության անվանում, արդյունքը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E8202F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Բժշկի եզրակացությունը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27A8A8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Բժշկի ստորագրությունը</w:t>
            </w:r>
          </w:p>
        </w:tc>
      </w:tr>
      <w:tr w:rsidR="00800286" w:rsidRPr="00800286" w14:paraId="7581CD2D" w14:textId="77777777" w:rsidTr="0080028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C5F873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D9150B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09027E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B157CA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</w:tbl>
    <w:p w14:paraId="0FA92DAA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ascii="GHEA Grapalat" w:hAnsi="GHEA Grapalat"/>
          <w:b/>
          <w:bCs/>
          <w:color w:val="000000"/>
          <w:sz w:val="21"/>
          <w:szCs w:val="21"/>
        </w:rPr>
        <w:t>8.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Աղիքային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վարակիչ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հիվանդությունների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հարուցիչների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/>
          <w:b/>
          <w:bCs/>
          <w:color w:val="000000"/>
          <w:sz w:val="21"/>
          <w:szCs w:val="21"/>
        </w:rPr>
        <w:t>հայտնաբերման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նպատակով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կատարված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հետազոտությունների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արդյունքները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8"/>
        <w:gridCol w:w="4378"/>
        <w:gridCol w:w="3814"/>
      </w:tblGrid>
      <w:tr w:rsidR="00800286" w:rsidRPr="00800286" w14:paraId="0751A74F" w14:textId="77777777" w:rsidTr="0080028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497F0A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Ամսաթիվ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9B89E2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Հետազոտության արդյունքը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05887A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Բժշկի ստորագրությունը</w:t>
            </w:r>
          </w:p>
        </w:tc>
      </w:tr>
      <w:tr w:rsidR="00800286" w:rsidRPr="00800286" w14:paraId="2C83DBB6" w14:textId="77777777" w:rsidTr="0080028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8C4642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703389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75D546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</w:tbl>
    <w:p w14:paraId="5990A391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ascii="GHEA Grapalat" w:hAnsi="GHEA Grapalat"/>
          <w:b/>
          <w:bCs/>
          <w:color w:val="000000"/>
          <w:sz w:val="21"/>
          <w:szCs w:val="21"/>
        </w:rPr>
        <w:t>9.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Հելմինթոզների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հայտնաբերման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նպատակով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կատարված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հետազոտությունների</w:t>
      </w:r>
      <w:r w:rsidRPr="00800286">
        <w:rPr>
          <w:rFonts w:ascii="GHEA Grapalat" w:hAnsi="GHEA Grapalat"/>
          <w:b/>
          <w:bCs/>
          <w:color w:val="000000"/>
          <w:sz w:val="21"/>
          <w:szCs w:val="21"/>
        </w:rPr>
        <w:t xml:space="preserve"> 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արդյունքները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8"/>
        <w:gridCol w:w="4378"/>
        <w:gridCol w:w="3814"/>
      </w:tblGrid>
      <w:tr w:rsidR="00800286" w:rsidRPr="00800286" w14:paraId="5777D7A1" w14:textId="77777777" w:rsidTr="0080028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DFD256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Ամսաթիվ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94ECDB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Հետազոտության արդյունքը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4F6F90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Բժշկի ստորագրությունը</w:t>
            </w:r>
          </w:p>
        </w:tc>
      </w:tr>
      <w:tr w:rsidR="00800286" w:rsidRPr="00800286" w14:paraId="5CAC133C" w14:textId="77777777" w:rsidTr="0080028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98200B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1216B3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FD7630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</w:tbl>
    <w:p w14:paraId="506AD21E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ascii="GHEA Grapalat" w:hAnsi="GHEA Grapalat"/>
          <w:b/>
          <w:bCs/>
          <w:color w:val="000000"/>
          <w:sz w:val="21"/>
          <w:szCs w:val="21"/>
        </w:rPr>
        <w:t>10.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Քիթ</w:t>
      </w:r>
      <w:r w:rsidRPr="00800286">
        <w:rPr>
          <w:rFonts w:ascii="GHEA Grapalat" w:hAnsi="GHEA Grapalat"/>
          <w:b/>
          <w:bCs/>
          <w:color w:val="000000"/>
          <w:sz w:val="21"/>
          <w:szCs w:val="21"/>
        </w:rPr>
        <w:t>-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ըմպանի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քսուքի</w:t>
      </w:r>
      <w:r w:rsidRPr="00800286">
        <w:rPr>
          <w:rFonts w:ascii="GHEA Grapalat" w:hAnsi="GHEA Grapalat"/>
          <w:b/>
          <w:bCs/>
          <w:color w:val="000000"/>
          <w:sz w:val="21"/>
          <w:szCs w:val="21"/>
        </w:rPr>
        <w:t>`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ստաֆիլակոկակրության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վերաբերյալ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հետազոտությունների</w:t>
      </w:r>
      <w:r w:rsidRPr="00800286">
        <w:rPr>
          <w:rFonts w:cs="Calibri"/>
          <w:b/>
          <w:bCs/>
          <w:color w:val="000000"/>
          <w:sz w:val="21"/>
          <w:szCs w:val="21"/>
        </w:rPr>
        <w:t> </w:t>
      </w:r>
      <w:r w:rsidRPr="00800286">
        <w:rPr>
          <w:rFonts w:ascii="GHEA Grapalat" w:hAnsi="GHEA Grapalat" w:cs="GHEA Grapalat"/>
          <w:b/>
          <w:bCs/>
          <w:color w:val="000000"/>
          <w:sz w:val="21"/>
          <w:szCs w:val="21"/>
        </w:rPr>
        <w:t>արդյունքները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8"/>
        <w:gridCol w:w="4378"/>
        <w:gridCol w:w="3814"/>
      </w:tblGrid>
      <w:tr w:rsidR="00800286" w:rsidRPr="00800286" w14:paraId="636842B6" w14:textId="77777777" w:rsidTr="0080028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0BA343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Ամսաթիվ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831D6E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Հետազոտության արդյունքը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0CC180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ascii="GHEA Grapalat" w:hAnsi="GHEA Grapalat"/>
                <w:color w:val="000000"/>
                <w:sz w:val="21"/>
                <w:szCs w:val="21"/>
              </w:rPr>
              <w:t>Բժշկի ստորագրությունը</w:t>
            </w:r>
          </w:p>
        </w:tc>
      </w:tr>
      <w:tr w:rsidR="00800286" w:rsidRPr="00800286" w14:paraId="5756E493" w14:textId="77777777" w:rsidTr="0080028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D419A8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E91E32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3827AC" w14:textId="77777777" w:rsidR="00800286" w:rsidRPr="00800286" w:rsidRDefault="00800286" w:rsidP="00800286">
            <w:pPr>
              <w:spacing w:after="0" w:line="240" w:lineRule="auto"/>
              <w:rPr>
                <w:rFonts w:ascii="GHEA Grapalat" w:hAnsi="GHEA Grapalat"/>
                <w:color w:val="000000"/>
                <w:sz w:val="21"/>
                <w:szCs w:val="21"/>
              </w:rPr>
            </w:pPr>
            <w:r w:rsidRPr="00800286">
              <w:rPr>
                <w:rFonts w:cs="Calibri"/>
                <w:color w:val="000000"/>
                <w:sz w:val="21"/>
                <w:szCs w:val="21"/>
              </w:rPr>
              <w:t> </w:t>
            </w:r>
          </w:p>
        </w:tc>
      </w:tr>
    </w:tbl>
    <w:p w14:paraId="3B8BB53E" w14:textId="77777777" w:rsidR="00800286" w:rsidRPr="00800286" w:rsidRDefault="00800286" w:rsidP="00800286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1"/>
          <w:szCs w:val="21"/>
        </w:rPr>
      </w:pPr>
      <w:r w:rsidRPr="00800286">
        <w:rPr>
          <w:rFonts w:ascii="GHEA Grapalat" w:hAnsi="GHEA Grapalat"/>
          <w:b/>
          <w:bCs/>
          <w:color w:val="000000"/>
          <w:sz w:val="21"/>
          <w:szCs w:val="21"/>
        </w:rPr>
        <w:t>11. Նշումներ աշխատանքի թույլատրելու մասին:</w:t>
      </w:r>
    </w:p>
    <w:p w14:paraId="356762F4" w14:textId="77777777" w:rsidR="00800286" w:rsidRPr="00800286" w:rsidRDefault="00800286" w:rsidP="005212E2">
      <w:pPr>
        <w:tabs>
          <w:tab w:val="left" w:pos="1620"/>
        </w:tabs>
        <w:spacing w:line="240" w:lineRule="auto"/>
        <w:rPr>
          <w:rFonts w:ascii="GHEA Grapalat" w:hAnsi="GHEA Grapalat"/>
          <w:sz w:val="24"/>
          <w:szCs w:val="24"/>
        </w:rPr>
      </w:pPr>
    </w:p>
    <w:p w14:paraId="627FE9D6" w14:textId="669E23D3" w:rsidR="00B705A8" w:rsidRPr="00800286" w:rsidRDefault="00800286" w:rsidP="005212E2">
      <w:pPr>
        <w:tabs>
          <w:tab w:val="left" w:pos="1620"/>
        </w:tabs>
        <w:spacing w:line="240" w:lineRule="auto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Նշում 7</w:t>
      </w:r>
      <w:r w:rsidR="00B705A8" w:rsidRPr="00800286">
        <w:rPr>
          <w:rFonts w:ascii="GHEA Grapalat" w:hAnsi="GHEA Grapalat"/>
          <w:b/>
          <w:sz w:val="24"/>
          <w:szCs w:val="24"/>
          <w:lang w:val="hy-AM"/>
        </w:rPr>
        <w:t>*</w:t>
      </w:r>
    </w:p>
    <w:p w14:paraId="6349867B" w14:textId="77777777" w:rsidR="00B705A8" w:rsidRPr="00B705A8" w:rsidRDefault="00B705A8" w:rsidP="00B705A8">
      <w:pPr>
        <w:shd w:val="clear" w:color="auto" w:fill="FFFFFF"/>
        <w:spacing w:after="0" w:line="240" w:lineRule="auto"/>
        <w:ind w:firstLine="396"/>
        <w:jc w:val="center"/>
        <w:rPr>
          <w:rFonts w:ascii="GHEA Grapalat" w:hAnsi="GHEA Grapalat"/>
          <w:color w:val="000000"/>
        </w:rPr>
      </w:pPr>
      <w:r w:rsidRPr="007509A6">
        <w:rPr>
          <w:rFonts w:ascii="GHEA Grapalat" w:hAnsi="GHEA Grapalat"/>
          <w:b/>
          <w:bCs/>
          <w:color w:val="000000"/>
        </w:rPr>
        <w:t>ՌԵՆՏԳԵՆ</w:t>
      </w:r>
      <w:r w:rsidRPr="00B705A8">
        <w:rPr>
          <w:rFonts w:ascii="GHEA Grapalat" w:hAnsi="GHEA Grapalat"/>
          <w:b/>
          <w:bCs/>
          <w:color w:val="000000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ԿԱԲԻՆԵՏԻ</w:t>
      </w:r>
      <w:r w:rsidRPr="00B705A8">
        <w:rPr>
          <w:rFonts w:ascii="GHEA Grapalat" w:hAnsi="GHEA Grapalat"/>
          <w:b/>
          <w:bCs/>
          <w:color w:val="000000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ԱՇԽԱՏԱՍԵՆՅԱԿՆԵՐԻ</w:t>
      </w:r>
      <w:r w:rsidRPr="00B705A8">
        <w:rPr>
          <w:rFonts w:ascii="GHEA Grapalat" w:hAnsi="GHEA Grapalat"/>
          <w:b/>
          <w:bCs/>
          <w:color w:val="000000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ԿԱԶՄԻՆ</w:t>
      </w:r>
      <w:r w:rsidRPr="00B705A8">
        <w:rPr>
          <w:rFonts w:ascii="GHEA Grapalat" w:hAnsi="GHEA Grapalat"/>
          <w:b/>
          <w:bCs/>
          <w:color w:val="000000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ԵՎ</w:t>
      </w:r>
      <w:r w:rsidRPr="00B705A8">
        <w:rPr>
          <w:rFonts w:ascii="GHEA Grapalat" w:hAnsi="GHEA Grapalat"/>
          <w:b/>
          <w:bCs/>
          <w:color w:val="000000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ՄԱԿԵՐԵՍՆԵՐԻՆ</w:t>
      </w:r>
      <w:r w:rsidRPr="00B705A8">
        <w:rPr>
          <w:rFonts w:ascii="GHEA Grapalat" w:hAnsi="GHEA Grapalat"/>
          <w:b/>
          <w:bCs/>
          <w:color w:val="000000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ՆԵՐԿԱՅԱՑՎՈՂ</w:t>
      </w:r>
      <w:r w:rsidRPr="00B705A8">
        <w:rPr>
          <w:rFonts w:ascii="GHEA Grapalat" w:hAnsi="GHEA Grapalat"/>
          <w:b/>
          <w:bCs/>
          <w:color w:val="000000"/>
        </w:rPr>
        <w:t xml:space="preserve"> </w:t>
      </w:r>
      <w:r w:rsidRPr="007509A6">
        <w:rPr>
          <w:rFonts w:ascii="GHEA Grapalat" w:hAnsi="GHEA Grapalat"/>
          <w:b/>
          <w:bCs/>
          <w:color w:val="000000"/>
        </w:rPr>
        <w:t>ՊԱՀԱՆՋՆԵՐԸ</w:t>
      </w:r>
    </w:p>
    <w:p w14:paraId="16B91971" w14:textId="77777777" w:rsidR="00B705A8" w:rsidRPr="00B705A8" w:rsidRDefault="00B705A8" w:rsidP="00B705A8">
      <w:pPr>
        <w:shd w:val="clear" w:color="auto" w:fill="FFFFFF"/>
        <w:spacing w:after="0" w:line="240" w:lineRule="auto"/>
        <w:ind w:firstLine="396"/>
        <w:jc w:val="center"/>
        <w:rPr>
          <w:rFonts w:ascii="GHEA Grapalat" w:hAnsi="GHEA Grapalat"/>
          <w:color w:val="000000"/>
        </w:rPr>
      </w:pPr>
      <w:r w:rsidRPr="001750BC">
        <w:rPr>
          <w:rFonts w:cs="Calibri"/>
          <w:color w:val="000000"/>
          <w:lang w:val="en-US"/>
        </w:rPr>
        <w:t> </w:t>
      </w: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3"/>
        <w:gridCol w:w="1597"/>
      </w:tblGrid>
      <w:tr w:rsidR="00B705A8" w:rsidRPr="007509A6" w14:paraId="41BEBAB5" w14:textId="77777777" w:rsidTr="00B705A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11C816" w14:textId="77777777" w:rsidR="00B705A8" w:rsidRPr="007509A6" w:rsidRDefault="00B705A8" w:rsidP="00B705A8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Աշխատասենյակի անվանումը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35CB23" w14:textId="77777777" w:rsidR="00B705A8" w:rsidRPr="007509A6" w:rsidRDefault="00B705A8" w:rsidP="00B705A8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Տարածքը, քմ (ոչ պակաս)</w:t>
            </w:r>
          </w:p>
        </w:tc>
      </w:tr>
      <w:tr w:rsidR="00B705A8" w:rsidRPr="007509A6" w14:paraId="652982FF" w14:textId="77777777" w:rsidTr="00B705A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0D860D" w14:textId="77777777" w:rsidR="00B705A8" w:rsidRPr="007509A6" w:rsidRDefault="00B705A8" w:rsidP="00B705A8">
            <w:pPr>
              <w:spacing w:before="100" w:beforeAutospacing="1" w:after="100" w:afterAutospacing="1" w:line="240" w:lineRule="auto"/>
              <w:ind w:left="360" w:hanging="360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1. Ռենտգեն կաբինետ, որտեղ իրականացվում է ռենտգենոգրաֆիա սովորական թաղանթով առանց ուժեղացնող էկրանի`</w:t>
            </w:r>
            <w:r w:rsidRPr="007509A6">
              <w:rPr>
                <w:rFonts w:ascii="GHEA Grapalat" w:hAnsi="GHEA Grapalat"/>
                <w:color w:val="000000"/>
              </w:rPr>
              <w:br/>
              <w:t>միջամտությունների</w:t>
            </w:r>
            <w:r w:rsidRPr="007509A6">
              <w:rPr>
                <w:rFonts w:ascii="GHEA Grapalat" w:hAnsi="GHEA Grapalat"/>
                <w:color w:val="000000"/>
              </w:rPr>
              <w:br/>
              <w:t>ֆոտոլաբորատորիա</w:t>
            </w:r>
            <w:r w:rsidRPr="007509A6">
              <w:rPr>
                <w:rFonts w:ascii="GHEA Grapalat" w:hAnsi="GHEA Grapalat"/>
                <w:color w:val="000000"/>
              </w:rPr>
              <w:br/>
              <w:t>Կարող է բացակայել ձեռքի լուսարկման խցիկի կամ ավտոմատ լուսարկման սարքերի առկայության դեպքում: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DC7877" w14:textId="77777777" w:rsidR="00B705A8" w:rsidRPr="007509A6" w:rsidRDefault="00B705A8" w:rsidP="00B705A8">
            <w:pPr>
              <w:spacing w:after="0" w:line="240" w:lineRule="auto"/>
              <w:rPr>
                <w:rFonts w:ascii="GHEA Grapalat" w:hAnsi="GHEA Grapalat"/>
                <w:color w:val="000000"/>
              </w:rPr>
            </w:pPr>
            <w:r w:rsidRPr="007509A6">
              <w:rPr>
                <w:rFonts w:cs="Calibri"/>
                <w:color w:val="000000"/>
              </w:rPr>
              <w:t> </w:t>
            </w:r>
          </w:p>
          <w:p w14:paraId="17063B9C" w14:textId="77777777" w:rsidR="00B705A8" w:rsidRPr="007509A6" w:rsidRDefault="00B705A8" w:rsidP="00B705A8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6</w:t>
            </w:r>
            <w:r w:rsidRPr="007509A6">
              <w:rPr>
                <w:rFonts w:ascii="GHEA Grapalat" w:hAnsi="GHEA Grapalat"/>
                <w:color w:val="000000"/>
              </w:rPr>
              <w:br/>
              <w:t>6</w:t>
            </w:r>
          </w:p>
        </w:tc>
      </w:tr>
      <w:tr w:rsidR="00B705A8" w:rsidRPr="007509A6" w14:paraId="657AFBFB" w14:textId="77777777" w:rsidTr="00B705A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935ABD" w14:textId="77777777" w:rsidR="00B705A8" w:rsidRPr="007509A6" w:rsidRDefault="00B705A8" w:rsidP="00B705A8">
            <w:pPr>
              <w:spacing w:after="0" w:line="240" w:lineRule="auto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2. Ռենտգեն կաբինետ, որտեղ իրականացվում է ռենտգենոգրաֆիա բարձր զգայունությամբ ժապավենով և/կամ պատկերի թվային ընդունիչով (մշակումով), այդ թվում` պանտոմոգրաֆով (առանց ֆոտոլաբորատորիայի)`</w:t>
            </w:r>
          </w:p>
          <w:p w14:paraId="240CBFEE" w14:textId="77777777" w:rsidR="00B705A8" w:rsidRPr="007509A6" w:rsidRDefault="00B705A8" w:rsidP="00B705A8">
            <w:pPr>
              <w:spacing w:after="0" w:line="240" w:lineRule="auto"/>
              <w:ind w:firstLine="396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միջամտությունների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2BDAF1" w14:textId="77777777" w:rsidR="00B705A8" w:rsidRPr="007509A6" w:rsidRDefault="00B705A8" w:rsidP="00B705A8">
            <w:pPr>
              <w:spacing w:after="0" w:line="240" w:lineRule="auto"/>
              <w:rPr>
                <w:rFonts w:ascii="GHEA Grapalat" w:hAnsi="GHEA Grapalat"/>
                <w:color w:val="000000"/>
              </w:rPr>
            </w:pPr>
            <w:r w:rsidRPr="007509A6">
              <w:rPr>
                <w:rFonts w:cs="Calibri"/>
                <w:color w:val="000000"/>
              </w:rPr>
              <w:t> </w:t>
            </w:r>
            <w:r w:rsidRPr="007509A6">
              <w:rPr>
                <w:rFonts w:ascii="GHEA Grapalat" w:hAnsi="GHEA Grapalat" w:cs="Arial Unicode"/>
                <w:color w:val="000000"/>
              </w:rPr>
              <w:br/>
            </w:r>
            <w:r w:rsidRPr="007509A6">
              <w:rPr>
                <w:rFonts w:ascii="GHEA Grapalat" w:hAnsi="GHEA Grapalat" w:cs="Arial Unicode"/>
                <w:color w:val="000000"/>
              </w:rPr>
              <w:br/>
            </w:r>
            <w:r w:rsidRPr="007509A6">
              <w:rPr>
                <w:rFonts w:ascii="GHEA Grapalat" w:hAnsi="GHEA Grapalat" w:cs="Arial Unicode"/>
                <w:color w:val="000000"/>
              </w:rPr>
              <w:br/>
            </w:r>
            <w:r w:rsidRPr="007509A6">
              <w:rPr>
                <w:rFonts w:ascii="GHEA Grapalat" w:hAnsi="GHEA Grapalat" w:cs="Arial Unicode"/>
                <w:color w:val="000000"/>
                <w:lang w:val="en-US"/>
              </w:rPr>
              <w:t xml:space="preserve">            </w:t>
            </w:r>
            <w:r w:rsidRPr="007509A6">
              <w:rPr>
                <w:rFonts w:ascii="GHEA Grapalat" w:hAnsi="GHEA Grapalat" w:cs="Arial Unicode"/>
                <w:color w:val="000000"/>
              </w:rPr>
              <w:t>6</w:t>
            </w:r>
          </w:p>
        </w:tc>
      </w:tr>
      <w:tr w:rsidR="00B705A8" w:rsidRPr="007509A6" w14:paraId="6D6C5CAF" w14:textId="77777777" w:rsidTr="00B705A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21C15F" w14:textId="77777777" w:rsidR="00B705A8" w:rsidRPr="007509A6" w:rsidRDefault="00B705A8" w:rsidP="00B705A8">
            <w:pPr>
              <w:spacing w:after="0" w:line="240" w:lineRule="auto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3. Ռենտգեն կաբինետ, որտեղ իրականացվում է պանորամային ռենտգենոգրաֆիա կամ պանորամային տոմոգրաֆիա`</w:t>
            </w:r>
            <w:r w:rsidRPr="007509A6">
              <w:rPr>
                <w:rFonts w:cs="Calibri"/>
                <w:color w:val="000000"/>
              </w:rPr>
              <w:t> </w:t>
            </w:r>
          </w:p>
          <w:p w14:paraId="3C0436A6" w14:textId="77777777" w:rsidR="00B705A8" w:rsidRPr="007509A6" w:rsidRDefault="00B705A8" w:rsidP="00B705A8">
            <w:pPr>
              <w:spacing w:after="0" w:line="240" w:lineRule="auto"/>
              <w:ind w:firstLine="396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միջամտությունների</w:t>
            </w:r>
          </w:p>
          <w:p w14:paraId="08B14FAE" w14:textId="77777777" w:rsidR="00B705A8" w:rsidRPr="007509A6" w:rsidRDefault="00B705A8" w:rsidP="00B705A8">
            <w:pPr>
              <w:spacing w:after="0" w:line="240" w:lineRule="auto"/>
              <w:ind w:firstLine="396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կառավարման սենյակ</w:t>
            </w:r>
          </w:p>
          <w:p w14:paraId="154A83BB" w14:textId="77777777" w:rsidR="00B705A8" w:rsidRPr="007509A6" w:rsidRDefault="00B705A8" w:rsidP="00B705A8">
            <w:pPr>
              <w:spacing w:after="0" w:line="240" w:lineRule="auto"/>
              <w:ind w:firstLine="396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Կարող է բացակայել աշխատանքային տեղի պաշտպանության միջոցներով</w:t>
            </w:r>
          </w:p>
          <w:p w14:paraId="66AC5547" w14:textId="77777777" w:rsidR="00B705A8" w:rsidRPr="007509A6" w:rsidRDefault="00B705A8" w:rsidP="00B705A8">
            <w:pPr>
              <w:spacing w:after="0" w:line="240" w:lineRule="auto"/>
              <w:ind w:firstLine="396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կոմպլեկտավորված ռենտգեն սարքերի դեպքում:</w:t>
            </w:r>
          </w:p>
          <w:p w14:paraId="7C507568" w14:textId="77777777" w:rsidR="00B705A8" w:rsidRPr="007509A6" w:rsidRDefault="00B705A8" w:rsidP="00B705A8">
            <w:pPr>
              <w:spacing w:after="0" w:line="240" w:lineRule="auto"/>
              <w:ind w:firstLine="396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ֆոտոլաբորատորիա</w:t>
            </w:r>
          </w:p>
          <w:p w14:paraId="35B51736" w14:textId="77777777" w:rsidR="00B705A8" w:rsidRPr="007509A6" w:rsidRDefault="00B705A8" w:rsidP="00B705A8">
            <w:pPr>
              <w:spacing w:after="0" w:line="240" w:lineRule="auto"/>
              <w:ind w:firstLine="396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Կարող է բացակայել պատկերի թվային մշակումով ռենտգեն սարքերի դեպքում: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4832FA" w14:textId="77777777" w:rsidR="00B705A8" w:rsidRPr="007509A6" w:rsidRDefault="00B705A8" w:rsidP="00B705A8">
            <w:pPr>
              <w:spacing w:after="0" w:line="240" w:lineRule="auto"/>
              <w:rPr>
                <w:rFonts w:ascii="GHEA Grapalat" w:hAnsi="GHEA Grapalat"/>
                <w:color w:val="000000"/>
              </w:rPr>
            </w:pPr>
            <w:r w:rsidRPr="007509A6">
              <w:rPr>
                <w:rFonts w:cs="Calibri"/>
                <w:color w:val="000000"/>
              </w:rPr>
              <w:t> </w:t>
            </w:r>
          </w:p>
          <w:p w14:paraId="0FD8A226" w14:textId="77777777" w:rsidR="00B705A8" w:rsidRPr="007509A6" w:rsidRDefault="00B705A8" w:rsidP="00B705A8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8</w:t>
            </w:r>
            <w:r w:rsidRPr="007509A6">
              <w:rPr>
                <w:rFonts w:ascii="GHEA Grapalat" w:hAnsi="GHEA Grapalat"/>
                <w:color w:val="000000"/>
              </w:rPr>
              <w:br/>
              <w:t>6</w:t>
            </w:r>
          </w:p>
          <w:p w14:paraId="04D15311" w14:textId="77777777" w:rsidR="00B705A8" w:rsidRPr="007509A6" w:rsidRDefault="00B705A8" w:rsidP="00B705A8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509A6">
              <w:rPr>
                <w:rFonts w:ascii="GHEA Grapalat" w:hAnsi="GHEA Grapalat"/>
                <w:color w:val="000000"/>
              </w:rPr>
              <w:t>8</w:t>
            </w:r>
          </w:p>
        </w:tc>
      </w:tr>
    </w:tbl>
    <w:p w14:paraId="7B69B969" w14:textId="77BD8CCA" w:rsidR="00A6247D" w:rsidRDefault="00A6247D" w:rsidP="005212E2">
      <w:pPr>
        <w:spacing w:line="240" w:lineRule="auto"/>
        <w:rPr>
          <w:rFonts w:ascii="GHEA Grapalat" w:hAnsi="GHEA Grapalat" w:cs="GHEA Grapalat"/>
          <w:sz w:val="18"/>
          <w:szCs w:val="18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9015"/>
        <w:gridCol w:w="185"/>
        <w:gridCol w:w="161"/>
        <w:gridCol w:w="161"/>
      </w:tblGrid>
      <w:tr w:rsidR="007A392F" w:rsidRPr="00CA7B8D" w14:paraId="03332B3C" w14:textId="77777777" w:rsidTr="00B1030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DE4487" w14:textId="77777777" w:rsidR="007A392F" w:rsidRPr="00CA7B8D" w:rsidRDefault="007A392F" w:rsidP="00B1030C">
            <w:pPr>
              <w:spacing w:after="0"/>
              <w:rPr>
                <w:rFonts w:ascii="GHEA Grapalat" w:hAnsi="GHEA Grapalat" w:cs="Sylfaen"/>
                <w:b/>
                <w:lang w:val="af-ZA"/>
              </w:rPr>
            </w:pPr>
            <w:r w:rsidRPr="00CA7B8D">
              <w:rPr>
                <w:rFonts w:ascii="GHEA Grapalat" w:hAnsi="GHEA Grapalat" w:cs="Sylfaen"/>
                <w:b/>
                <w:lang w:val="af-ZA"/>
              </w:rPr>
              <w:lastRenderedPageBreak/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F7A357" w14:textId="77777777" w:rsidR="007A392F" w:rsidRPr="00CA7B8D" w:rsidRDefault="007A392F" w:rsidP="00B1030C">
            <w:pPr>
              <w:spacing w:after="0"/>
              <w:rPr>
                <w:rFonts w:ascii="GHEA Grapalat" w:hAnsi="GHEA Grapalat" w:cs="Sylfaen"/>
                <w:b/>
                <w:lang w:val="af-ZA"/>
              </w:rPr>
            </w:pPr>
            <w:r w:rsidRPr="00CA7B8D">
              <w:rPr>
                <w:rFonts w:ascii="GHEA Grapalat" w:hAnsi="GHEA Grapalat" w:cs="Sylfaen"/>
                <w:b/>
                <w:lang w:val="af-ZA"/>
              </w:rPr>
              <w:t>«Այո»-առկա է, համապատասխանում է նորմատիվ իրավական ակտերի պահանջներին, պահպանված են նորմատիվ իրավական ակտերի պահանջները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423890" w14:textId="77777777" w:rsidR="007A392F" w:rsidRPr="00CA7B8D" w:rsidRDefault="007A392F" w:rsidP="00B1030C">
            <w:pPr>
              <w:spacing w:after="0"/>
              <w:rPr>
                <w:b/>
              </w:rPr>
            </w:pPr>
            <w:r w:rsidRPr="00CA7B8D">
              <w:rPr>
                <w:b/>
                <w:lang w:val="af-ZA"/>
              </w:rPr>
              <w:t xml:space="preserve"> </w:t>
            </w:r>
            <w:r w:rsidRPr="00CA7B8D">
              <w:rPr>
                <w:b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80E52D" w14:textId="77777777" w:rsidR="007A392F" w:rsidRPr="00CA7B8D" w:rsidRDefault="007A392F" w:rsidP="00B1030C">
            <w:pPr>
              <w:spacing w:after="0"/>
              <w:rPr>
                <w:b/>
              </w:rPr>
            </w:pPr>
            <w:r w:rsidRPr="00CA7B8D">
              <w:rPr>
                <w:b/>
              </w:rPr>
              <w:t xml:space="preserve">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E4A24C" w14:textId="77777777" w:rsidR="007A392F" w:rsidRPr="00CA7B8D" w:rsidRDefault="007A392F" w:rsidP="00B1030C">
            <w:pPr>
              <w:spacing w:after="0"/>
              <w:rPr>
                <w:b/>
              </w:rPr>
            </w:pPr>
            <w:r w:rsidRPr="00CA7B8D">
              <w:rPr>
                <w:b/>
              </w:rPr>
              <w:t xml:space="preserve">   </w:t>
            </w:r>
          </w:p>
        </w:tc>
      </w:tr>
      <w:tr w:rsidR="007A392F" w:rsidRPr="00CA7B8D" w14:paraId="338CD93F" w14:textId="77777777" w:rsidTr="00B1030C">
        <w:trPr>
          <w:trHeight w:val="601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0E464E" w14:textId="77777777" w:rsidR="007A392F" w:rsidRPr="00CA7B8D" w:rsidRDefault="007A392F" w:rsidP="00B1030C">
            <w:pPr>
              <w:spacing w:after="0"/>
              <w:rPr>
                <w:rFonts w:ascii="GHEA Grapalat" w:hAnsi="GHEA Grapalat" w:cs="Sylfaen"/>
                <w:b/>
                <w:lang w:val="af-ZA"/>
              </w:rPr>
            </w:pPr>
            <w:r w:rsidRPr="00CA7B8D">
              <w:rPr>
                <w:rFonts w:ascii="GHEA Grapalat" w:hAnsi="GHEA Grapalat" w:cs="Sylfaen"/>
                <w:b/>
                <w:lang w:val="af-ZA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AC104F" w14:textId="77777777" w:rsidR="007A392F" w:rsidRPr="00CA7B8D" w:rsidRDefault="007A392F" w:rsidP="00B1030C">
            <w:pPr>
              <w:spacing w:after="0"/>
              <w:rPr>
                <w:rFonts w:ascii="GHEA Grapalat" w:hAnsi="GHEA Grapalat" w:cs="Sylfaen"/>
                <w:b/>
                <w:lang w:val="af-ZA"/>
              </w:rPr>
            </w:pPr>
            <w:r w:rsidRPr="00CA7B8D">
              <w:rPr>
                <w:rFonts w:ascii="GHEA Grapalat" w:hAnsi="GHEA Grapalat" w:cs="Sylfaen"/>
                <w:b/>
                <w:lang w:val="af-ZA"/>
              </w:rPr>
              <w:t>«Ոչ»-բացակայում է, չի համապատասխանում, չի բավարարում նորմատիվ իրավական աակտերի պահանջներին, առկա են խախտումներ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FA5561" w14:textId="77777777" w:rsidR="007A392F" w:rsidRPr="00CA7B8D" w:rsidRDefault="007A392F" w:rsidP="00B1030C">
            <w:pPr>
              <w:spacing w:after="0"/>
              <w:rPr>
                <w:b/>
                <w:lang w:val="af-ZA"/>
              </w:rPr>
            </w:pPr>
            <w:r w:rsidRPr="00CA7B8D">
              <w:rPr>
                <w:b/>
                <w:lang w:val="af-Z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AA4A4D" w14:textId="77777777" w:rsidR="007A392F" w:rsidRPr="00CA7B8D" w:rsidRDefault="007A392F" w:rsidP="00B1030C">
            <w:pPr>
              <w:spacing w:after="0"/>
              <w:rPr>
                <w:b/>
              </w:rPr>
            </w:pPr>
            <w:r w:rsidRPr="00CA7B8D">
              <w:rPr>
                <w:b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F11A5A" w14:textId="77777777" w:rsidR="007A392F" w:rsidRPr="00CA7B8D" w:rsidRDefault="007A392F" w:rsidP="00B1030C">
            <w:pPr>
              <w:spacing w:after="0"/>
              <w:rPr>
                <w:b/>
              </w:rPr>
            </w:pPr>
            <w:r w:rsidRPr="00CA7B8D">
              <w:rPr>
                <w:b/>
              </w:rPr>
              <w:t xml:space="preserve"> </w:t>
            </w:r>
          </w:p>
        </w:tc>
      </w:tr>
      <w:tr w:rsidR="007A392F" w:rsidRPr="00CA7B8D" w14:paraId="29C25012" w14:textId="77777777" w:rsidTr="00B1030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77049A" w14:textId="77777777" w:rsidR="007A392F" w:rsidRPr="00CA7B8D" w:rsidRDefault="007A392F" w:rsidP="00B1030C">
            <w:pPr>
              <w:spacing w:after="0"/>
              <w:rPr>
                <w:rFonts w:ascii="GHEA Grapalat" w:hAnsi="GHEA Grapalat" w:cs="Sylfaen"/>
                <w:b/>
                <w:lang w:val="af-ZA"/>
              </w:rPr>
            </w:pPr>
            <w:r w:rsidRPr="00CA7B8D">
              <w:rPr>
                <w:rFonts w:ascii="GHEA Grapalat" w:hAnsi="GHEA Grapalat" w:cs="Sylfaen"/>
                <w:b/>
                <w:lang w:val="af-ZA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F86310" w14:textId="77777777" w:rsidR="007A392F" w:rsidRPr="00CA7B8D" w:rsidRDefault="007A392F" w:rsidP="00B1030C">
            <w:pPr>
              <w:spacing w:after="0"/>
              <w:rPr>
                <w:rFonts w:ascii="GHEA Grapalat" w:hAnsi="GHEA Grapalat" w:cs="Sylfaen"/>
                <w:b/>
                <w:lang w:val="af-ZA"/>
              </w:rPr>
            </w:pPr>
            <w:r w:rsidRPr="00CA7B8D">
              <w:rPr>
                <w:rFonts w:ascii="GHEA Grapalat" w:hAnsi="GHEA Grapalat" w:cs="Sylfaen"/>
                <w:b/>
                <w:lang w:val="af-ZA"/>
              </w:rPr>
              <w:t>«Չ/Պ»-չի պահանջվում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FD0B7E" w14:textId="77777777" w:rsidR="007A392F" w:rsidRPr="00CA7B8D" w:rsidRDefault="007A392F" w:rsidP="00B1030C">
            <w:pPr>
              <w:spacing w:after="0"/>
              <w:rPr>
                <w:b/>
              </w:rPr>
            </w:pPr>
            <w:r w:rsidRPr="00CA7B8D">
              <w:rPr>
                <w:b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EC0D5" w14:textId="77777777" w:rsidR="007A392F" w:rsidRPr="00CA7B8D" w:rsidRDefault="007A392F" w:rsidP="00B1030C">
            <w:pPr>
              <w:spacing w:after="0"/>
              <w:rPr>
                <w:b/>
              </w:rPr>
            </w:pPr>
            <w:r w:rsidRPr="00CA7B8D">
              <w:rPr>
                <w:b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287FFA" w14:textId="77777777" w:rsidR="007A392F" w:rsidRPr="00CA7B8D" w:rsidRDefault="007A392F" w:rsidP="00B1030C">
            <w:pPr>
              <w:spacing w:after="0"/>
              <w:rPr>
                <w:b/>
              </w:rPr>
            </w:pPr>
            <w:r w:rsidRPr="00CA7B8D">
              <w:rPr>
                <w:b/>
              </w:rPr>
              <w:t>V</w:t>
            </w:r>
          </w:p>
        </w:tc>
      </w:tr>
    </w:tbl>
    <w:p w14:paraId="3DCF2170" w14:textId="77777777" w:rsidR="007A392F" w:rsidRPr="007509A6" w:rsidRDefault="007A392F" w:rsidP="005212E2">
      <w:pPr>
        <w:spacing w:line="240" w:lineRule="auto"/>
        <w:rPr>
          <w:rFonts w:ascii="GHEA Grapalat" w:hAnsi="GHEA Grapalat" w:cs="GHEA Grapalat"/>
          <w:sz w:val="18"/>
          <w:szCs w:val="18"/>
        </w:rPr>
      </w:pPr>
    </w:p>
    <w:p w14:paraId="499A04B4" w14:textId="77777777" w:rsidR="007A392F" w:rsidRPr="007A392F" w:rsidRDefault="007A392F" w:rsidP="007A392F">
      <w:pPr>
        <w:tabs>
          <w:tab w:val="left" w:pos="1620"/>
        </w:tabs>
        <w:spacing w:line="240" w:lineRule="auto"/>
        <w:rPr>
          <w:rFonts w:ascii="GHEA Grapalat" w:hAnsi="GHEA Grapalat"/>
          <w:b/>
          <w:lang w:val="hy-AM"/>
        </w:rPr>
      </w:pPr>
      <w:r w:rsidRPr="007A392F">
        <w:rPr>
          <w:rFonts w:ascii="GHEA Grapalat" w:hAnsi="GHEA Grapalat"/>
          <w:b/>
          <w:lang w:val="hy-AM"/>
        </w:rPr>
        <w:t xml:space="preserve">Ստուգաթերթը կազմվել է հետևյալ նորմատիվ </w:t>
      </w:r>
      <w:r w:rsidRPr="007A392F">
        <w:rPr>
          <w:rFonts w:ascii="GHEA Grapalat" w:hAnsi="GHEA Grapalat"/>
          <w:b/>
          <w:lang w:val="en-US"/>
        </w:rPr>
        <w:t>իրավական</w:t>
      </w:r>
      <w:r w:rsidRPr="001750BC">
        <w:rPr>
          <w:rFonts w:ascii="GHEA Grapalat" w:hAnsi="GHEA Grapalat"/>
          <w:b/>
        </w:rPr>
        <w:t xml:space="preserve"> </w:t>
      </w:r>
      <w:r w:rsidRPr="007A392F">
        <w:rPr>
          <w:rFonts w:ascii="GHEA Grapalat" w:hAnsi="GHEA Grapalat"/>
          <w:b/>
          <w:lang w:val="en-US"/>
        </w:rPr>
        <w:t>ակտերի</w:t>
      </w:r>
      <w:r w:rsidRPr="001750BC">
        <w:rPr>
          <w:rFonts w:ascii="GHEA Grapalat" w:hAnsi="GHEA Grapalat"/>
          <w:b/>
        </w:rPr>
        <w:t xml:space="preserve"> </w:t>
      </w:r>
      <w:r w:rsidRPr="007A392F">
        <w:rPr>
          <w:rFonts w:ascii="GHEA Grapalat" w:hAnsi="GHEA Grapalat"/>
          <w:b/>
          <w:lang w:val="hy-AM"/>
        </w:rPr>
        <w:t>հիման վրա՝</w:t>
      </w:r>
    </w:p>
    <w:p w14:paraId="2F77E17C" w14:textId="768CE01B" w:rsidR="007A392F" w:rsidRPr="001750BC" w:rsidRDefault="007A392F" w:rsidP="007A392F">
      <w:pPr>
        <w:tabs>
          <w:tab w:val="left" w:pos="567"/>
        </w:tabs>
        <w:spacing w:line="240" w:lineRule="auto"/>
        <w:rPr>
          <w:rStyle w:val="apple-style-span"/>
          <w:rFonts w:ascii="GHEA Grapalat" w:hAnsi="GHEA Grapalat"/>
          <w:color w:val="000000"/>
          <w:lang w:val="hy-AM"/>
        </w:rPr>
      </w:pPr>
      <w:r w:rsidRPr="007A392F">
        <w:rPr>
          <w:rFonts w:ascii="GHEA Grapalat" w:hAnsi="GHEA Grapalat" w:cs="Sylfaen"/>
          <w:lang w:val="af-ZA"/>
        </w:rPr>
        <w:t>1.</w:t>
      </w:r>
      <w:r>
        <w:rPr>
          <w:rFonts w:ascii="GHEA Grapalat" w:hAnsi="GHEA Grapalat" w:cs="Sylfaen"/>
          <w:lang w:val="af-ZA"/>
        </w:rPr>
        <w:tab/>
      </w:r>
      <w:r w:rsidRPr="007A392F">
        <w:rPr>
          <w:rFonts w:ascii="GHEA Grapalat" w:hAnsi="GHEA Grapalat" w:cs="Sylfaen"/>
          <w:lang w:val="af-ZA"/>
        </w:rPr>
        <w:t>ՀՀ</w:t>
      </w:r>
      <w:r w:rsidRPr="007A392F">
        <w:rPr>
          <w:rFonts w:ascii="GHEA Grapalat" w:hAnsi="GHEA Grapalat" w:cs="Times Armenian"/>
          <w:lang w:val="af-ZA"/>
        </w:rPr>
        <w:t xml:space="preserve"> </w:t>
      </w:r>
      <w:r w:rsidRPr="007A392F">
        <w:rPr>
          <w:rFonts w:ascii="GHEA Grapalat" w:hAnsi="GHEA Grapalat" w:cs="Sylfaen"/>
          <w:lang w:val="af-ZA"/>
        </w:rPr>
        <w:t>առողջապահության</w:t>
      </w:r>
      <w:r w:rsidRPr="007A392F">
        <w:rPr>
          <w:rFonts w:ascii="GHEA Grapalat" w:hAnsi="GHEA Grapalat" w:cs="Times Armenian"/>
          <w:lang w:val="af-ZA"/>
        </w:rPr>
        <w:t xml:space="preserve"> </w:t>
      </w:r>
      <w:r w:rsidRPr="007A392F">
        <w:rPr>
          <w:rFonts w:ascii="GHEA Grapalat" w:hAnsi="GHEA Grapalat" w:cs="Sylfaen"/>
          <w:lang w:val="af-ZA"/>
        </w:rPr>
        <w:t>նախարարի</w:t>
      </w:r>
      <w:r w:rsidRPr="007A392F">
        <w:rPr>
          <w:rFonts w:ascii="GHEA Grapalat" w:hAnsi="GHEA Grapalat" w:cs="Times Armenian"/>
          <w:lang w:val="af-ZA"/>
        </w:rPr>
        <w:t xml:space="preserve"> 05.12.2011</w:t>
      </w:r>
      <w:r w:rsidRPr="007A392F">
        <w:rPr>
          <w:rFonts w:ascii="GHEA Grapalat" w:hAnsi="GHEA Grapalat" w:cs="Sylfaen"/>
          <w:lang w:val="af-ZA"/>
        </w:rPr>
        <w:t>թ</w:t>
      </w:r>
      <w:r w:rsidRPr="007A392F">
        <w:rPr>
          <w:rFonts w:ascii="GHEA Grapalat" w:hAnsi="GHEA Grapalat" w:cs="Times Armenian"/>
          <w:lang w:val="af-ZA"/>
        </w:rPr>
        <w:t>. N 25-</w:t>
      </w:r>
      <w:r w:rsidRPr="007A392F">
        <w:rPr>
          <w:rFonts w:ascii="GHEA Grapalat" w:hAnsi="GHEA Grapalat" w:cs="Sylfaen"/>
          <w:lang w:val="af-ZA"/>
        </w:rPr>
        <w:t>Ն</w:t>
      </w:r>
      <w:r w:rsidRPr="007A392F">
        <w:rPr>
          <w:rFonts w:ascii="GHEA Grapalat" w:hAnsi="GHEA Grapalat" w:cs="Times Armenian"/>
          <w:lang w:val="af-ZA"/>
        </w:rPr>
        <w:t xml:space="preserve"> </w:t>
      </w:r>
      <w:r w:rsidRPr="007A392F">
        <w:rPr>
          <w:rFonts w:ascii="GHEA Grapalat" w:hAnsi="GHEA Grapalat" w:cs="Sylfaen"/>
          <w:lang w:val="af-ZA"/>
        </w:rPr>
        <w:t>հրամանի հավելվածիով</w:t>
      </w:r>
      <w:r w:rsidRPr="007A392F">
        <w:rPr>
          <w:rFonts w:ascii="GHEA Grapalat" w:hAnsi="GHEA Grapalat" w:cs="Times Armenian"/>
          <w:lang w:val="af-ZA"/>
        </w:rPr>
        <w:t xml:space="preserve"> </w:t>
      </w:r>
      <w:r w:rsidRPr="007A392F">
        <w:rPr>
          <w:rFonts w:ascii="GHEA Grapalat" w:hAnsi="GHEA Grapalat" w:cs="Sylfaen"/>
          <w:lang w:val="af-ZA"/>
        </w:rPr>
        <w:t>հաստատված</w:t>
      </w:r>
      <w:r w:rsidRPr="007A392F">
        <w:rPr>
          <w:rFonts w:ascii="GHEA Grapalat" w:hAnsi="GHEA Grapalat" w:cs="Times Armenian"/>
          <w:lang w:val="af-ZA"/>
        </w:rPr>
        <w:t xml:space="preserve"> </w:t>
      </w:r>
      <w:r w:rsidRPr="007A392F">
        <w:rPr>
          <w:rFonts w:ascii="GHEA Grapalat" w:hAnsi="GHEA Grapalat" w:cs="Sylfaen"/>
          <w:lang w:val="af-ZA"/>
        </w:rPr>
        <w:t>«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Ստոմատոլոգիական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բժշկական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օգնություն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և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սպասարկում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իրականացնող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կազմակերպությունների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տեղակայմանը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,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կառուցվածքին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,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կահավորմանը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,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շահագործմանը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,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անձնակազմի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աշխատանքի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պահպանմանը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և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անհատական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հիգիենային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,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սանիտարահակահամաճարակային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ռեժիմին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ներկայացվող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պահանջներ</w:t>
      </w:r>
      <w:r w:rsidRPr="007A392F">
        <w:rPr>
          <w:rFonts w:ascii="GHEA Grapalat" w:hAnsi="GHEA Grapalat" w:cs="Sylfaen"/>
          <w:lang w:val="af-ZA"/>
        </w:rPr>
        <w:t xml:space="preserve">» 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N 3.1.1.-024-2011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սանիտարական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կանոններ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և</w:t>
      </w:r>
      <w:r w:rsidRPr="007A392F">
        <w:rPr>
          <w:rStyle w:val="apple-style-span"/>
          <w:rFonts w:ascii="GHEA Grapalat" w:hAnsi="GHEA Grapalat"/>
          <w:color w:val="000000"/>
          <w:lang w:val="af-ZA"/>
        </w:rPr>
        <w:t xml:space="preserve"> </w:t>
      </w:r>
      <w:r w:rsidRPr="001750BC">
        <w:rPr>
          <w:rStyle w:val="apple-style-span"/>
          <w:rFonts w:ascii="GHEA Grapalat" w:hAnsi="GHEA Grapalat"/>
          <w:color w:val="000000"/>
          <w:lang w:val="hy-AM"/>
        </w:rPr>
        <w:t>նորմեր:</w:t>
      </w:r>
    </w:p>
    <w:p w14:paraId="13131945" w14:textId="3E250900" w:rsidR="007A392F" w:rsidRPr="001750BC" w:rsidRDefault="007A392F" w:rsidP="007A392F">
      <w:pPr>
        <w:tabs>
          <w:tab w:val="left" w:pos="567"/>
        </w:tabs>
        <w:spacing w:line="240" w:lineRule="auto"/>
        <w:rPr>
          <w:rFonts w:ascii="GHEA Grapalat" w:hAnsi="GHEA Grapalat" w:cs="GHEA Grapalat"/>
          <w:bCs/>
          <w:lang w:val="hy-AM"/>
        </w:rPr>
      </w:pPr>
      <w:r w:rsidRPr="007A392F">
        <w:rPr>
          <w:rFonts w:ascii="GHEA Grapalat" w:hAnsi="GHEA Grapalat" w:cs="GHEA Grapalat"/>
          <w:bCs/>
          <w:lang w:val="af-ZA"/>
        </w:rPr>
        <w:t>2.</w:t>
      </w:r>
      <w:r>
        <w:rPr>
          <w:rFonts w:ascii="GHEA Grapalat" w:hAnsi="GHEA Grapalat" w:cs="GHEA Grapalat"/>
          <w:bCs/>
          <w:lang w:val="af-ZA"/>
        </w:rPr>
        <w:tab/>
      </w:r>
      <w:r w:rsidRPr="001750BC">
        <w:rPr>
          <w:rFonts w:ascii="GHEA Grapalat" w:hAnsi="GHEA Grapalat" w:cs="GHEA Grapalat"/>
          <w:bCs/>
          <w:lang w:val="hy-AM"/>
        </w:rPr>
        <w:t>Հայաստանի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Հանրապետության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կառավարության</w:t>
      </w:r>
      <w:r w:rsidRPr="007A392F">
        <w:rPr>
          <w:rFonts w:ascii="GHEA Grapalat" w:hAnsi="GHEA Grapalat" w:cs="GHEA Grapalat"/>
          <w:bCs/>
          <w:lang w:val="af-ZA"/>
        </w:rPr>
        <w:t xml:space="preserve"> 2003</w:t>
      </w:r>
      <w:r w:rsidRPr="001750BC">
        <w:rPr>
          <w:rFonts w:ascii="GHEA Grapalat" w:hAnsi="GHEA Grapalat" w:cs="GHEA Grapalat"/>
          <w:bCs/>
          <w:lang w:val="hy-AM"/>
        </w:rPr>
        <w:t>թ</w:t>
      </w:r>
      <w:r w:rsidRPr="007A392F">
        <w:rPr>
          <w:rFonts w:ascii="GHEA Grapalat" w:hAnsi="GHEA Grapalat" w:cs="GHEA Grapalat"/>
          <w:bCs/>
          <w:lang w:val="af-ZA"/>
        </w:rPr>
        <w:t xml:space="preserve">. </w:t>
      </w:r>
      <w:r w:rsidRPr="001750BC">
        <w:rPr>
          <w:rFonts w:ascii="GHEA Grapalat" w:hAnsi="GHEA Grapalat" w:cs="GHEA Grapalat"/>
          <w:bCs/>
          <w:lang w:val="hy-AM"/>
        </w:rPr>
        <w:t>մարտի</w:t>
      </w:r>
      <w:r w:rsidRPr="007A392F">
        <w:rPr>
          <w:rFonts w:ascii="GHEA Grapalat" w:hAnsi="GHEA Grapalat" w:cs="GHEA Grapalat"/>
          <w:bCs/>
          <w:lang w:val="af-ZA"/>
        </w:rPr>
        <w:t xml:space="preserve"> 27-</w:t>
      </w:r>
      <w:r w:rsidRPr="001750BC">
        <w:rPr>
          <w:rFonts w:ascii="GHEA Grapalat" w:hAnsi="GHEA Grapalat" w:cs="GHEA Grapalat"/>
          <w:bCs/>
          <w:lang w:val="hy-AM"/>
        </w:rPr>
        <w:t>ի</w:t>
      </w:r>
      <w:r w:rsidRPr="007A392F">
        <w:rPr>
          <w:rFonts w:ascii="GHEA Grapalat" w:hAnsi="GHEA Grapalat" w:cs="GHEA Grapalat"/>
          <w:bCs/>
          <w:lang w:val="af-ZA"/>
        </w:rPr>
        <w:t xml:space="preserve"> &lt;&lt;</w:t>
      </w:r>
      <w:r w:rsidRPr="001750BC">
        <w:rPr>
          <w:rFonts w:ascii="GHEA Grapalat" w:hAnsi="GHEA Grapalat" w:cs="GHEA Grapalat"/>
          <w:bCs/>
          <w:lang w:val="hy-AM"/>
        </w:rPr>
        <w:t>Առողջական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վիճակի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պարտադիր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նախնական</w:t>
      </w:r>
      <w:r w:rsidRPr="007A392F">
        <w:rPr>
          <w:rFonts w:ascii="GHEA Grapalat" w:hAnsi="GHEA Grapalat" w:cs="GHEA Grapalat"/>
          <w:bCs/>
          <w:lang w:val="af-ZA"/>
        </w:rPr>
        <w:t xml:space="preserve"> (</w:t>
      </w:r>
      <w:r w:rsidRPr="001750BC">
        <w:rPr>
          <w:rFonts w:ascii="GHEA Grapalat" w:hAnsi="GHEA Grapalat" w:cs="GHEA Grapalat"/>
          <w:bCs/>
          <w:lang w:val="hy-AM"/>
        </w:rPr>
        <w:t>աշխատանքի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ընդունվելիս</w:t>
      </w:r>
      <w:r w:rsidRPr="007A392F">
        <w:rPr>
          <w:rFonts w:ascii="GHEA Grapalat" w:hAnsi="GHEA Grapalat" w:cs="GHEA Grapalat"/>
          <w:bCs/>
          <w:lang w:val="af-ZA"/>
        </w:rPr>
        <w:t xml:space="preserve">) </w:t>
      </w:r>
      <w:r w:rsidRPr="001750BC">
        <w:rPr>
          <w:rFonts w:ascii="GHEA Grapalat" w:hAnsi="GHEA Grapalat" w:cs="GHEA Grapalat"/>
          <w:bCs/>
          <w:lang w:val="hy-AM"/>
        </w:rPr>
        <w:t>և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պարբերական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բժշկական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զննության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կարգը</w:t>
      </w:r>
      <w:r w:rsidRPr="007A392F">
        <w:rPr>
          <w:rFonts w:ascii="GHEA Grapalat" w:hAnsi="GHEA Grapalat" w:cs="GHEA Grapalat"/>
          <w:bCs/>
          <w:lang w:val="af-ZA"/>
        </w:rPr>
        <w:t xml:space="preserve">, </w:t>
      </w:r>
      <w:r w:rsidRPr="001750BC">
        <w:rPr>
          <w:rFonts w:ascii="GHEA Grapalat" w:hAnsi="GHEA Grapalat" w:cs="GHEA Grapalat"/>
          <w:bCs/>
          <w:lang w:val="hy-AM"/>
        </w:rPr>
        <w:t>գործունեության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ոլորտների</w:t>
      </w:r>
      <w:r w:rsidRPr="007A392F">
        <w:rPr>
          <w:rFonts w:ascii="GHEA Grapalat" w:hAnsi="GHEA Grapalat" w:cs="GHEA Grapalat"/>
          <w:bCs/>
          <w:lang w:val="af-ZA"/>
        </w:rPr>
        <w:t xml:space="preserve">, </w:t>
      </w:r>
      <w:r w:rsidRPr="001750BC">
        <w:rPr>
          <w:rFonts w:ascii="GHEA Grapalat" w:hAnsi="GHEA Grapalat" w:cs="GHEA Grapalat"/>
          <w:bCs/>
          <w:lang w:val="hy-AM"/>
        </w:rPr>
        <w:t>որոնցում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զբաղված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անձինք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ենթակա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են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առողջական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վիճակի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պարտադիր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բժշկական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զննության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և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բժշկական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զննության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ծավալի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ու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հաճախականությունների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ցանկը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և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անձնական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սանիտարական</w:t>
      </w:r>
      <w:r w:rsidRPr="007A392F">
        <w:rPr>
          <w:rFonts w:ascii="GHEA Grapalat" w:hAnsi="GHEA Grapalat" w:cs="GHEA Grapalat"/>
          <w:bCs/>
          <w:lang w:val="af-ZA"/>
        </w:rPr>
        <w:t xml:space="preserve"> (</w:t>
      </w:r>
      <w:r w:rsidRPr="001750BC">
        <w:rPr>
          <w:rFonts w:ascii="GHEA Grapalat" w:hAnsi="GHEA Grapalat" w:cs="GHEA Grapalat"/>
          <w:bCs/>
          <w:lang w:val="hy-AM"/>
        </w:rPr>
        <w:t>բժշկական</w:t>
      </w:r>
      <w:r w:rsidRPr="007A392F">
        <w:rPr>
          <w:rFonts w:ascii="GHEA Grapalat" w:hAnsi="GHEA Grapalat" w:cs="GHEA Grapalat"/>
          <w:bCs/>
          <w:lang w:val="af-ZA"/>
        </w:rPr>
        <w:t xml:space="preserve">) </w:t>
      </w:r>
      <w:r w:rsidRPr="001750BC">
        <w:rPr>
          <w:rFonts w:ascii="GHEA Grapalat" w:hAnsi="GHEA Grapalat" w:cs="GHEA Grapalat"/>
          <w:bCs/>
          <w:lang w:val="hy-AM"/>
        </w:rPr>
        <w:t>գրքույկի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ու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բժշկական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զննության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ենթակա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անձնաց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անվանացանկի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ձևերը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հաստատելու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մասին</w:t>
      </w:r>
      <w:r w:rsidRPr="007A392F">
        <w:rPr>
          <w:rFonts w:ascii="GHEA Grapalat" w:hAnsi="GHEA Grapalat" w:cs="GHEA Grapalat"/>
          <w:bCs/>
          <w:lang w:val="af-ZA"/>
        </w:rPr>
        <w:t xml:space="preserve">&gt;&gt; </w:t>
      </w:r>
      <w:r w:rsidRPr="001750BC">
        <w:rPr>
          <w:rFonts w:ascii="GHEA Grapalat" w:hAnsi="GHEA Grapalat" w:cs="GHEA Grapalat"/>
          <w:bCs/>
          <w:lang w:val="hy-AM"/>
        </w:rPr>
        <w:t>թիվ</w:t>
      </w:r>
      <w:r w:rsidRPr="007A392F">
        <w:rPr>
          <w:rFonts w:ascii="GHEA Grapalat" w:hAnsi="GHEA Grapalat" w:cs="GHEA Grapalat"/>
          <w:bCs/>
          <w:lang w:val="af-ZA"/>
        </w:rPr>
        <w:t xml:space="preserve"> 347-</w:t>
      </w:r>
      <w:r w:rsidRPr="001750BC">
        <w:rPr>
          <w:rFonts w:ascii="GHEA Grapalat" w:hAnsi="GHEA Grapalat" w:cs="GHEA Grapalat"/>
          <w:bCs/>
          <w:lang w:val="hy-AM"/>
        </w:rPr>
        <w:t>Ն</w:t>
      </w:r>
      <w:r w:rsidRPr="007A392F">
        <w:rPr>
          <w:rFonts w:ascii="GHEA Grapalat" w:hAnsi="GHEA Grapalat" w:cs="GHEA Grapalat"/>
          <w:bCs/>
          <w:lang w:val="af-ZA"/>
        </w:rPr>
        <w:t xml:space="preserve"> </w:t>
      </w:r>
      <w:r w:rsidRPr="001750BC">
        <w:rPr>
          <w:rFonts w:ascii="GHEA Grapalat" w:hAnsi="GHEA Grapalat" w:cs="GHEA Grapalat"/>
          <w:bCs/>
          <w:lang w:val="hy-AM"/>
        </w:rPr>
        <w:t>որոշում:</w:t>
      </w:r>
    </w:p>
    <w:p w14:paraId="4157ACC2" w14:textId="72D37C3B" w:rsidR="007A392F" w:rsidRPr="007A392F" w:rsidRDefault="007A392F" w:rsidP="007A392F">
      <w:pPr>
        <w:spacing w:line="240" w:lineRule="auto"/>
        <w:jc w:val="both"/>
        <w:rPr>
          <w:rFonts w:ascii="GHEA Grapalat" w:hAnsi="GHEA Grapalat" w:cs="GHEA Grapalat"/>
          <w:bCs/>
          <w:lang w:val="af-ZA"/>
        </w:rPr>
      </w:pPr>
      <w:r w:rsidRPr="007A392F">
        <w:rPr>
          <w:rFonts w:ascii="GHEA Grapalat" w:hAnsi="GHEA Grapalat" w:cs="Sylfaen"/>
          <w:lang w:val="af-ZA"/>
        </w:rPr>
        <w:t xml:space="preserve">3. </w:t>
      </w:r>
      <w:r>
        <w:rPr>
          <w:rFonts w:ascii="GHEA Grapalat" w:hAnsi="GHEA Grapalat" w:cs="Sylfaen"/>
          <w:lang w:val="af-ZA"/>
        </w:rPr>
        <w:tab/>
      </w:r>
      <w:r w:rsidRPr="007A392F">
        <w:rPr>
          <w:rFonts w:ascii="GHEA Grapalat" w:hAnsi="GHEA Grapalat" w:cs="Sylfaen"/>
          <w:lang w:val="af-ZA"/>
        </w:rPr>
        <w:t>ՀՀ</w:t>
      </w:r>
      <w:r w:rsidRPr="007A392F">
        <w:rPr>
          <w:rFonts w:ascii="GHEA Grapalat" w:hAnsi="GHEA Grapalat" w:cs="Times Armenian"/>
          <w:lang w:val="af-ZA"/>
        </w:rPr>
        <w:t xml:space="preserve"> </w:t>
      </w:r>
      <w:r w:rsidRPr="007A392F">
        <w:rPr>
          <w:rFonts w:ascii="GHEA Grapalat" w:hAnsi="GHEA Grapalat" w:cs="Sylfaen"/>
          <w:lang w:val="af-ZA"/>
        </w:rPr>
        <w:t>առողջապահության</w:t>
      </w:r>
      <w:r w:rsidRPr="007A392F">
        <w:rPr>
          <w:rFonts w:ascii="GHEA Grapalat" w:hAnsi="GHEA Grapalat" w:cs="Times Armenian"/>
          <w:lang w:val="af-ZA"/>
        </w:rPr>
        <w:t xml:space="preserve"> </w:t>
      </w:r>
      <w:r w:rsidRPr="007A392F">
        <w:rPr>
          <w:rFonts w:ascii="GHEA Grapalat" w:hAnsi="GHEA Grapalat" w:cs="Sylfaen"/>
          <w:lang w:val="af-ZA"/>
        </w:rPr>
        <w:t>նախարարի</w:t>
      </w:r>
      <w:r w:rsidRPr="007A392F">
        <w:rPr>
          <w:rFonts w:ascii="GHEA Grapalat" w:hAnsi="GHEA Grapalat" w:cs="Times Armenian"/>
          <w:lang w:val="af-ZA"/>
        </w:rPr>
        <w:t xml:space="preserve"> 26.12.09</w:t>
      </w:r>
      <w:r w:rsidRPr="007A392F">
        <w:rPr>
          <w:rFonts w:ascii="GHEA Grapalat" w:hAnsi="GHEA Grapalat" w:cs="Sylfaen"/>
          <w:lang w:val="af-ZA"/>
        </w:rPr>
        <w:t>թ</w:t>
      </w:r>
      <w:r w:rsidRPr="007A392F">
        <w:rPr>
          <w:rFonts w:ascii="GHEA Grapalat" w:hAnsi="GHEA Grapalat" w:cs="Times Armenian"/>
          <w:lang w:val="af-ZA"/>
        </w:rPr>
        <w:t>. N 26-</w:t>
      </w:r>
      <w:r w:rsidRPr="007A392F">
        <w:rPr>
          <w:rFonts w:ascii="GHEA Grapalat" w:hAnsi="GHEA Grapalat" w:cs="Sylfaen"/>
          <w:lang w:val="af-ZA"/>
        </w:rPr>
        <w:t>Ն</w:t>
      </w:r>
      <w:r w:rsidRPr="007A392F">
        <w:rPr>
          <w:rFonts w:ascii="GHEA Grapalat" w:hAnsi="GHEA Grapalat" w:cs="Times Armenian"/>
          <w:lang w:val="af-ZA"/>
        </w:rPr>
        <w:t xml:space="preserve"> </w:t>
      </w:r>
      <w:r w:rsidRPr="007A392F">
        <w:rPr>
          <w:rFonts w:ascii="GHEA Grapalat" w:hAnsi="GHEA Grapalat" w:cs="Sylfaen"/>
          <w:lang w:val="af-ZA"/>
        </w:rPr>
        <w:t>հրամանի հավելվածիով</w:t>
      </w:r>
      <w:r w:rsidRPr="007A392F">
        <w:rPr>
          <w:rFonts w:ascii="GHEA Grapalat" w:hAnsi="GHEA Grapalat" w:cs="Times Armenian"/>
          <w:lang w:val="af-ZA"/>
        </w:rPr>
        <w:t xml:space="preserve"> </w:t>
      </w:r>
      <w:r w:rsidRPr="007A392F">
        <w:rPr>
          <w:rFonts w:ascii="GHEA Grapalat" w:hAnsi="GHEA Grapalat" w:cs="Sylfaen"/>
          <w:lang w:val="af-ZA"/>
        </w:rPr>
        <w:t>հաստատված</w:t>
      </w:r>
      <w:r w:rsidRPr="007A392F">
        <w:rPr>
          <w:rFonts w:ascii="GHEA Grapalat" w:hAnsi="GHEA Grapalat" w:cs="Times Armenian"/>
          <w:lang w:val="af-ZA"/>
        </w:rPr>
        <w:t xml:space="preserve"> </w:t>
      </w:r>
      <w:r w:rsidRPr="007A392F">
        <w:rPr>
          <w:rFonts w:ascii="GHEA Grapalat" w:hAnsi="GHEA Grapalat" w:cs="Sylfaen"/>
          <w:lang w:val="af-ZA"/>
        </w:rPr>
        <w:t>«Ստոմատոլոգիական</w:t>
      </w:r>
      <w:r w:rsidRPr="007A392F">
        <w:rPr>
          <w:rFonts w:ascii="GHEA Grapalat" w:hAnsi="GHEA Grapalat" w:cs="Times Armenian"/>
          <w:lang w:val="af-ZA"/>
        </w:rPr>
        <w:t xml:space="preserve"> </w:t>
      </w:r>
      <w:r w:rsidRPr="007A392F">
        <w:rPr>
          <w:rFonts w:ascii="GHEA Grapalat" w:hAnsi="GHEA Grapalat" w:cs="Sylfaen"/>
          <w:lang w:val="af-ZA"/>
        </w:rPr>
        <w:t>բժշկական</w:t>
      </w:r>
      <w:r w:rsidRPr="007A392F">
        <w:rPr>
          <w:rFonts w:ascii="GHEA Grapalat" w:hAnsi="GHEA Grapalat" w:cs="Times Armenian"/>
          <w:lang w:val="af-ZA"/>
        </w:rPr>
        <w:t xml:space="preserve"> </w:t>
      </w:r>
      <w:r w:rsidRPr="007A392F">
        <w:rPr>
          <w:rFonts w:ascii="GHEA Grapalat" w:hAnsi="GHEA Grapalat" w:cs="Sylfaen"/>
          <w:lang w:val="af-ZA"/>
        </w:rPr>
        <w:t>օգնություն</w:t>
      </w:r>
      <w:r w:rsidRPr="007A392F">
        <w:rPr>
          <w:rFonts w:ascii="GHEA Grapalat" w:hAnsi="GHEA Grapalat" w:cs="Times Armenian"/>
          <w:lang w:val="af-ZA"/>
        </w:rPr>
        <w:t xml:space="preserve"> </w:t>
      </w:r>
      <w:r w:rsidRPr="007A392F">
        <w:rPr>
          <w:rFonts w:ascii="GHEA Grapalat" w:hAnsi="GHEA Grapalat" w:cs="Sylfaen"/>
          <w:lang w:val="af-ZA"/>
        </w:rPr>
        <w:t>և</w:t>
      </w:r>
      <w:r w:rsidRPr="007A392F">
        <w:rPr>
          <w:rFonts w:ascii="GHEA Grapalat" w:hAnsi="GHEA Grapalat" w:cs="Times Armenian"/>
          <w:lang w:val="af-ZA"/>
        </w:rPr>
        <w:t xml:space="preserve"> </w:t>
      </w:r>
      <w:r w:rsidRPr="007A392F">
        <w:rPr>
          <w:rFonts w:ascii="GHEA Grapalat" w:hAnsi="GHEA Grapalat" w:cs="Sylfaen"/>
          <w:lang w:val="af-ZA"/>
        </w:rPr>
        <w:t>սպասարկում</w:t>
      </w:r>
      <w:r w:rsidRPr="007A392F">
        <w:rPr>
          <w:rFonts w:ascii="GHEA Grapalat" w:hAnsi="GHEA Grapalat" w:cs="Times Armenian"/>
          <w:lang w:val="af-ZA"/>
        </w:rPr>
        <w:t xml:space="preserve"> </w:t>
      </w:r>
      <w:r w:rsidRPr="007A392F">
        <w:rPr>
          <w:rFonts w:ascii="GHEA Grapalat" w:hAnsi="GHEA Grapalat" w:cs="Sylfaen"/>
          <w:lang w:val="af-ZA"/>
        </w:rPr>
        <w:t>իրականացնող</w:t>
      </w:r>
      <w:r w:rsidRPr="007A392F">
        <w:rPr>
          <w:rFonts w:ascii="GHEA Grapalat" w:hAnsi="GHEA Grapalat" w:cs="Times Armenian"/>
          <w:lang w:val="af-ZA"/>
        </w:rPr>
        <w:t xml:space="preserve"> </w:t>
      </w:r>
      <w:r w:rsidRPr="007A392F">
        <w:rPr>
          <w:rFonts w:ascii="GHEA Grapalat" w:hAnsi="GHEA Grapalat" w:cs="Sylfaen"/>
          <w:lang w:val="af-ZA"/>
        </w:rPr>
        <w:t>կազմակերպությունների</w:t>
      </w:r>
      <w:r w:rsidRPr="007A392F">
        <w:rPr>
          <w:rFonts w:ascii="GHEA Grapalat" w:hAnsi="GHEA Grapalat" w:cs="Times Armenian"/>
          <w:lang w:val="af-ZA"/>
        </w:rPr>
        <w:t xml:space="preserve"> </w:t>
      </w:r>
      <w:r w:rsidRPr="007A392F">
        <w:rPr>
          <w:rFonts w:ascii="GHEA Grapalat" w:hAnsi="GHEA Grapalat" w:cs="Sylfaen"/>
          <w:lang w:val="af-ZA"/>
        </w:rPr>
        <w:t>ռենտգեն</w:t>
      </w:r>
      <w:r w:rsidRPr="007A392F">
        <w:rPr>
          <w:rFonts w:ascii="GHEA Grapalat" w:hAnsi="GHEA Grapalat" w:cs="Times Armenian"/>
          <w:lang w:val="af-ZA"/>
        </w:rPr>
        <w:t xml:space="preserve"> </w:t>
      </w:r>
      <w:r w:rsidRPr="007A392F">
        <w:rPr>
          <w:rFonts w:ascii="GHEA Grapalat" w:hAnsi="GHEA Grapalat" w:cs="Sylfaen"/>
          <w:lang w:val="af-ZA"/>
        </w:rPr>
        <w:t xml:space="preserve">կաբինետների» </w:t>
      </w:r>
      <w:r w:rsidRPr="007A392F">
        <w:rPr>
          <w:rFonts w:ascii="GHEA Grapalat" w:hAnsi="GHEA Grapalat" w:cs="Times Armenian"/>
          <w:lang w:val="af-ZA"/>
        </w:rPr>
        <w:t xml:space="preserve">N2.6.3-004-09 </w:t>
      </w:r>
      <w:r w:rsidRPr="007A392F">
        <w:rPr>
          <w:rFonts w:ascii="GHEA Grapalat" w:hAnsi="GHEA Grapalat" w:cs="Sylfaen"/>
          <w:lang w:val="af-ZA"/>
        </w:rPr>
        <w:t>սանիտարական</w:t>
      </w:r>
      <w:r w:rsidRPr="007A392F">
        <w:rPr>
          <w:rFonts w:ascii="GHEA Grapalat" w:hAnsi="GHEA Grapalat" w:cs="Times Armenian"/>
          <w:lang w:val="af-ZA"/>
        </w:rPr>
        <w:t xml:space="preserve"> </w:t>
      </w:r>
      <w:r w:rsidRPr="007A392F">
        <w:rPr>
          <w:rFonts w:ascii="GHEA Grapalat" w:hAnsi="GHEA Grapalat" w:cs="Sylfaen"/>
          <w:lang w:val="af-ZA"/>
        </w:rPr>
        <w:t>կանոններ</w:t>
      </w:r>
      <w:r w:rsidRPr="007A392F">
        <w:rPr>
          <w:rFonts w:ascii="GHEA Grapalat" w:hAnsi="GHEA Grapalat" w:cs="Times Armenian"/>
          <w:lang w:val="af-ZA"/>
        </w:rPr>
        <w:t xml:space="preserve"> </w:t>
      </w:r>
      <w:r w:rsidRPr="007A392F">
        <w:rPr>
          <w:rFonts w:ascii="GHEA Grapalat" w:hAnsi="GHEA Grapalat" w:cs="Sylfaen"/>
          <w:lang w:val="af-ZA"/>
        </w:rPr>
        <w:t>և</w:t>
      </w:r>
      <w:r w:rsidRPr="007A392F">
        <w:rPr>
          <w:rFonts w:ascii="GHEA Grapalat" w:hAnsi="GHEA Grapalat" w:cs="Times Armenian"/>
          <w:lang w:val="af-ZA"/>
        </w:rPr>
        <w:t xml:space="preserve"> </w:t>
      </w:r>
      <w:r w:rsidRPr="007A392F">
        <w:rPr>
          <w:rFonts w:ascii="GHEA Grapalat" w:hAnsi="GHEA Grapalat" w:cs="Sylfaen"/>
          <w:lang w:val="af-ZA"/>
        </w:rPr>
        <w:t>նորմեր</w:t>
      </w:r>
      <w:r>
        <w:rPr>
          <w:rFonts w:ascii="GHEA Grapalat" w:hAnsi="GHEA Grapalat" w:cs="Sylfaen"/>
          <w:lang w:val="af-ZA"/>
        </w:rPr>
        <w:t>:</w:t>
      </w:r>
    </w:p>
    <w:p w14:paraId="4960F3C3" w14:textId="480823B6" w:rsidR="007A392F" w:rsidRPr="001750BC" w:rsidRDefault="007A392F" w:rsidP="007A392F">
      <w:pPr>
        <w:rPr>
          <w:rFonts w:ascii="GHEA Grapalat" w:hAnsi="GHEA Grapalat"/>
          <w:bCs/>
          <w:color w:val="000000"/>
          <w:sz w:val="21"/>
          <w:szCs w:val="21"/>
          <w:lang w:val="hy-AM"/>
        </w:rPr>
      </w:pPr>
    </w:p>
    <w:p w14:paraId="7B4EE5A4" w14:textId="49E5414A" w:rsidR="007A392F" w:rsidRPr="001750BC" w:rsidRDefault="007A392F" w:rsidP="007A392F">
      <w:pPr>
        <w:rPr>
          <w:rFonts w:ascii="GHEA Grapalat" w:hAnsi="GHEA Grapalat"/>
          <w:bCs/>
          <w:color w:val="000000"/>
          <w:sz w:val="21"/>
          <w:szCs w:val="21"/>
          <w:lang w:val="hy-AM"/>
        </w:rPr>
      </w:pPr>
    </w:p>
    <w:p w14:paraId="7B06A146" w14:textId="2621FC2C" w:rsidR="007A392F" w:rsidRPr="001750BC" w:rsidRDefault="007A392F" w:rsidP="007A392F">
      <w:pPr>
        <w:rPr>
          <w:rFonts w:ascii="GHEA Grapalat" w:hAnsi="GHEA Grapalat"/>
          <w:bCs/>
          <w:color w:val="000000"/>
          <w:sz w:val="21"/>
          <w:szCs w:val="21"/>
          <w:lang w:val="hy-AM"/>
        </w:rPr>
      </w:pPr>
    </w:p>
    <w:p w14:paraId="00D3EE9E" w14:textId="77777777" w:rsidR="007A392F" w:rsidRPr="001750BC" w:rsidRDefault="007A392F" w:rsidP="007A392F">
      <w:pPr>
        <w:rPr>
          <w:rFonts w:ascii="GHEA Grapalat" w:hAnsi="GHEA Grapalat"/>
          <w:bCs/>
          <w:color w:val="000000"/>
          <w:sz w:val="21"/>
          <w:szCs w:val="21"/>
          <w:lang w:val="hy-AM"/>
        </w:rPr>
      </w:pPr>
    </w:p>
    <w:p w14:paraId="277449DF" w14:textId="77777777" w:rsidR="007A392F" w:rsidRPr="006B7B8F" w:rsidRDefault="007A392F" w:rsidP="007A392F">
      <w:pPr>
        <w:rPr>
          <w:rFonts w:ascii="GHEA Grapalat" w:hAnsi="GHEA Grapalat"/>
          <w:bCs/>
          <w:color w:val="000000"/>
          <w:sz w:val="21"/>
          <w:szCs w:val="21"/>
          <w:lang w:val="en-US"/>
        </w:rPr>
      </w:pPr>
      <w:r w:rsidRPr="001750BC">
        <w:rPr>
          <w:rFonts w:ascii="GHEA Grapalat" w:hAnsi="GHEA Grapalat"/>
          <w:bCs/>
          <w:color w:val="000000"/>
          <w:sz w:val="21"/>
          <w:szCs w:val="21"/>
          <w:lang w:val="hy-AM"/>
        </w:rPr>
        <w:t xml:space="preserve"> </w:t>
      </w:r>
      <w:r w:rsidRPr="006B7B8F">
        <w:rPr>
          <w:rFonts w:ascii="GHEA Grapalat" w:hAnsi="GHEA Grapalat"/>
          <w:bCs/>
          <w:color w:val="000000"/>
          <w:sz w:val="21"/>
          <w:szCs w:val="21"/>
          <w:lang w:val="en-US"/>
        </w:rPr>
        <w:t>Տեսուչ     __________________</w:t>
      </w:r>
      <w:r w:rsidRPr="006B7B8F">
        <w:rPr>
          <w:rFonts w:ascii="GHEA Grapalat" w:hAnsi="GHEA Grapalat"/>
          <w:bCs/>
          <w:color w:val="000000"/>
          <w:sz w:val="21"/>
          <w:szCs w:val="21"/>
          <w:lang w:val="en-US"/>
        </w:rPr>
        <w:tab/>
      </w:r>
      <w:r w:rsidRPr="006B7B8F">
        <w:rPr>
          <w:rFonts w:ascii="GHEA Grapalat" w:hAnsi="GHEA Grapalat"/>
          <w:bCs/>
          <w:color w:val="000000"/>
          <w:sz w:val="21"/>
          <w:szCs w:val="21"/>
          <w:lang w:val="en-US"/>
        </w:rPr>
        <w:tab/>
      </w:r>
      <w:r w:rsidRPr="006B7B8F">
        <w:rPr>
          <w:rFonts w:ascii="GHEA Grapalat" w:hAnsi="GHEA Grapalat"/>
          <w:bCs/>
          <w:color w:val="000000"/>
          <w:sz w:val="21"/>
          <w:szCs w:val="21"/>
          <w:lang w:val="en-US"/>
        </w:rPr>
        <w:tab/>
      </w:r>
      <w:r w:rsidRPr="006B7B8F">
        <w:rPr>
          <w:rFonts w:ascii="GHEA Grapalat" w:hAnsi="GHEA Grapalat"/>
          <w:bCs/>
          <w:color w:val="000000"/>
          <w:sz w:val="21"/>
          <w:szCs w:val="21"/>
          <w:lang w:val="en-US"/>
        </w:rPr>
        <w:tab/>
      </w:r>
      <w:r w:rsidRPr="006B7B8F">
        <w:rPr>
          <w:rFonts w:ascii="GHEA Grapalat" w:hAnsi="GHEA Grapalat"/>
          <w:bCs/>
          <w:color w:val="000000"/>
          <w:sz w:val="21"/>
          <w:szCs w:val="21"/>
          <w:lang w:val="en-US"/>
        </w:rPr>
        <w:tab/>
        <w:t xml:space="preserve">                                  Տնտեսավարող ____________________</w:t>
      </w:r>
    </w:p>
    <w:p w14:paraId="3342B52C" w14:textId="77777777" w:rsidR="007A392F" w:rsidRPr="006B7B8F" w:rsidRDefault="007A392F" w:rsidP="007A392F">
      <w:pPr>
        <w:rPr>
          <w:rFonts w:ascii="GHEA Grapalat" w:hAnsi="GHEA Grapalat"/>
          <w:bCs/>
          <w:color w:val="000000"/>
          <w:sz w:val="21"/>
          <w:szCs w:val="21"/>
          <w:lang w:val="en-US"/>
        </w:rPr>
      </w:pPr>
      <w:r w:rsidRPr="006B7B8F">
        <w:rPr>
          <w:rFonts w:ascii="GHEA Grapalat" w:hAnsi="GHEA Grapalat"/>
          <w:bCs/>
          <w:color w:val="000000"/>
          <w:sz w:val="21"/>
          <w:szCs w:val="21"/>
          <w:lang w:val="en-US"/>
        </w:rPr>
        <w:t xml:space="preserve">                        (ստորագրությունը)</w:t>
      </w:r>
      <w:r w:rsidRPr="006B7B8F">
        <w:rPr>
          <w:rFonts w:ascii="GHEA Grapalat" w:hAnsi="GHEA Grapalat"/>
          <w:bCs/>
          <w:color w:val="000000"/>
          <w:sz w:val="21"/>
          <w:szCs w:val="21"/>
          <w:lang w:val="en-US"/>
        </w:rPr>
        <w:tab/>
      </w:r>
      <w:r w:rsidRPr="006B7B8F">
        <w:rPr>
          <w:rFonts w:ascii="GHEA Grapalat" w:hAnsi="GHEA Grapalat"/>
          <w:bCs/>
          <w:color w:val="000000"/>
          <w:sz w:val="21"/>
          <w:szCs w:val="21"/>
          <w:lang w:val="en-US"/>
        </w:rPr>
        <w:tab/>
      </w:r>
      <w:r w:rsidRPr="006B7B8F">
        <w:rPr>
          <w:rFonts w:ascii="GHEA Grapalat" w:hAnsi="GHEA Grapalat"/>
          <w:bCs/>
          <w:color w:val="000000"/>
          <w:sz w:val="21"/>
          <w:szCs w:val="21"/>
          <w:lang w:val="en-US"/>
        </w:rPr>
        <w:tab/>
      </w:r>
      <w:r w:rsidRPr="006B7B8F">
        <w:rPr>
          <w:rFonts w:ascii="GHEA Grapalat" w:hAnsi="GHEA Grapalat"/>
          <w:bCs/>
          <w:color w:val="000000"/>
          <w:sz w:val="21"/>
          <w:szCs w:val="21"/>
          <w:lang w:val="en-US"/>
        </w:rPr>
        <w:tab/>
      </w:r>
      <w:r w:rsidRPr="006B7B8F">
        <w:rPr>
          <w:rFonts w:ascii="GHEA Grapalat" w:hAnsi="GHEA Grapalat"/>
          <w:bCs/>
          <w:color w:val="000000"/>
          <w:sz w:val="21"/>
          <w:szCs w:val="21"/>
          <w:lang w:val="en-US"/>
        </w:rPr>
        <w:tab/>
      </w:r>
      <w:r w:rsidRPr="006B7B8F">
        <w:rPr>
          <w:rFonts w:ascii="GHEA Grapalat" w:hAnsi="GHEA Grapalat"/>
          <w:bCs/>
          <w:color w:val="000000"/>
          <w:sz w:val="21"/>
          <w:szCs w:val="21"/>
          <w:lang w:val="en-US"/>
        </w:rPr>
        <w:tab/>
      </w:r>
      <w:r w:rsidRPr="006B7B8F">
        <w:rPr>
          <w:rFonts w:ascii="GHEA Grapalat" w:hAnsi="GHEA Grapalat"/>
          <w:bCs/>
          <w:color w:val="000000"/>
          <w:sz w:val="21"/>
          <w:szCs w:val="21"/>
          <w:lang w:val="en-US"/>
        </w:rPr>
        <w:tab/>
        <w:t xml:space="preserve">                                      (ստորագրությունը)</w:t>
      </w:r>
    </w:p>
    <w:p w14:paraId="2074250B" w14:textId="77777777" w:rsidR="00985FB2" w:rsidRPr="007509A6" w:rsidRDefault="00985FB2" w:rsidP="007A392F">
      <w:pPr>
        <w:spacing w:line="240" w:lineRule="auto"/>
        <w:rPr>
          <w:rFonts w:ascii="GHEA Grapalat" w:hAnsi="GHEA Grapalat" w:cs="GHEA Grapalat"/>
          <w:b/>
          <w:bCs/>
          <w:sz w:val="18"/>
          <w:szCs w:val="18"/>
          <w:lang w:val="af-ZA"/>
        </w:rPr>
      </w:pPr>
    </w:p>
    <w:sectPr w:rsidR="00985FB2" w:rsidRPr="007509A6" w:rsidSect="003A1AC5">
      <w:pgSz w:w="16838" w:h="11906" w:orient="landscape"/>
      <w:pgMar w:top="426" w:right="1134" w:bottom="284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9F867" w14:textId="77777777" w:rsidR="001956E6" w:rsidRDefault="001956E6" w:rsidP="00965AB5">
      <w:pPr>
        <w:spacing w:after="0" w:line="240" w:lineRule="auto"/>
      </w:pPr>
      <w:r>
        <w:separator/>
      </w:r>
    </w:p>
  </w:endnote>
  <w:endnote w:type="continuationSeparator" w:id="0">
    <w:p w14:paraId="6C70EA50" w14:textId="77777777" w:rsidR="001956E6" w:rsidRDefault="001956E6" w:rsidP="00965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79C68" w14:textId="0E3D5418" w:rsidR="00B705A8" w:rsidRDefault="00B705A8" w:rsidP="00D975A7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7C55">
      <w:rPr>
        <w:rStyle w:val="PageNumber"/>
        <w:noProof/>
      </w:rPr>
      <w:t>13</w:t>
    </w:r>
    <w:r>
      <w:rPr>
        <w:rStyle w:val="PageNumber"/>
      </w:rPr>
      <w:fldChar w:fldCharType="end"/>
    </w:r>
  </w:p>
  <w:p w14:paraId="66A80C1C" w14:textId="77777777" w:rsidR="00B705A8" w:rsidRDefault="00B705A8" w:rsidP="00D975A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472C4" w14:textId="77777777" w:rsidR="001956E6" w:rsidRDefault="001956E6" w:rsidP="00965AB5">
      <w:pPr>
        <w:spacing w:after="0" w:line="240" w:lineRule="auto"/>
      </w:pPr>
      <w:r>
        <w:separator/>
      </w:r>
    </w:p>
  </w:footnote>
  <w:footnote w:type="continuationSeparator" w:id="0">
    <w:p w14:paraId="4192CDE0" w14:textId="77777777" w:rsidR="001956E6" w:rsidRDefault="001956E6" w:rsidP="00965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7CF"/>
    <w:multiLevelType w:val="multilevel"/>
    <w:tmpl w:val="041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957319D"/>
    <w:multiLevelType w:val="singleLevel"/>
    <w:tmpl w:val="B512FF92"/>
    <w:lvl w:ilvl="0">
      <w:start w:val="1"/>
      <w:numFmt w:val="upperRoman"/>
      <w:pStyle w:val="Title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0"/>
  </w:num>
  <w:num w:numId="2">
    <w:abstractNumId w:val="1"/>
    <w:lvlOverride w:ilvl="0">
      <w:startOverride w:val="1"/>
    </w:lvlOverride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atevik Soghoyan">
    <w15:presenceInfo w15:providerId="AD" w15:userId="S-1-5-21-842925246-492894223-854245398-72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16E"/>
    <w:rsid w:val="00000FDE"/>
    <w:rsid w:val="00002B77"/>
    <w:rsid w:val="000058B1"/>
    <w:rsid w:val="00005C79"/>
    <w:rsid w:val="00005C9F"/>
    <w:rsid w:val="00006B04"/>
    <w:rsid w:val="000136C8"/>
    <w:rsid w:val="00015104"/>
    <w:rsid w:val="0001568E"/>
    <w:rsid w:val="00016500"/>
    <w:rsid w:val="00016DC3"/>
    <w:rsid w:val="00020563"/>
    <w:rsid w:val="000223B6"/>
    <w:rsid w:val="00023318"/>
    <w:rsid w:val="00023550"/>
    <w:rsid w:val="00031125"/>
    <w:rsid w:val="000326FB"/>
    <w:rsid w:val="00032B95"/>
    <w:rsid w:val="00045DC0"/>
    <w:rsid w:val="00050503"/>
    <w:rsid w:val="0005113D"/>
    <w:rsid w:val="00052B80"/>
    <w:rsid w:val="00053A33"/>
    <w:rsid w:val="00055894"/>
    <w:rsid w:val="0006190F"/>
    <w:rsid w:val="0006416E"/>
    <w:rsid w:val="00067C6E"/>
    <w:rsid w:val="00080E65"/>
    <w:rsid w:val="00083C34"/>
    <w:rsid w:val="000849CC"/>
    <w:rsid w:val="00091154"/>
    <w:rsid w:val="0009293B"/>
    <w:rsid w:val="00094443"/>
    <w:rsid w:val="00094780"/>
    <w:rsid w:val="00095D9F"/>
    <w:rsid w:val="000964F2"/>
    <w:rsid w:val="000A7DA0"/>
    <w:rsid w:val="000B15DD"/>
    <w:rsid w:val="000C0AC5"/>
    <w:rsid w:val="000C0E23"/>
    <w:rsid w:val="000C33FA"/>
    <w:rsid w:val="000C556F"/>
    <w:rsid w:val="000C69CF"/>
    <w:rsid w:val="000D03EF"/>
    <w:rsid w:val="000D2CA4"/>
    <w:rsid w:val="000E68FE"/>
    <w:rsid w:val="000F0C38"/>
    <w:rsid w:val="00104C42"/>
    <w:rsid w:val="00106B9E"/>
    <w:rsid w:val="00107B1A"/>
    <w:rsid w:val="00111434"/>
    <w:rsid w:val="00113CEE"/>
    <w:rsid w:val="00114986"/>
    <w:rsid w:val="001169F4"/>
    <w:rsid w:val="00116EDB"/>
    <w:rsid w:val="00121F59"/>
    <w:rsid w:val="00122BDB"/>
    <w:rsid w:val="001231B3"/>
    <w:rsid w:val="00130ED5"/>
    <w:rsid w:val="001312E7"/>
    <w:rsid w:val="00133DBC"/>
    <w:rsid w:val="00137C3D"/>
    <w:rsid w:val="00152551"/>
    <w:rsid w:val="001530BC"/>
    <w:rsid w:val="001630A9"/>
    <w:rsid w:val="001750BC"/>
    <w:rsid w:val="0017606F"/>
    <w:rsid w:val="00180ABD"/>
    <w:rsid w:val="00180FC3"/>
    <w:rsid w:val="00183AEA"/>
    <w:rsid w:val="00184DE8"/>
    <w:rsid w:val="001879E4"/>
    <w:rsid w:val="00191F98"/>
    <w:rsid w:val="001920A0"/>
    <w:rsid w:val="00193DF8"/>
    <w:rsid w:val="001956E6"/>
    <w:rsid w:val="001B60AD"/>
    <w:rsid w:val="001B78FE"/>
    <w:rsid w:val="001C3B7F"/>
    <w:rsid w:val="001C6CAC"/>
    <w:rsid w:val="001C78F9"/>
    <w:rsid w:val="001D1C2E"/>
    <w:rsid w:val="001D2F83"/>
    <w:rsid w:val="001D56BA"/>
    <w:rsid w:val="001D62BB"/>
    <w:rsid w:val="001E0648"/>
    <w:rsid w:val="001E2C4F"/>
    <w:rsid w:val="001E5725"/>
    <w:rsid w:val="001F370D"/>
    <w:rsid w:val="001F3890"/>
    <w:rsid w:val="001F444A"/>
    <w:rsid w:val="00200143"/>
    <w:rsid w:val="00202FEC"/>
    <w:rsid w:val="00214533"/>
    <w:rsid w:val="00217B19"/>
    <w:rsid w:val="00221AB0"/>
    <w:rsid w:val="002256BF"/>
    <w:rsid w:val="00225CB1"/>
    <w:rsid w:val="002278B3"/>
    <w:rsid w:val="002349BD"/>
    <w:rsid w:val="00237DE5"/>
    <w:rsid w:val="00240ADB"/>
    <w:rsid w:val="002410E0"/>
    <w:rsid w:val="00242239"/>
    <w:rsid w:val="002429EB"/>
    <w:rsid w:val="002518C4"/>
    <w:rsid w:val="00255DAC"/>
    <w:rsid w:val="00260B45"/>
    <w:rsid w:val="00260D4F"/>
    <w:rsid w:val="00267F25"/>
    <w:rsid w:val="0027634B"/>
    <w:rsid w:val="002763C1"/>
    <w:rsid w:val="00282CB8"/>
    <w:rsid w:val="00286833"/>
    <w:rsid w:val="0029452C"/>
    <w:rsid w:val="002A2433"/>
    <w:rsid w:val="002A2DC0"/>
    <w:rsid w:val="002A5BC3"/>
    <w:rsid w:val="002A7307"/>
    <w:rsid w:val="002B443E"/>
    <w:rsid w:val="002B4458"/>
    <w:rsid w:val="002B6011"/>
    <w:rsid w:val="002B7EDA"/>
    <w:rsid w:val="002C1A68"/>
    <w:rsid w:val="002C5011"/>
    <w:rsid w:val="002C77DC"/>
    <w:rsid w:val="002C7FB4"/>
    <w:rsid w:val="002D0E3A"/>
    <w:rsid w:val="002D3516"/>
    <w:rsid w:val="002D650F"/>
    <w:rsid w:val="002D696A"/>
    <w:rsid w:val="002D76FC"/>
    <w:rsid w:val="002E32F4"/>
    <w:rsid w:val="002F0A53"/>
    <w:rsid w:val="0030095C"/>
    <w:rsid w:val="00302D14"/>
    <w:rsid w:val="00314069"/>
    <w:rsid w:val="003153FB"/>
    <w:rsid w:val="00320C42"/>
    <w:rsid w:val="00324766"/>
    <w:rsid w:val="0033239B"/>
    <w:rsid w:val="00335A7C"/>
    <w:rsid w:val="00344BA6"/>
    <w:rsid w:val="00351EBA"/>
    <w:rsid w:val="003574CF"/>
    <w:rsid w:val="00357553"/>
    <w:rsid w:val="00360615"/>
    <w:rsid w:val="00362115"/>
    <w:rsid w:val="0037180B"/>
    <w:rsid w:val="00377E17"/>
    <w:rsid w:val="00381854"/>
    <w:rsid w:val="00381D52"/>
    <w:rsid w:val="00382C9F"/>
    <w:rsid w:val="0038581D"/>
    <w:rsid w:val="00386519"/>
    <w:rsid w:val="00387B35"/>
    <w:rsid w:val="00395148"/>
    <w:rsid w:val="003A1205"/>
    <w:rsid w:val="003A1AC5"/>
    <w:rsid w:val="003A1F02"/>
    <w:rsid w:val="003C1F2B"/>
    <w:rsid w:val="003C6ADC"/>
    <w:rsid w:val="003D2888"/>
    <w:rsid w:val="003D373C"/>
    <w:rsid w:val="003E1EBE"/>
    <w:rsid w:val="003E3B6D"/>
    <w:rsid w:val="003E40D8"/>
    <w:rsid w:val="003F4205"/>
    <w:rsid w:val="003F5A04"/>
    <w:rsid w:val="003F758D"/>
    <w:rsid w:val="00401833"/>
    <w:rsid w:val="00402B67"/>
    <w:rsid w:val="004045E4"/>
    <w:rsid w:val="00410191"/>
    <w:rsid w:val="0041192A"/>
    <w:rsid w:val="004156DE"/>
    <w:rsid w:val="00415D48"/>
    <w:rsid w:val="00415DF4"/>
    <w:rsid w:val="00415F8F"/>
    <w:rsid w:val="00416F49"/>
    <w:rsid w:val="004206E8"/>
    <w:rsid w:val="0042243C"/>
    <w:rsid w:val="00425678"/>
    <w:rsid w:val="00430DC5"/>
    <w:rsid w:val="00434C57"/>
    <w:rsid w:val="0043586A"/>
    <w:rsid w:val="00442D9B"/>
    <w:rsid w:val="00446248"/>
    <w:rsid w:val="00452AC1"/>
    <w:rsid w:val="00453DB7"/>
    <w:rsid w:val="00456014"/>
    <w:rsid w:val="00461902"/>
    <w:rsid w:val="00464411"/>
    <w:rsid w:val="00467991"/>
    <w:rsid w:val="004717B3"/>
    <w:rsid w:val="00477BF5"/>
    <w:rsid w:val="004808D6"/>
    <w:rsid w:val="00483312"/>
    <w:rsid w:val="0048464D"/>
    <w:rsid w:val="004873ED"/>
    <w:rsid w:val="00487AA0"/>
    <w:rsid w:val="004910D4"/>
    <w:rsid w:val="00495179"/>
    <w:rsid w:val="004A3C08"/>
    <w:rsid w:val="004A7ACC"/>
    <w:rsid w:val="004B057F"/>
    <w:rsid w:val="004B2CDA"/>
    <w:rsid w:val="004B5E5E"/>
    <w:rsid w:val="004B7551"/>
    <w:rsid w:val="004C38E5"/>
    <w:rsid w:val="004C5305"/>
    <w:rsid w:val="004D1FD9"/>
    <w:rsid w:val="004D35DB"/>
    <w:rsid w:val="004D3C7F"/>
    <w:rsid w:val="004E1B93"/>
    <w:rsid w:val="004E417C"/>
    <w:rsid w:val="004E6B07"/>
    <w:rsid w:val="004E6D3E"/>
    <w:rsid w:val="004F405B"/>
    <w:rsid w:val="004F533A"/>
    <w:rsid w:val="005042DF"/>
    <w:rsid w:val="005065F4"/>
    <w:rsid w:val="005105CA"/>
    <w:rsid w:val="00512582"/>
    <w:rsid w:val="0051269C"/>
    <w:rsid w:val="005174FE"/>
    <w:rsid w:val="00517ABF"/>
    <w:rsid w:val="00517EC5"/>
    <w:rsid w:val="005212E2"/>
    <w:rsid w:val="00522C85"/>
    <w:rsid w:val="00523819"/>
    <w:rsid w:val="00523942"/>
    <w:rsid w:val="00526A4E"/>
    <w:rsid w:val="00531959"/>
    <w:rsid w:val="005363D8"/>
    <w:rsid w:val="00546880"/>
    <w:rsid w:val="005510E7"/>
    <w:rsid w:val="005515D1"/>
    <w:rsid w:val="0055345E"/>
    <w:rsid w:val="005547B6"/>
    <w:rsid w:val="0056027F"/>
    <w:rsid w:val="005674F9"/>
    <w:rsid w:val="00571D9A"/>
    <w:rsid w:val="005741BE"/>
    <w:rsid w:val="00587E8C"/>
    <w:rsid w:val="005912DD"/>
    <w:rsid w:val="00593A64"/>
    <w:rsid w:val="005A0A6D"/>
    <w:rsid w:val="005A1A2A"/>
    <w:rsid w:val="005A34FD"/>
    <w:rsid w:val="005B7C9B"/>
    <w:rsid w:val="005C1DEE"/>
    <w:rsid w:val="005C373A"/>
    <w:rsid w:val="005C4DBA"/>
    <w:rsid w:val="005C5B17"/>
    <w:rsid w:val="005D38BF"/>
    <w:rsid w:val="005E38CA"/>
    <w:rsid w:val="005E4175"/>
    <w:rsid w:val="005E6ED6"/>
    <w:rsid w:val="005F0BAC"/>
    <w:rsid w:val="00603759"/>
    <w:rsid w:val="00605708"/>
    <w:rsid w:val="00606FE8"/>
    <w:rsid w:val="00626433"/>
    <w:rsid w:val="00632899"/>
    <w:rsid w:val="006358C6"/>
    <w:rsid w:val="006367BB"/>
    <w:rsid w:val="00637963"/>
    <w:rsid w:val="00642082"/>
    <w:rsid w:val="00647095"/>
    <w:rsid w:val="006472D4"/>
    <w:rsid w:val="00653F6C"/>
    <w:rsid w:val="00660AB1"/>
    <w:rsid w:val="00665483"/>
    <w:rsid w:val="0067047D"/>
    <w:rsid w:val="006708C1"/>
    <w:rsid w:val="00670E25"/>
    <w:rsid w:val="0067500F"/>
    <w:rsid w:val="00681E10"/>
    <w:rsid w:val="00683696"/>
    <w:rsid w:val="006861DE"/>
    <w:rsid w:val="00687C93"/>
    <w:rsid w:val="00687F75"/>
    <w:rsid w:val="006A1C07"/>
    <w:rsid w:val="006A34F5"/>
    <w:rsid w:val="006A6EDF"/>
    <w:rsid w:val="006B10F6"/>
    <w:rsid w:val="006B18EC"/>
    <w:rsid w:val="006B6763"/>
    <w:rsid w:val="006C1BBF"/>
    <w:rsid w:val="006C5817"/>
    <w:rsid w:val="006D5B1A"/>
    <w:rsid w:val="006D60EA"/>
    <w:rsid w:val="006D7F48"/>
    <w:rsid w:val="006E03BE"/>
    <w:rsid w:val="006E1544"/>
    <w:rsid w:val="006E19E9"/>
    <w:rsid w:val="006E7D64"/>
    <w:rsid w:val="006F4172"/>
    <w:rsid w:val="006F5800"/>
    <w:rsid w:val="007001B9"/>
    <w:rsid w:val="007103E2"/>
    <w:rsid w:val="0071355E"/>
    <w:rsid w:val="00715CD6"/>
    <w:rsid w:val="00720FF2"/>
    <w:rsid w:val="00725B78"/>
    <w:rsid w:val="007324B1"/>
    <w:rsid w:val="0074381C"/>
    <w:rsid w:val="00744C1F"/>
    <w:rsid w:val="00745423"/>
    <w:rsid w:val="00746F00"/>
    <w:rsid w:val="007509A6"/>
    <w:rsid w:val="0075330D"/>
    <w:rsid w:val="007538E1"/>
    <w:rsid w:val="007578FD"/>
    <w:rsid w:val="00762718"/>
    <w:rsid w:val="00767118"/>
    <w:rsid w:val="00772E86"/>
    <w:rsid w:val="00774FD0"/>
    <w:rsid w:val="00781C8D"/>
    <w:rsid w:val="007843E6"/>
    <w:rsid w:val="00784BFD"/>
    <w:rsid w:val="00790C3A"/>
    <w:rsid w:val="00790D4B"/>
    <w:rsid w:val="00791046"/>
    <w:rsid w:val="007963F3"/>
    <w:rsid w:val="00797B4A"/>
    <w:rsid w:val="007A392F"/>
    <w:rsid w:val="007A67E3"/>
    <w:rsid w:val="007A7251"/>
    <w:rsid w:val="007C0305"/>
    <w:rsid w:val="007C09E3"/>
    <w:rsid w:val="007D16E9"/>
    <w:rsid w:val="007D6B71"/>
    <w:rsid w:val="007E3645"/>
    <w:rsid w:val="007E577C"/>
    <w:rsid w:val="007F020B"/>
    <w:rsid w:val="00800286"/>
    <w:rsid w:val="00800544"/>
    <w:rsid w:val="00803782"/>
    <w:rsid w:val="00804B8A"/>
    <w:rsid w:val="00806768"/>
    <w:rsid w:val="00807575"/>
    <w:rsid w:val="00816D49"/>
    <w:rsid w:val="008177B5"/>
    <w:rsid w:val="0082040C"/>
    <w:rsid w:val="008229EE"/>
    <w:rsid w:val="00830983"/>
    <w:rsid w:val="00830D89"/>
    <w:rsid w:val="00833CA9"/>
    <w:rsid w:val="00841550"/>
    <w:rsid w:val="008441A6"/>
    <w:rsid w:val="00845630"/>
    <w:rsid w:val="00851E10"/>
    <w:rsid w:val="00852393"/>
    <w:rsid w:val="0085365F"/>
    <w:rsid w:val="00854ABD"/>
    <w:rsid w:val="00855552"/>
    <w:rsid w:val="00857890"/>
    <w:rsid w:val="008630F9"/>
    <w:rsid w:val="00865EC7"/>
    <w:rsid w:val="00871591"/>
    <w:rsid w:val="00877B08"/>
    <w:rsid w:val="00877CE2"/>
    <w:rsid w:val="00881D87"/>
    <w:rsid w:val="0088623A"/>
    <w:rsid w:val="0088635B"/>
    <w:rsid w:val="0088710E"/>
    <w:rsid w:val="00891E15"/>
    <w:rsid w:val="008A0C67"/>
    <w:rsid w:val="008C42CB"/>
    <w:rsid w:val="008C4C7D"/>
    <w:rsid w:val="008C6544"/>
    <w:rsid w:val="008C7AAD"/>
    <w:rsid w:val="008D3E77"/>
    <w:rsid w:val="008D5545"/>
    <w:rsid w:val="008E15FB"/>
    <w:rsid w:val="008E181C"/>
    <w:rsid w:val="008E1B44"/>
    <w:rsid w:val="008E373B"/>
    <w:rsid w:val="008E4A2B"/>
    <w:rsid w:val="008E6B9B"/>
    <w:rsid w:val="008E7553"/>
    <w:rsid w:val="008F1521"/>
    <w:rsid w:val="00902A35"/>
    <w:rsid w:val="0091002D"/>
    <w:rsid w:val="00911A5F"/>
    <w:rsid w:val="0091565C"/>
    <w:rsid w:val="009164A7"/>
    <w:rsid w:val="00922F49"/>
    <w:rsid w:val="00927EA1"/>
    <w:rsid w:val="0093017E"/>
    <w:rsid w:val="00930B9F"/>
    <w:rsid w:val="009324C3"/>
    <w:rsid w:val="00933496"/>
    <w:rsid w:val="0093590A"/>
    <w:rsid w:val="00940805"/>
    <w:rsid w:val="00942470"/>
    <w:rsid w:val="00943463"/>
    <w:rsid w:val="009527D6"/>
    <w:rsid w:val="00953B8E"/>
    <w:rsid w:val="00954E6A"/>
    <w:rsid w:val="00960F81"/>
    <w:rsid w:val="00965AB5"/>
    <w:rsid w:val="00972585"/>
    <w:rsid w:val="0097419B"/>
    <w:rsid w:val="009749F8"/>
    <w:rsid w:val="009779B6"/>
    <w:rsid w:val="00982FFE"/>
    <w:rsid w:val="00985FB2"/>
    <w:rsid w:val="00993ADB"/>
    <w:rsid w:val="0099455D"/>
    <w:rsid w:val="00994729"/>
    <w:rsid w:val="009A211B"/>
    <w:rsid w:val="009A72BD"/>
    <w:rsid w:val="009A7D1B"/>
    <w:rsid w:val="009B26BD"/>
    <w:rsid w:val="009B2907"/>
    <w:rsid w:val="009B6DEC"/>
    <w:rsid w:val="009C53F0"/>
    <w:rsid w:val="009C6C20"/>
    <w:rsid w:val="009D26CE"/>
    <w:rsid w:val="009D2E92"/>
    <w:rsid w:val="009D4A15"/>
    <w:rsid w:val="009E1131"/>
    <w:rsid w:val="009F0077"/>
    <w:rsid w:val="009F35FC"/>
    <w:rsid w:val="009F3897"/>
    <w:rsid w:val="009F4E85"/>
    <w:rsid w:val="009F5894"/>
    <w:rsid w:val="009F6150"/>
    <w:rsid w:val="00A01D32"/>
    <w:rsid w:val="00A022C9"/>
    <w:rsid w:val="00A05B66"/>
    <w:rsid w:val="00A159CE"/>
    <w:rsid w:val="00A17D0A"/>
    <w:rsid w:val="00A20421"/>
    <w:rsid w:val="00A204F1"/>
    <w:rsid w:val="00A23B84"/>
    <w:rsid w:val="00A30898"/>
    <w:rsid w:val="00A314E2"/>
    <w:rsid w:val="00A33FCE"/>
    <w:rsid w:val="00A37FEE"/>
    <w:rsid w:val="00A427A1"/>
    <w:rsid w:val="00A455F7"/>
    <w:rsid w:val="00A469A5"/>
    <w:rsid w:val="00A47475"/>
    <w:rsid w:val="00A47C55"/>
    <w:rsid w:val="00A50E68"/>
    <w:rsid w:val="00A60B69"/>
    <w:rsid w:val="00A6247D"/>
    <w:rsid w:val="00A62917"/>
    <w:rsid w:val="00A73A6D"/>
    <w:rsid w:val="00A73BB8"/>
    <w:rsid w:val="00A77205"/>
    <w:rsid w:val="00A834AD"/>
    <w:rsid w:val="00A83806"/>
    <w:rsid w:val="00A84EE9"/>
    <w:rsid w:val="00A87361"/>
    <w:rsid w:val="00A93831"/>
    <w:rsid w:val="00A9583D"/>
    <w:rsid w:val="00A969DE"/>
    <w:rsid w:val="00AA043E"/>
    <w:rsid w:val="00AA0E69"/>
    <w:rsid w:val="00AA226C"/>
    <w:rsid w:val="00AA577D"/>
    <w:rsid w:val="00AA7BFD"/>
    <w:rsid w:val="00AB1780"/>
    <w:rsid w:val="00AB6743"/>
    <w:rsid w:val="00AC0746"/>
    <w:rsid w:val="00AC41F5"/>
    <w:rsid w:val="00AD26F3"/>
    <w:rsid w:val="00AD59C5"/>
    <w:rsid w:val="00AE0C8B"/>
    <w:rsid w:val="00AE542E"/>
    <w:rsid w:val="00B0087C"/>
    <w:rsid w:val="00B0319F"/>
    <w:rsid w:val="00B07155"/>
    <w:rsid w:val="00B1030C"/>
    <w:rsid w:val="00B114E7"/>
    <w:rsid w:val="00B1305C"/>
    <w:rsid w:val="00B1645B"/>
    <w:rsid w:val="00B20F67"/>
    <w:rsid w:val="00B2781B"/>
    <w:rsid w:val="00B378A1"/>
    <w:rsid w:val="00B4001F"/>
    <w:rsid w:val="00B403ED"/>
    <w:rsid w:val="00B424BB"/>
    <w:rsid w:val="00B44550"/>
    <w:rsid w:val="00B45BF2"/>
    <w:rsid w:val="00B51A60"/>
    <w:rsid w:val="00B55B5B"/>
    <w:rsid w:val="00B55F32"/>
    <w:rsid w:val="00B63482"/>
    <w:rsid w:val="00B674AA"/>
    <w:rsid w:val="00B705A8"/>
    <w:rsid w:val="00B71388"/>
    <w:rsid w:val="00B72010"/>
    <w:rsid w:val="00B747B9"/>
    <w:rsid w:val="00B74FE8"/>
    <w:rsid w:val="00B75549"/>
    <w:rsid w:val="00B755C7"/>
    <w:rsid w:val="00B80B3A"/>
    <w:rsid w:val="00B8328D"/>
    <w:rsid w:val="00B87259"/>
    <w:rsid w:val="00B87F76"/>
    <w:rsid w:val="00B928A0"/>
    <w:rsid w:val="00B92B26"/>
    <w:rsid w:val="00B96885"/>
    <w:rsid w:val="00B97412"/>
    <w:rsid w:val="00BA225D"/>
    <w:rsid w:val="00BA5A25"/>
    <w:rsid w:val="00BA67A6"/>
    <w:rsid w:val="00BB20AE"/>
    <w:rsid w:val="00BB61B9"/>
    <w:rsid w:val="00BC1785"/>
    <w:rsid w:val="00BC2B03"/>
    <w:rsid w:val="00BC47D2"/>
    <w:rsid w:val="00BC5981"/>
    <w:rsid w:val="00BD0564"/>
    <w:rsid w:val="00BD3D8F"/>
    <w:rsid w:val="00BE0CD4"/>
    <w:rsid w:val="00BE126E"/>
    <w:rsid w:val="00BE2D28"/>
    <w:rsid w:val="00C041EE"/>
    <w:rsid w:val="00C12DCB"/>
    <w:rsid w:val="00C24E6D"/>
    <w:rsid w:val="00C3070B"/>
    <w:rsid w:val="00C3271F"/>
    <w:rsid w:val="00C36D55"/>
    <w:rsid w:val="00C40ECB"/>
    <w:rsid w:val="00C41723"/>
    <w:rsid w:val="00C43907"/>
    <w:rsid w:val="00C4392B"/>
    <w:rsid w:val="00C47C17"/>
    <w:rsid w:val="00C60B5D"/>
    <w:rsid w:val="00C63320"/>
    <w:rsid w:val="00C64F94"/>
    <w:rsid w:val="00C75289"/>
    <w:rsid w:val="00C77C81"/>
    <w:rsid w:val="00C86BF4"/>
    <w:rsid w:val="00C96640"/>
    <w:rsid w:val="00CA466E"/>
    <w:rsid w:val="00CA7B8D"/>
    <w:rsid w:val="00CB0996"/>
    <w:rsid w:val="00CB2319"/>
    <w:rsid w:val="00CB6757"/>
    <w:rsid w:val="00CC52EA"/>
    <w:rsid w:val="00CC608F"/>
    <w:rsid w:val="00CC69DD"/>
    <w:rsid w:val="00CC6C65"/>
    <w:rsid w:val="00CD06FB"/>
    <w:rsid w:val="00CD17E2"/>
    <w:rsid w:val="00CD6910"/>
    <w:rsid w:val="00CE1604"/>
    <w:rsid w:val="00CE2C1C"/>
    <w:rsid w:val="00CE4D71"/>
    <w:rsid w:val="00CE618F"/>
    <w:rsid w:val="00CE6909"/>
    <w:rsid w:val="00CF3D0F"/>
    <w:rsid w:val="00D01B09"/>
    <w:rsid w:val="00D06EB1"/>
    <w:rsid w:val="00D07E14"/>
    <w:rsid w:val="00D07F28"/>
    <w:rsid w:val="00D103DB"/>
    <w:rsid w:val="00D10542"/>
    <w:rsid w:val="00D106E5"/>
    <w:rsid w:val="00D31911"/>
    <w:rsid w:val="00D41FC5"/>
    <w:rsid w:val="00D434B9"/>
    <w:rsid w:val="00D444FB"/>
    <w:rsid w:val="00D45421"/>
    <w:rsid w:val="00D45532"/>
    <w:rsid w:val="00D52986"/>
    <w:rsid w:val="00D53A10"/>
    <w:rsid w:val="00D56319"/>
    <w:rsid w:val="00D63AE7"/>
    <w:rsid w:val="00D675B1"/>
    <w:rsid w:val="00D73386"/>
    <w:rsid w:val="00D74AFE"/>
    <w:rsid w:val="00D74B54"/>
    <w:rsid w:val="00D74BBD"/>
    <w:rsid w:val="00D75074"/>
    <w:rsid w:val="00D77286"/>
    <w:rsid w:val="00D81B83"/>
    <w:rsid w:val="00D86AD6"/>
    <w:rsid w:val="00D86E69"/>
    <w:rsid w:val="00D86F92"/>
    <w:rsid w:val="00D90703"/>
    <w:rsid w:val="00D91B43"/>
    <w:rsid w:val="00D96E4B"/>
    <w:rsid w:val="00D975A7"/>
    <w:rsid w:val="00DA0677"/>
    <w:rsid w:val="00DA10A5"/>
    <w:rsid w:val="00DA1CA3"/>
    <w:rsid w:val="00DA20D1"/>
    <w:rsid w:val="00DA44C5"/>
    <w:rsid w:val="00DA52A2"/>
    <w:rsid w:val="00DB02CE"/>
    <w:rsid w:val="00DB0C9B"/>
    <w:rsid w:val="00DB30DE"/>
    <w:rsid w:val="00DB5264"/>
    <w:rsid w:val="00DB6AEA"/>
    <w:rsid w:val="00DB70B1"/>
    <w:rsid w:val="00DB7449"/>
    <w:rsid w:val="00DC0E1F"/>
    <w:rsid w:val="00DC19B2"/>
    <w:rsid w:val="00DE47D2"/>
    <w:rsid w:val="00DE5C39"/>
    <w:rsid w:val="00DE5EFB"/>
    <w:rsid w:val="00DF0768"/>
    <w:rsid w:val="00DF0F93"/>
    <w:rsid w:val="00DF3BA8"/>
    <w:rsid w:val="00DF528F"/>
    <w:rsid w:val="00DF5658"/>
    <w:rsid w:val="00E001F6"/>
    <w:rsid w:val="00E004C2"/>
    <w:rsid w:val="00E02CCE"/>
    <w:rsid w:val="00E033AB"/>
    <w:rsid w:val="00E13688"/>
    <w:rsid w:val="00E14C73"/>
    <w:rsid w:val="00E21C44"/>
    <w:rsid w:val="00E27683"/>
    <w:rsid w:val="00E27E4B"/>
    <w:rsid w:val="00E31DF2"/>
    <w:rsid w:val="00E329AF"/>
    <w:rsid w:val="00E4206A"/>
    <w:rsid w:val="00E42D56"/>
    <w:rsid w:val="00E43D62"/>
    <w:rsid w:val="00E45E26"/>
    <w:rsid w:val="00E47F68"/>
    <w:rsid w:val="00E555EB"/>
    <w:rsid w:val="00E57857"/>
    <w:rsid w:val="00E6190E"/>
    <w:rsid w:val="00E622B1"/>
    <w:rsid w:val="00E6757F"/>
    <w:rsid w:val="00E7019B"/>
    <w:rsid w:val="00E716E3"/>
    <w:rsid w:val="00E73928"/>
    <w:rsid w:val="00E7731D"/>
    <w:rsid w:val="00E846FB"/>
    <w:rsid w:val="00E85DE7"/>
    <w:rsid w:val="00E86139"/>
    <w:rsid w:val="00E95E70"/>
    <w:rsid w:val="00EA34F8"/>
    <w:rsid w:val="00EA7596"/>
    <w:rsid w:val="00EB190B"/>
    <w:rsid w:val="00EB1CBB"/>
    <w:rsid w:val="00EB4C77"/>
    <w:rsid w:val="00EB53EE"/>
    <w:rsid w:val="00EB5E43"/>
    <w:rsid w:val="00ED483A"/>
    <w:rsid w:val="00ED74B0"/>
    <w:rsid w:val="00EF104D"/>
    <w:rsid w:val="00EF2E0B"/>
    <w:rsid w:val="00EF60AB"/>
    <w:rsid w:val="00F01DC8"/>
    <w:rsid w:val="00F0263D"/>
    <w:rsid w:val="00F053A4"/>
    <w:rsid w:val="00F14BA9"/>
    <w:rsid w:val="00F15A1B"/>
    <w:rsid w:val="00F16AC0"/>
    <w:rsid w:val="00F229C7"/>
    <w:rsid w:val="00F233E3"/>
    <w:rsid w:val="00F247AC"/>
    <w:rsid w:val="00F27054"/>
    <w:rsid w:val="00F27B35"/>
    <w:rsid w:val="00F30D05"/>
    <w:rsid w:val="00F315A7"/>
    <w:rsid w:val="00F356CE"/>
    <w:rsid w:val="00F37BC1"/>
    <w:rsid w:val="00F44D30"/>
    <w:rsid w:val="00F55692"/>
    <w:rsid w:val="00F622C0"/>
    <w:rsid w:val="00F645AC"/>
    <w:rsid w:val="00F673C0"/>
    <w:rsid w:val="00F740DB"/>
    <w:rsid w:val="00F81E35"/>
    <w:rsid w:val="00F84035"/>
    <w:rsid w:val="00F84BD1"/>
    <w:rsid w:val="00F854A2"/>
    <w:rsid w:val="00F86595"/>
    <w:rsid w:val="00F87FB7"/>
    <w:rsid w:val="00F92977"/>
    <w:rsid w:val="00F95588"/>
    <w:rsid w:val="00F95CB8"/>
    <w:rsid w:val="00FA1B37"/>
    <w:rsid w:val="00FA3442"/>
    <w:rsid w:val="00FA660D"/>
    <w:rsid w:val="00FB099D"/>
    <w:rsid w:val="00FD7C7F"/>
    <w:rsid w:val="00FE451A"/>
    <w:rsid w:val="00FF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1AF1F"/>
  <w15:docId w15:val="{81233150-C406-4419-AAD7-A36051734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AB5"/>
    <w:pPr>
      <w:spacing w:after="200" w:line="276" w:lineRule="auto"/>
    </w:pPr>
    <w:rPr>
      <w:sz w:val="22"/>
      <w:szCs w:val="22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416E"/>
    <w:pPr>
      <w:keepNext/>
      <w:numPr>
        <w:numId w:val="1"/>
      </w:numPr>
      <w:tabs>
        <w:tab w:val="left" w:pos="1515"/>
      </w:tabs>
      <w:spacing w:after="0" w:line="240" w:lineRule="auto"/>
      <w:jc w:val="center"/>
      <w:outlineLvl w:val="0"/>
    </w:pPr>
    <w:rPr>
      <w:rFonts w:ascii="Times LatArm" w:hAnsi="Times LatArm"/>
      <w:sz w:val="24"/>
      <w:szCs w:val="24"/>
      <w:lang w:val="en-AU"/>
    </w:rPr>
  </w:style>
  <w:style w:type="paragraph" w:styleId="Heading2">
    <w:name w:val="heading 2"/>
    <w:basedOn w:val="Normal"/>
    <w:link w:val="Heading2Char"/>
    <w:qFormat/>
    <w:rsid w:val="0006416E"/>
    <w:pPr>
      <w:numPr>
        <w:ilvl w:val="1"/>
        <w:numId w:val="1"/>
      </w:numPr>
      <w:spacing w:before="100" w:beforeAutospacing="1" w:after="100" w:afterAutospacing="1" w:line="240" w:lineRule="auto"/>
      <w:jc w:val="center"/>
      <w:outlineLvl w:val="1"/>
    </w:pPr>
    <w:rPr>
      <w:b/>
      <w:bCs/>
      <w:i/>
      <w:iCs/>
      <w:sz w:val="27"/>
      <w:szCs w:val="27"/>
    </w:rPr>
  </w:style>
  <w:style w:type="paragraph" w:styleId="Heading3">
    <w:name w:val="heading 3"/>
    <w:basedOn w:val="Normal"/>
    <w:link w:val="Heading3Char"/>
    <w:uiPriority w:val="99"/>
    <w:qFormat/>
    <w:rsid w:val="0006416E"/>
    <w:pPr>
      <w:numPr>
        <w:ilvl w:val="2"/>
        <w:numId w:val="1"/>
      </w:numPr>
      <w:spacing w:before="100" w:beforeAutospacing="1" w:after="100" w:afterAutospacing="1" w:line="240" w:lineRule="auto"/>
      <w:outlineLvl w:val="2"/>
    </w:pPr>
    <w:rPr>
      <w:b/>
      <w:bCs/>
      <w:i/>
      <w:i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06416E"/>
    <w:pPr>
      <w:numPr>
        <w:ilvl w:val="3"/>
        <w:numId w:val="1"/>
      </w:numPr>
      <w:spacing w:before="100" w:beforeAutospacing="1" w:after="100" w:afterAutospacing="1" w:line="240" w:lineRule="auto"/>
      <w:outlineLvl w:val="3"/>
    </w:pPr>
    <w:rPr>
      <w:b/>
      <w:bCs/>
      <w:caps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06416E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rsid w:val="0006416E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06416E"/>
    <w:pPr>
      <w:keepNext/>
      <w:numPr>
        <w:ilvl w:val="6"/>
        <w:numId w:val="1"/>
      </w:numPr>
      <w:spacing w:after="0" w:line="240" w:lineRule="auto"/>
      <w:jc w:val="both"/>
      <w:outlineLvl w:val="6"/>
    </w:pPr>
    <w:rPr>
      <w:rFonts w:ascii="Arial Armenian" w:hAnsi="Arial Armenian"/>
      <w:b/>
      <w:bCs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06416E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Arial Armenian" w:hAnsi="Arial Armenian"/>
      <w:b/>
      <w:b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6416E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06416E"/>
    <w:rPr>
      <w:rFonts w:ascii="Times LatArm" w:hAnsi="Times LatArm"/>
      <w:sz w:val="24"/>
      <w:szCs w:val="24"/>
      <w:lang w:val="en-AU" w:eastAsia="ru-RU"/>
    </w:rPr>
  </w:style>
  <w:style w:type="character" w:customStyle="1" w:styleId="Heading2Char">
    <w:name w:val="Heading 2 Char"/>
    <w:link w:val="Heading2"/>
    <w:rsid w:val="0006416E"/>
    <w:rPr>
      <w:b/>
      <w:bCs/>
      <w:i/>
      <w:iCs/>
      <w:sz w:val="27"/>
      <w:szCs w:val="27"/>
      <w:lang w:val="ru-RU" w:eastAsia="ru-RU"/>
    </w:rPr>
  </w:style>
  <w:style w:type="character" w:customStyle="1" w:styleId="Heading3Char">
    <w:name w:val="Heading 3 Char"/>
    <w:link w:val="Heading3"/>
    <w:uiPriority w:val="99"/>
    <w:rsid w:val="0006416E"/>
    <w:rPr>
      <w:b/>
      <w:bCs/>
      <w:i/>
      <w:iCs/>
      <w:sz w:val="27"/>
      <w:szCs w:val="27"/>
      <w:lang w:val="ru-RU" w:eastAsia="ru-RU"/>
    </w:rPr>
  </w:style>
  <w:style w:type="character" w:customStyle="1" w:styleId="Heading4Char">
    <w:name w:val="Heading 4 Char"/>
    <w:link w:val="Heading4"/>
    <w:uiPriority w:val="99"/>
    <w:rsid w:val="0006416E"/>
    <w:rPr>
      <w:b/>
      <w:bCs/>
      <w:caps/>
      <w:sz w:val="24"/>
      <w:szCs w:val="24"/>
      <w:lang w:val="ru-RU" w:eastAsia="ru-RU"/>
    </w:rPr>
  </w:style>
  <w:style w:type="character" w:customStyle="1" w:styleId="Heading5Char">
    <w:name w:val="Heading 5 Char"/>
    <w:link w:val="Heading5"/>
    <w:rsid w:val="0006416E"/>
    <w:rPr>
      <w:rFonts w:ascii="Cambria" w:hAnsi="Cambria"/>
      <w:color w:val="243F60"/>
      <w:sz w:val="22"/>
      <w:szCs w:val="22"/>
    </w:rPr>
  </w:style>
  <w:style w:type="character" w:customStyle="1" w:styleId="Heading6Char">
    <w:name w:val="Heading 6 Char"/>
    <w:link w:val="Heading6"/>
    <w:rsid w:val="0006416E"/>
    <w:rPr>
      <w:rFonts w:ascii="Cambria" w:hAnsi="Cambria"/>
      <w:i/>
      <w:iCs/>
      <w:color w:val="243F60"/>
      <w:sz w:val="22"/>
      <w:szCs w:val="22"/>
    </w:rPr>
  </w:style>
  <w:style w:type="character" w:customStyle="1" w:styleId="Heading7Char">
    <w:name w:val="Heading 7 Char"/>
    <w:link w:val="Heading7"/>
    <w:rsid w:val="0006416E"/>
    <w:rPr>
      <w:rFonts w:ascii="Arial Armenian" w:hAnsi="Arial Armenian"/>
      <w:b/>
      <w:bCs/>
      <w:sz w:val="24"/>
      <w:szCs w:val="24"/>
      <w:lang w:eastAsia="ru-RU"/>
    </w:rPr>
  </w:style>
  <w:style w:type="character" w:customStyle="1" w:styleId="Heading8Char">
    <w:name w:val="Heading 8 Char"/>
    <w:link w:val="Heading8"/>
    <w:rsid w:val="0006416E"/>
    <w:rPr>
      <w:rFonts w:ascii="Arial Armenian" w:hAnsi="Arial Armenian"/>
      <w:b/>
      <w:bCs/>
      <w:sz w:val="24"/>
      <w:szCs w:val="24"/>
      <w:lang w:val="ru-RU" w:eastAsia="ru-RU"/>
    </w:rPr>
  </w:style>
  <w:style w:type="character" w:customStyle="1" w:styleId="Heading9Char">
    <w:name w:val="Heading 9 Char"/>
    <w:link w:val="Heading9"/>
    <w:rsid w:val="0006416E"/>
    <w:rPr>
      <w:rFonts w:ascii="Cambria" w:hAnsi="Cambria"/>
      <w:i/>
      <w:iCs/>
      <w:color w:val="404040"/>
    </w:rPr>
  </w:style>
  <w:style w:type="paragraph" w:customStyle="1" w:styleId="a">
    <w:name w:val="Знак Знак"/>
    <w:basedOn w:val="Normal"/>
    <w:uiPriority w:val="99"/>
    <w:rsid w:val="0006416E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styleId="BodyText">
    <w:name w:val="Body Text"/>
    <w:basedOn w:val="Normal"/>
    <w:link w:val="BodyTextChar"/>
    <w:uiPriority w:val="99"/>
    <w:rsid w:val="0006416E"/>
    <w:pPr>
      <w:spacing w:after="120" w:line="240" w:lineRule="auto"/>
    </w:pPr>
    <w:rPr>
      <w:rFonts w:ascii="Times Armenian" w:hAnsi="Times Armenian"/>
      <w:sz w:val="24"/>
      <w:szCs w:val="24"/>
    </w:rPr>
  </w:style>
  <w:style w:type="character" w:customStyle="1" w:styleId="BodyTextChar">
    <w:name w:val="Body Text Char"/>
    <w:link w:val="BodyText"/>
    <w:uiPriority w:val="99"/>
    <w:rsid w:val="0006416E"/>
    <w:rPr>
      <w:rFonts w:ascii="Times Armenian" w:eastAsia="Times New Roman" w:hAnsi="Times Armenian" w:cs="Times Armenian"/>
      <w:sz w:val="24"/>
      <w:szCs w:val="24"/>
    </w:rPr>
  </w:style>
  <w:style w:type="table" w:styleId="TableGrid">
    <w:name w:val="Table Grid"/>
    <w:basedOn w:val="TableNormal"/>
    <w:uiPriority w:val="59"/>
    <w:rsid w:val="0006416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06416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06416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6416E"/>
  </w:style>
  <w:style w:type="paragraph" w:styleId="NormalWeb">
    <w:name w:val="Normal (Web)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har">
    <w:name w:val="Char"/>
    <w:basedOn w:val="Normal"/>
    <w:rsid w:val="0006416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Cell">
    <w:name w:val="ConsCell"/>
    <w:uiPriority w:val="99"/>
    <w:rsid w:val="0006416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Strong">
    <w:name w:val="Strong"/>
    <w:uiPriority w:val="22"/>
    <w:qFormat/>
    <w:rsid w:val="0006416E"/>
    <w:rPr>
      <w:b/>
      <w:bCs/>
    </w:rPr>
  </w:style>
  <w:style w:type="character" w:styleId="Hyperlink">
    <w:name w:val="Hyperlink"/>
    <w:uiPriority w:val="99"/>
    <w:rsid w:val="0006416E"/>
    <w:rPr>
      <w:color w:val="0000FF"/>
      <w:u w:val="single"/>
    </w:rPr>
  </w:style>
  <w:style w:type="character" w:styleId="FollowedHyperlink">
    <w:name w:val="FollowedHyperlink"/>
    <w:rsid w:val="0006416E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0641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" w:hAnsi="Arial Unicode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06416E"/>
    <w:rPr>
      <w:rFonts w:ascii="Arial Unicode" w:eastAsia="Times New Roman" w:hAnsi="Arial Unicode" w:cs="Arial Unicode"/>
      <w:sz w:val="20"/>
      <w:szCs w:val="20"/>
    </w:rPr>
  </w:style>
  <w:style w:type="paragraph" w:customStyle="1" w:styleId="design">
    <w:name w:val="design"/>
    <w:basedOn w:val="Normal"/>
    <w:uiPriority w:val="99"/>
    <w:rsid w:val="0006416E"/>
    <w:pPr>
      <w:shd w:val="clear" w:color="auto" w:fill="F6F6F6"/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color w:val="545454"/>
      <w:sz w:val="21"/>
      <w:szCs w:val="21"/>
    </w:rPr>
  </w:style>
  <w:style w:type="paragraph" w:customStyle="1" w:styleId="diz">
    <w:name w:val="diz"/>
    <w:basedOn w:val="Normal"/>
    <w:uiPriority w:val="99"/>
    <w:rsid w:val="0006416E"/>
    <w:pPr>
      <w:shd w:val="clear" w:color="auto" w:fill="F6F6F6"/>
      <w:spacing w:before="100" w:beforeAutospacing="1" w:after="100" w:afterAutospacing="1" w:line="240" w:lineRule="auto"/>
    </w:pPr>
    <w:rPr>
      <w:rFonts w:ascii="Times New Roman" w:hAnsi="Times New Roman"/>
      <w:b/>
      <w:bCs/>
      <w:color w:val="545454"/>
      <w:sz w:val="21"/>
      <w:szCs w:val="21"/>
    </w:rPr>
  </w:style>
  <w:style w:type="paragraph" w:customStyle="1" w:styleId="diz1">
    <w:name w:val="diz1"/>
    <w:basedOn w:val="Normal"/>
    <w:uiPriority w:val="99"/>
    <w:rsid w:val="0006416E"/>
    <w:pPr>
      <w:shd w:val="clear" w:color="auto" w:fill="F6F6F6"/>
      <w:spacing w:before="100" w:beforeAutospacing="1" w:after="100" w:afterAutospacing="1" w:line="240" w:lineRule="auto"/>
    </w:pPr>
    <w:rPr>
      <w:rFonts w:ascii="Times New Roman" w:hAnsi="Times New Roman"/>
      <w:b/>
      <w:bCs/>
      <w:color w:val="545454"/>
      <w:sz w:val="24"/>
      <w:szCs w:val="24"/>
    </w:rPr>
  </w:style>
  <w:style w:type="paragraph" w:customStyle="1" w:styleId="diz2">
    <w:name w:val="diz2"/>
    <w:basedOn w:val="Normal"/>
    <w:uiPriority w:val="99"/>
    <w:rsid w:val="0006416E"/>
    <w:pPr>
      <w:shd w:val="clear" w:color="auto" w:fill="F6F6F6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howhide">
    <w:name w:val="showhide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1"/>
      <w:szCs w:val="21"/>
      <w:u w:val="single"/>
    </w:rPr>
  </w:style>
  <w:style w:type="paragraph" w:customStyle="1" w:styleId="hilite">
    <w:name w:val="hilite"/>
    <w:basedOn w:val="Normal"/>
    <w:uiPriority w:val="99"/>
    <w:rsid w:val="0006416E"/>
    <w:pPr>
      <w:shd w:val="clear" w:color="auto" w:fill="0A246A"/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customStyle="1" w:styleId="margin">
    <w:name w:val="margin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padding">
    <w:name w:val="nopadding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enter">
    <w:name w:val="center"/>
    <w:basedOn w:val="Normal"/>
    <w:uiPriority w:val="99"/>
    <w:rsid w:val="0006416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doubleborder">
    <w:name w:val="doubleborder"/>
    <w:basedOn w:val="Normal"/>
    <w:uiPriority w:val="99"/>
    <w:rsid w:val="0006416E"/>
    <w:pPr>
      <w:spacing w:before="750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quantity">
    <w:name w:val="quantity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frame">
    <w:name w:val="frame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ramebody">
    <w:name w:val="framebody"/>
    <w:basedOn w:val="Normal"/>
    <w:uiPriority w:val="99"/>
    <w:rsid w:val="0006416E"/>
    <w:pPr>
      <w:spacing w:before="100" w:beforeAutospacing="1" w:after="100" w:afterAutospacing="1" w:line="240" w:lineRule="auto"/>
      <w:ind w:right="-15"/>
    </w:pPr>
    <w:rPr>
      <w:rFonts w:ascii="Times New Roman" w:hAnsi="Times New Roman"/>
      <w:sz w:val="24"/>
      <w:szCs w:val="24"/>
    </w:rPr>
  </w:style>
  <w:style w:type="paragraph" w:customStyle="1" w:styleId="frametitle">
    <w:name w:val="frametitle"/>
    <w:basedOn w:val="Normal"/>
    <w:uiPriority w:val="99"/>
    <w:rsid w:val="0006416E"/>
    <w:pPr>
      <w:spacing w:after="0" w:line="240" w:lineRule="auto"/>
      <w:ind w:left="15" w:right="15"/>
      <w:jc w:val="center"/>
    </w:pPr>
    <w:rPr>
      <w:rFonts w:ascii="Times New Roman" w:hAnsi="Times New Roman"/>
      <w:b/>
      <w:bCs/>
      <w:spacing w:val="45"/>
      <w:sz w:val="23"/>
      <w:szCs w:val="23"/>
    </w:rPr>
  </w:style>
  <w:style w:type="paragraph" w:customStyle="1" w:styleId="main">
    <w:name w:val="main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in-width">
    <w:name w:val="min-width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rapper">
    <w:name w:val="wrapper"/>
    <w:basedOn w:val="Normal"/>
    <w:uiPriority w:val="99"/>
    <w:rsid w:val="0006416E"/>
    <w:pPr>
      <w:spacing w:before="300" w:after="300" w:line="240" w:lineRule="auto"/>
      <w:ind w:left="1224" w:right="1224"/>
    </w:pPr>
    <w:rPr>
      <w:rFonts w:ascii="Times New Roman" w:hAnsi="Times New Roman"/>
      <w:sz w:val="24"/>
      <w:szCs w:val="24"/>
    </w:rPr>
  </w:style>
  <w:style w:type="paragraph" w:customStyle="1" w:styleId="logobar">
    <w:name w:val="logobar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1">
    <w:name w:val="Header1"/>
    <w:basedOn w:val="Normal"/>
    <w:uiPriority w:val="99"/>
    <w:rsid w:val="0006416E"/>
    <w:pPr>
      <w:shd w:val="clear" w:color="auto" w:fill="507DA5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ainhead">
    <w:name w:val="mainhead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Sylfaen" w:hAnsi="Sylfaen" w:cs="Sylfaen"/>
      <w:b/>
      <w:bCs/>
      <w:caps/>
      <w:color w:val="FFFFFF"/>
      <w:sz w:val="33"/>
      <w:szCs w:val="33"/>
    </w:rPr>
  </w:style>
  <w:style w:type="paragraph" w:customStyle="1" w:styleId="navbar">
    <w:name w:val="navbar"/>
    <w:basedOn w:val="Normal"/>
    <w:uiPriority w:val="99"/>
    <w:rsid w:val="0006416E"/>
    <w:pPr>
      <w:pBdr>
        <w:bottom w:val="single" w:sz="6" w:space="0" w:color="507DA5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tent">
    <w:name w:val="content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tentwrapper">
    <w:name w:val="contentwrapper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tentcolumn">
    <w:name w:val="contentcolumn"/>
    <w:basedOn w:val="Normal"/>
    <w:uiPriority w:val="99"/>
    <w:rsid w:val="0006416E"/>
    <w:pPr>
      <w:spacing w:before="100" w:beforeAutospacing="1" w:after="100" w:afterAutospacing="1" w:line="240" w:lineRule="auto"/>
      <w:ind w:left="2448"/>
    </w:pPr>
    <w:rPr>
      <w:rFonts w:ascii="Times New Roman" w:hAnsi="Times New Roman"/>
      <w:sz w:val="24"/>
      <w:szCs w:val="24"/>
    </w:rPr>
  </w:style>
  <w:style w:type="paragraph" w:customStyle="1" w:styleId="leftcolumn">
    <w:name w:val="leftcolumn"/>
    <w:basedOn w:val="Normal"/>
    <w:uiPriority w:val="99"/>
    <w:rsid w:val="0006416E"/>
    <w:pPr>
      <w:spacing w:before="100" w:beforeAutospacing="1" w:after="100" w:afterAutospacing="1" w:line="240" w:lineRule="auto"/>
      <w:ind w:left="-12240"/>
    </w:pPr>
    <w:rPr>
      <w:rFonts w:ascii="Times New Roman" w:hAnsi="Times New Roman"/>
      <w:sz w:val="24"/>
      <w:szCs w:val="24"/>
    </w:rPr>
  </w:style>
  <w:style w:type="paragraph" w:customStyle="1" w:styleId="rightcolumn">
    <w:name w:val="rightcolumn"/>
    <w:basedOn w:val="Normal"/>
    <w:uiPriority w:val="99"/>
    <w:rsid w:val="0006416E"/>
    <w:pPr>
      <w:spacing w:before="100" w:beforeAutospacing="1" w:after="100" w:afterAutospacing="1" w:line="240" w:lineRule="auto"/>
      <w:ind w:left="-2448"/>
    </w:pPr>
    <w:rPr>
      <w:rFonts w:ascii="Times New Roman" w:hAnsi="Times New Roman"/>
      <w:sz w:val="24"/>
      <w:szCs w:val="24"/>
    </w:rPr>
  </w:style>
  <w:style w:type="paragraph" w:customStyle="1" w:styleId="inner">
    <w:name w:val="inner"/>
    <w:basedOn w:val="Normal"/>
    <w:uiPriority w:val="99"/>
    <w:rsid w:val="0006416E"/>
    <w:pPr>
      <w:spacing w:before="300" w:after="300" w:line="240" w:lineRule="auto"/>
    </w:pPr>
    <w:rPr>
      <w:rFonts w:ascii="Times New Roman" w:hAnsi="Times New Roman"/>
      <w:sz w:val="24"/>
      <w:szCs w:val="24"/>
    </w:rPr>
  </w:style>
  <w:style w:type="paragraph" w:customStyle="1" w:styleId="booksthumbs">
    <w:name w:val="booksthumbs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15"/>
      <w:szCs w:val="15"/>
    </w:rPr>
  </w:style>
  <w:style w:type="paragraph" w:customStyle="1" w:styleId="bannersblock">
    <w:name w:val="bannersblock"/>
    <w:basedOn w:val="Normal"/>
    <w:uiPriority w:val="99"/>
    <w:rsid w:val="0006416E"/>
    <w:pPr>
      <w:spacing w:before="150" w:after="150" w:line="240" w:lineRule="auto"/>
      <w:ind w:left="75" w:right="75"/>
    </w:pPr>
    <w:rPr>
      <w:rFonts w:ascii="Times New Roman" w:hAnsi="Times New Roman"/>
      <w:sz w:val="24"/>
      <w:szCs w:val="24"/>
    </w:rPr>
  </w:style>
  <w:style w:type="paragraph" w:customStyle="1" w:styleId="row">
    <w:name w:val="row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uttons">
    <w:name w:val="buttons"/>
    <w:basedOn w:val="Normal"/>
    <w:uiPriority w:val="99"/>
    <w:rsid w:val="0006416E"/>
    <w:pPr>
      <w:spacing w:before="300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alfrow">
    <w:name w:val="halfrow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ell">
    <w:name w:val="cell"/>
    <w:basedOn w:val="Normal"/>
    <w:uiPriority w:val="99"/>
    <w:rsid w:val="0006416E"/>
    <w:pPr>
      <w:spacing w:after="75" w:line="240" w:lineRule="auto"/>
      <w:ind w:left="75" w:right="75"/>
      <w:jc w:val="center"/>
    </w:pPr>
    <w:rPr>
      <w:rFonts w:ascii="Times New Roman" w:hAnsi="Times New Roman"/>
      <w:sz w:val="24"/>
      <w:szCs w:val="24"/>
    </w:rPr>
  </w:style>
  <w:style w:type="paragraph" w:customStyle="1" w:styleId="resultstable">
    <w:name w:val="resultstable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documentwrapper">
    <w:name w:val="documentwrapper"/>
    <w:basedOn w:val="Normal"/>
    <w:uiPriority w:val="99"/>
    <w:rsid w:val="0006416E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ocumentheader">
    <w:name w:val="documentheader"/>
    <w:basedOn w:val="Normal"/>
    <w:uiPriority w:val="99"/>
    <w:rsid w:val="0006416E"/>
    <w:pPr>
      <w:spacing w:before="100" w:beforeAutospacing="1" w:after="150" w:line="240" w:lineRule="auto"/>
    </w:pPr>
    <w:rPr>
      <w:rFonts w:ascii="Times New Roman" w:hAnsi="Times New Roman"/>
      <w:sz w:val="24"/>
      <w:szCs w:val="24"/>
    </w:rPr>
  </w:style>
  <w:style w:type="paragraph" w:customStyle="1" w:styleId="documentbody">
    <w:name w:val="documentbody"/>
    <w:basedOn w:val="Normal"/>
    <w:uiPriority w:val="99"/>
    <w:rsid w:val="0006416E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innertube">
    <w:name w:val="innertube"/>
    <w:basedOn w:val="Normal"/>
    <w:uiPriority w:val="99"/>
    <w:rsid w:val="0006416E"/>
    <w:pPr>
      <w:spacing w:before="300" w:after="300" w:line="240" w:lineRule="auto"/>
    </w:pPr>
    <w:rPr>
      <w:rFonts w:ascii="Arial" w:hAnsi="Arial" w:cs="Arial"/>
      <w:sz w:val="24"/>
      <w:szCs w:val="24"/>
    </w:rPr>
  </w:style>
  <w:style w:type="paragraph" w:customStyle="1" w:styleId="watermarkon">
    <w:name w:val="watermarkon"/>
    <w:basedOn w:val="Normal"/>
    <w:uiPriority w:val="99"/>
    <w:rsid w:val="0006416E"/>
    <w:pPr>
      <w:pBdr>
        <w:top w:val="single" w:sz="6" w:space="0" w:color="BEBEBE"/>
        <w:left w:val="single" w:sz="6" w:space="0" w:color="BEBEBE"/>
        <w:bottom w:val="single" w:sz="6" w:space="0" w:color="BEBEBE"/>
        <w:right w:val="single" w:sz="6" w:space="0" w:color="BEBEBE"/>
      </w:pBdr>
      <w:spacing w:before="100" w:beforeAutospacing="1" w:after="100" w:afterAutospacing="1" w:line="240" w:lineRule="auto"/>
    </w:pPr>
    <w:rPr>
      <w:rFonts w:ascii="Times New Roman" w:hAnsi="Times New Roman"/>
      <w:i/>
      <w:iCs/>
      <w:color w:val="BBBBBB"/>
      <w:sz w:val="18"/>
      <w:szCs w:val="18"/>
    </w:rPr>
  </w:style>
  <w:style w:type="paragraph" w:customStyle="1" w:styleId="framelawlist">
    <w:name w:val="framelawlist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oter1">
    <w:name w:val="Footer1"/>
    <w:basedOn w:val="Normal"/>
    <w:uiPriority w:val="99"/>
    <w:rsid w:val="0006416E"/>
    <w:pPr>
      <w:spacing w:before="45" w:after="100" w:afterAutospacing="1" w:line="240" w:lineRule="auto"/>
    </w:pPr>
    <w:rPr>
      <w:rFonts w:ascii="Times New Roman" w:hAnsi="Times New Roman"/>
      <w:color w:val="1C5180"/>
      <w:sz w:val="15"/>
      <w:szCs w:val="15"/>
    </w:rPr>
  </w:style>
  <w:style w:type="paragraph" w:customStyle="1" w:styleId="framewrapper">
    <w:name w:val="framewrapper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wndselected">
    <w:name w:val="tabwndselected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wnd">
    <w:name w:val="tabwnd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</w:rPr>
  </w:style>
  <w:style w:type="paragraph" w:customStyle="1" w:styleId="frameborder">
    <w:name w:val="frameborder"/>
    <w:basedOn w:val="Normal"/>
    <w:uiPriority w:val="99"/>
    <w:rsid w:val="0006416E"/>
    <w:pPr>
      <w:p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anguagebutton">
    <w:name w:val="language_button"/>
    <w:basedOn w:val="Normal"/>
    <w:uiPriority w:val="99"/>
    <w:rsid w:val="0006416E"/>
    <w:pPr>
      <w:pBdr>
        <w:top w:val="single" w:sz="6" w:space="0" w:color="FFFFFF"/>
        <w:left w:val="single" w:sz="6" w:space="0" w:color="FFFFFF"/>
        <w:bottom w:val="single" w:sz="6" w:space="0" w:color="507DA5"/>
        <w:right w:val="single" w:sz="6" w:space="0" w:color="507DA5"/>
      </w:pBdr>
      <w:spacing w:before="100" w:beforeAutospacing="1" w:after="100" w:afterAutospacing="1" w:line="240" w:lineRule="auto"/>
      <w:ind w:right="75"/>
    </w:pPr>
    <w:rPr>
      <w:rFonts w:ascii="Times New Roman" w:hAnsi="Times New Roman"/>
      <w:sz w:val="24"/>
      <w:szCs w:val="24"/>
    </w:rPr>
  </w:style>
  <w:style w:type="paragraph" w:customStyle="1" w:styleId="languagebuttonselected">
    <w:name w:val="language_button_selected"/>
    <w:basedOn w:val="Normal"/>
    <w:uiPriority w:val="99"/>
    <w:rsid w:val="0006416E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angswitches">
    <w:name w:val="langswitches"/>
    <w:basedOn w:val="Normal"/>
    <w:uiPriority w:val="99"/>
    <w:rsid w:val="0006416E"/>
    <w:pPr>
      <w:spacing w:before="60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abelmarkwords">
    <w:name w:val="labelmarkwords"/>
    <w:basedOn w:val="Normal"/>
    <w:uiPriority w:val="99"/>
    <w:rsid w:val="0006416E"/>
    <w:pPr>
      <w:spacing w:before="100" w:beforeAutospacing="1" w:after="100" w:afterAutospacing="1" w:line="240" w:lineRule="auto"/>
      <w:ind w:right="150"/>
    </w:pPr>
    <w:rPr>
      <w:rFonts w:ascii="Times New Roman" w:hAnsi="Times New Roman"/>
      <w:spacing w:val="15"/>
      <w:sz w:val="15"/>
      <w:szCs w:val="15"/>
      <w:vertAlign w:val="superscript"/>
    </w:rPr>
  </w:style>
  <w:style w:type="paragraph" w:customStyle="1" w:styleId="modalbg">
    <w:name w:val="modal_bg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lpopup">
    <w:name w:val="pl_popup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lpopuptop">
    <w:name w:val="pl_popup_top"/>
    <w:basedOn w:val="Normal"/>
    <w:uiPriority w:val="99"/>
    <w:rsid w:val="0006416E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color w:val="666666"/>
      <w:sz w:val="24"/>
      <w:szCs w:val="24"/>
    </w:rPr>
  </w:style>
  <w:style w:type="paragraph" w:customStyle="1" w:styleId="plpopupbottom">
    <w:name w:val="pl_popup_bottom"/>
    <w:basedOn w:val="Normal"/>
    <w:uiPriority w:val="99"/>
    <w:rsid w:val="0006416E"/>
    <w:pPr>
      <w:pBdr>
        <w:top w:val="single" w:sz="6" w:space="8" w:color="BAD492"/>
      </w:pBdr>
      <w:shd w:val="clear" w:color="auto" w:fill="E2E8ED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clear">
    <w:name w:val="clear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ublicationsyearselector">
    <w:name w:val="publicationsyearselector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ogo">
    <w:name w:val="logo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lpopuptext">
    <w:name w:val="pl_popup_text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color">
    <w:name w:val="bcolor"/>
    <w:basedOn w:val="Normal"/>
    <w:uiPriority w:val="99"/>
    <w:rsid w:val="0006416E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rame1">
    <w:name w:val="frame1"/>
    <w:basedOn w:val="Normal"/>
    <w:uiPriority w:val="99"/>
    <w:rsid w:val="0006416E"/>
    <w:pPr>
      <w:spacing w:before="150" w:after="150" w:line="240" w:lineRule="auto"/>
      <w:ind w:left="1468" w:right="1468"/>
      <w:jc w:val="center"/>
    </w:pPr>
    <w:rPr>
      <w:rFonts w:ascii="Times New Roman" w:hAnsi="Times New Roman"/>
      <w:sz w:val="24"/>
      <w:szCs w:val="24"/>
    </w:rPr>
  </w:style>
  <w:style w:type="paragraph" w:customStyle="1" w:styleId="logo1">
    <w:name w:val="logo1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ogobar1">
    <w:name w:val="logobar1"/>
    <w:basedOn w:val="Normal"/>
    <w:uiPriority w:val="99"/>
    <w:rsid w:val="000641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ogo2">
    <w:name w:val="logo2"/>
    <w:basedOn w:val="Normal"/>
    <w:uiPriority w:val="99"/>
    <w:rsid w:val="0006416E"/>
    <w:pPr>
      <w:spacing w:after="0" w:line="240" w:lineRule="auto"/>
      <w:ind w:left="450" w:right="450"/>
    </w:pPr>
    <w:rPr>
      <w:rFonts w:ascii="Times New Roman" w:hAnsi="Times New Roman"/>
      <w:sz w:val="24"/>
      <w:szCs w:val="24"/>
    </w:rPr>
  </w:style>
  <w:style w:type="paragraph" w:customStyle="1" w:styleId="langswitches1">
    <w:name w:val="langswitches1"/>
    <w:basedOn w:val="Normal"/>
    <w:uiPriority w:val="99"/>
    <w:rsid w:val="0006416E"/>
    <w:pPr>
      <w:spacing w:after="0" w:line="240" w:lineRule="auto"/>
      <w:ind w:left="450" w:right="450"/>
    </w:pPr>
    <w:rPr>
      <w:rFonts w:ascii="Times New Roman" w:hAnsi="Times New Roman"/>
      <w:sz w:val="24"/>
      <w:szCs w:val="24"/>
    </w:rPr>
  </w:style>
  <w:style w:type="paragraph" w:customStyle="1" w:styleId="plpopuptext1">
    <w:name w:val="pl_popup_text1"/>
    <w:basedOn w:val="Normal"/>
    <w:uiPriority w:val="99"/>
    <w:rsid w:val="0006416E"/>
    <w:pPr>
      <w:spacing w:before="75" w:after="100" w:afterAutospacing="1" w:line="240" w:lineRule="auto"/>
      <w:ind w:left="150"/>
    </w:pPr>
    <w:rPr>
      <w:rFonts w:ascii="Times New Roman" w:hAnsi="Times New Roman"/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06416E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rsid w:val="0006416E"/>
    <w:rPr>
      <w:rFonts w:ascii="Arial" w:eastAsia="Times New Roman" w:hAnsi="Arial" w:cs="Arial"/>
      <w:vanish/>
      <w:sz w:val="16"/>
      <w:szCs w:val="16"/>
    </w:rPr>
  </w:style>
  <w:style w:type="character" w:styleId="Emphasis">
    <w:name w:val="Emphasis"/>
    <w:uiPriority w:val="20"/>
    <w:qFormat/>
    <w:rsid w:val="0006416E"/>
    <w:rPr>
      <w:i/>
      <w:iCs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06416E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rsid w:val="0006416E"/>
    <w:rPr>
      <w:rFonts w:ascii="Arial" w:eastAsia="Times New Roman" w:hAnsi="Arial" w:cs="Arial"/>
      <w:vanish/>
      <w:sz w:val="16"/>
      <w:szCs w:val="16"/>
    </w:rPr>
  </w:style>
  <w:style w:type="paragraph" w:customStyle="1" w:styleId="CharChar1CharCharCharChar">
    <w:name w:val="Char Char1 Знак Знак Char Char Знак Знак Char Char"/>
    <w:basedOn w:val="Normal"/>
    <w:rsid w:val="0006416E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1CharCharCharChar1">
    <w:name w:val="Char Char1 Знак Знак Char Char Знак Знак Char Char1"/>
    <w:basedOn w:val="Normal"/>
    <w:uiPriority w:val="99"/>
    <w:rsid w:val="0006416E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06416E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06416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06416E"/>
    <w:rPr>
      <w:rFonts w:ascii="Calibri" w:eastAsia="Times New Roman" w:hAnsi="Calibri" w:cs="Calibri"/>
    </w:rPr>
  </w:style>
  <w:style w:type="paragraph" w:styleId="BodyText2">
    <w:name w:val="Body Text 2"/>
    <w:basedOn w:val="Normal"/>
    <w:link w:val="BodyText2Char"/>
    <w:rsid w:val="0006416E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rsid w:val="0006416E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">
    <w:name w:val="Знак Знак Char Char"/>
    <w:basedOn w:val="Normal"/>
    <w:rsid w:val="0006416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al"/>
    <w:rsid w:val="0006416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CharChar">
    <w:name w:val="Знак Знак1 Char Char Знак Знак"/>
    <w:basedOn w:val="Normal"/>
    <w:uiPriority w:val="99"/>
    <w:rsid w:val="0006416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0">
    <w:name w:val="Знак Знак Char Char Знак Знак"/>
    <w:basedOn w:val="Normal"/>
    <w:uiPriority w:val="99"/>
    <w:rsid w:val="0006416E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styleId="BodyText3">
    <w:name w:val="Body Text 3"/>
    <w:basedOn w:val="Normal"/>
    <w:link w:val="BodyText3Char"/>
    <w:rsid w:val="0006416E"/>
    <w:pPr>
      <w:spacing w:after="0" w:line="360" w:lineRule="auto"/>
      <w:jc w:val="both"/>
    </w:pPr>
    <w:rPr>
      <w:rFonts w:ascii="Times Armenian" w:hAnsi="Times Armenian"/>
      <w:sz w:val="24"/>
      <w:szCs w:val="24"/>
      <w:lang w:val="en-US" w:eastAsia="en-US"/>
    </w:rPr>
  </w:style>
  <w:style w:type="character" w:customStyle="1" w:styleId="BodyText3Char">
    <w:name w:val="Body Text 3 Char"/>
    <w:link w:val="BodyText3"/>
    <w:rsid w:val="0006416E"/>
    <w:rPr>
      <w:rFonts w:ascii="Times Armenian" w:eastAsia="Times New Roman" w:hAnsi="Times Armenian" w:cs="Times Armenian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06416E"/>
    <w:pPr>
      <w:spacing w:after="120" w:line="480" w:lineRule="auto"/>
      <w:ind w:left="283"/>
    </w:pPr>
    <w:rPr>
      <w:sz w:val="20"/>
      <w:szCs w:val="20"/>
      <w:lang w:val="en-US" w:eastAsia="en-US"/>
    </w:rPr>
  </w:style>
  <w:style w:type="character" w:customStyle="1" w:styleId="BodyTextIndent2Char">
    <w:name w:val="Body Text Indent 2 Char"/>
    <w:link w:val="BodyTextIndent2"/>
    <w:rsid w:val="0006416E"/>
    <w:rPr>
      <w:rFonts w:ascii="Calibri" w:eastAsia="Times New Roman" w:hAnsi="Calibri" w:cs="Calibri"/>
      <w:lang w:val="en-US" w:eastAsia="en-US"/>
    </w:rPr>
  </w:style>
  <w:style w:type="paragraph" w:styleId="BodyTextIndent">
    <w:name w:val="Body Text Indent"/>
    <w:basedOn w:val="Normal"/>
    <w:link w:val="BodyTextIndentChar"/>
    <w:rsid w:val="0006416E"/>
    <w:pPr>
      <w:spacing w:after="0" w:line="240" w:lineRule="auto"/>
      <w:ind w:left="1080" w:hanging="1080"/>
      <w:jc w:val="both"/>
    </w:pPr>
    <w:rPr>
      <w:rFonts w:ascii="Arial Armenian" w:hAnsi="Arial Armenian"/>
      <w:sz w:val="26"/>
      <w:szCs w:val="26"/>
      <w:lang w:val="en-US"/>
    </w:rPr>
  </w:style>
  <w:style w:type="character" w:customStyle="1" w:styleId="BodyTextIndentChar">
    <w:name w:val="Body Text Indent Char"/>
    <w:link w:val="BodyTextIndent"/>
    <w:rsid w:val="0006416E"/>
    <w:rPr>
      <w:rFonts w:ascii="Arial Armenian" w:eastAsia="Times New Roman" w:hAnsi="Arial Armenian" w:cs="Arial Armenian"/>
      <w:sz w:val="26"/>
      <w:szCs w:val="26"/>
      <w:lang w:val="en-US"/>
    </w:rPr>
  </w:style>
  <w:style w:type="paragraph" w:styleId="BodyTextIndent3">
    <w:name w:val="Body Text Indent 3"/>
    <w:basedOn w:val="Normal"/>
    <w:link w:val="BodyTextIndent3Char"/>
    <w:uiPriority w:val="99"/>
    <w:rsid w:val="0006416E"/>
    <w:pPr>
      <w:spacing w:after="0" w:line="240" w:lineRule="auto"/>
      <w:ind w:left="360"/>
      <w:jc w:val="both"/>
    </w:pPr>
    <w:rPr>
      <w:rFonts w:ascii="Arial Armenian" w:hAnsi="Arial Armenian"/>
      <w:sz w:val="26"/>
      <w:szCs w:val="26"/>
      <w:lang w:val="en-US"/>
    </w:rPr>
  </w:style>
  <w:style w:type="character" w:customStyle="1" w:styleId="BodyTextIndent3Char">
    <w:name w:val="Body Text Indent 3 Char"/>
    <w:link w:val="BodyTextIndent3"/>
    <w:uiPriority w:val="99"/>
    <w:rsid w:val="0006416E"/>
    <w:rPr>
      <w:rFonts w:ascii="Arial Armenian" w:eastAsia="Times New Roman" w:hAnsi="Arial Armenian" w:cs="Arial Armenian"/>
      <w:sz w:val="26"/>
      <w:szCs w:val="26"/>
      <w:lang w:val="en-US"/>
    </w:rPr>
  </w:style>
  <w:style w:type="paragraph" w:styleId="BlockText">
    <w:name w:val="Block Text"/>
    <w:basedOn w:val="Normal"/>
    <w:rsid w:val="0006416E"/>
    <w:pPr>
      <w:spacing w:after="0" w:line="240" w:lineRule="auto"/>
      <w:ind w:left="113" w:right="113"/>
      <w:jc w:val="center"/>
    </w:pPr>
    <w:rPr>
      <w:rFonts w:ascii="Arial Armenian" w:hAnsi="Arial Armenian" w:cs="Arial Armenian"/>
      <w:sz w:val="18"/>
      <w:szCs w:val="18"/>
      <w:lang w:val="en-US"/>
    </w:rPr>
  </w:style>
  <w:style w:type="paragraph" w:styleId="NoSpacing">
    <w:name w:val="No Spacing"/>
    <w:uiPriority w:val="99"/>
    <w:qFormat/>
    <w:rsid w:val="0006416E"/>
    <w:rPr>
      <w:rFonts w:cs="Calibri"/>
      <w:sz w:val="22"/>
      <w:szCs w:val="22"/>
      <w:lang w:val="ru-RU" w:eastAsia="ru-RU"/>
    </w:rPr>
  </w:style>
  <w:style w:type="paragraph" w:customStyle="1" w:styleId="CharChar1CharCharCharChar2">
    <w:name w:val="Char Char1 Знак Знак Char Char Знак Знак Char Char2"/>
    <w:basedOn w:val="Normal"/>
    <w:uiPriority w:val="99"/>
    <w:rsid w:val="0006416E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nhideWhenUsed/>
    <w:rsid w:val="000641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rsid w:val="0006416E"/>
    <w:rPr>
      <w:rFonts w:ascii="Calibri" w:eastAsia="Times New Roman" w:hAnsi="Calibri" w:cs="Calibri"/>
      <w:sz w:val="20"/>
      <w:szCs w:val="20"/>
    </w:rPr>
  </w:style>
  <w:style w:type="character" w:customStyle="1" w:styleId="CommentSubjectChar">
    <w:name w:val="Comment Subject Char"/>
    <w:link w:val="CommentSubject"/>
    <w:rsid w:val="0006416E"/>
    <w:rPr>
      <w:rFonts w:ascii="Calibri" w:eastAsia="Times New Roman" w:hAnsi="Calibri" w:cs="Calibri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6416E"/>
    <w:rPr>
      <w:b/>
      <w:bCs/>
    </w:rPr>
  </w:style>
  <w:style w:type="paragraph" w:customStyle="1" w:styleId="CharChar1CharCharCharChar3">
    <w:name w:val="Char Char1 Знак Знак Char Char Знак Знак Char Char3"/>
    <w:basedOn w:val="Normal"/>
    <w:uiPriority w:val="99"/>
    <w:rsid w:val="0006416E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customStyle="1" w:styleId="Char3">
    <w:name w:val="Char3"/>
    <w:basedOn w:val="Normal"/>
    <w:uiPriority w:val="99"/>
    <w:rsid w:val="00D434B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Header2">
    <w:name w:val="Header2"/>
    <w:basedOn w:val="Normal"/>
    <w:rsid w:val="00D434B9"/>
    <w:pPr>
      <w:shd w:val="clear" w:color="auto" w:fill="507DA5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oter2">
    <w:name w:val="Footer2"/>
    <w:basedOn w:val="Normal"/>
    <w:rsid w:val="00D434B9"/>
    <w:pPr>
      <w:spacing w:before="45" w:after="100" w:afterAutospacing="1" w:line="240" w:lineRule="auto"/>
    </w:pPr>
    <w:rPr>
      <w:rFonts w:ascii="Times New Roman" w:hAnsi="Times New Roman"/>
      <w:color w:val="1C5180"/>
      <w:sz w:val="15"/>
      <w:szCs w:val="15"/>
    </w:rPr>
  </w:style>
  <w:style w:type="paragraph" w:customStyle="1" w:styleId="2">
    <w:name w:val="Знак Знак2"/>
    <w:basedOn w:val="Normal"/>
    <w:uiPriority w:val="99"/>
    <w:rsid w:val="00D975A7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customStyle="1" w:styleId="a0">
    <w:name w:val="Знак Знак"/>
    <w:basedOn w:val="Normal"/>
    <w:rsid w:val="00784BFD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"/>
    <w:basedOn w:val="Normal"/>
    <w:rsid w:val="00784BF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Header3">
    <w:name w:val="Header3"/>
    <w:basedOn w:val="Normal"/>
    <w:rsid w:val="00784BFD"/>
    <w:pPr>
      <w:shd w:val="clear" w:color="auto" w:fill="507DA5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oter3">
    <w:name w:val="Footer3"/>
    <w:basedOn w:val="Normal"/>
    <w:rsid w:val="00784BFD"/>
    <w:pPr>
      <w:spacing w:before="45" w:after="100" w:afterAutospacing="1" w:line="240" w:lineRule="auto"/>
    </w:pPr>
    <w:rPr>
      <w:rFonts w:ascii="Times New Roman" w:hAnsi="Times New Roman"/>
      <w:color w:val="1C5180"/>
      <w:sz w:val="15"/>
      <w:szCs w:val="15"/>
    </w:rPr>
  </w:style>
  <w:style w:type="paragraph" w:customStyle="1" w:styleId="CharChar1CharCharCharChar0">
    <w:name w:val="Char Char1 Знак Знак Char Char Знак Знак Char Char"/>
    <w:basedOn w:val="Normal"/>
    <w:rsid w:val="00784BFD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styleId="Title">
    <w:name w:val="Title"/>
    <w:basedOn w:val="Normal"/>
    <w:link w:val="TitleChar"/>
    <w:qFormat/>
    <w:rsid w:val="00A6247D"/>
    <w:pPr>
      <w:numPr>
        <w:numId w:val="2"/>
      </w:numPr>
      <w:spacing w:before="240" w:after="60" w:line="240" w:lineRule="auto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TitleChar">
    <w:name w:val="Title Char"/>
    <w:basedOn w:val="DefaultParagraphFont"/>
    <w:link w:val="Title"/>
    <w:rsid w:val="00A6247D"/>
    <w:rPr>
      <w:rFonts w:ascii="Arial" w:hAnsi="Arial"/>
      <w:b/>
      <w:kern w:val="28"/>
      <w:sz w:val="32"/>
      <w:lang w:val="ru-RU" w:eastAsia="ru-RU"/>
    </w:rPr>
  </w:style>
  <w:style w:type="character" w:customStyle="1" w:styleId="mechtexChar">
    <w:name w:val="mechtex Char"/>
    <w:link w:val="mechtex"/>
    <w:locked/>
    <w:rsid w:val="00A6247D"/>
    <w:rPr>
      <w:rFonts w:ascii="Arial Armenian" w:hAnsi="Arial Armenian" w:cs="Arial"/>
      <w:sz w:val="22"/>
      <w:lang w:eastAsia="ru-RU"/>
    </w:rPr>
  </w:style>
  <w:style w:type="paragraph" w:customStyle="1" w:styleId="mechtex">
    <w:name w:val="mechtex"/>
    <w:basedOn w:val="Normal"/>
    <w:link w:val="mechtexChar"/>
    <w:rsid w:val="00A6247D"/>
    <w:pPr>
      <w:spacing w:after="0" w:line="240" w:lineRule="auto"/>
      <w:jc w:val="center"/>
    </w:pPr>
    <w:rPr>
      <w:rFonts w:ascii="Arial Armenian" w:hAnsi="Arial Armenian"/>
      <w:szCs w:val="20"/>
    </w:rPr>
  </w:style>
  <w:style w:type="character" w:customStyle="1" w:styleId="HTMLPreformattedChar1">
    <w:name w:val="HTML Preformatted Char1"/>
    <w:rsid w:val="00A6247D"/>
    <w:rPr>
      <w:rFonts w:ascii="Courier New" w:hAnsi="Courier New" w:cs="Courier New"/>
      <w:lang w:val="ru-RU" w:eastAsia="ru-RU"/>
    </w:rPr>
  </w:style>
  <w:style w:type="paragraph" w:styleId="TOC3">
    <w:name w:val="toc 3"/>
    <w:basedOn w:val="Normal"/>
    <w:next w:val="Normal"/>
    <w:autoRedefine/>
    <w:uiPriority w:val="99"/>
    <w:unhideWhenUsed/>
    <w:rsid w:val="00A6247D"/>
    <w:pPr>
      <w:tabs>
        <w:tab w:val="left" w:pos="1134"/>
        <w:tab w:val="right" w:leader="dot" w:pos="8931"/>
      </w:tabs>
      <w:spacing w:after="0" w:line="240" w:lineRule="auto"/>
      <w:ind w:left="709"/>
    </w:pPr>
    <w:rPr>
      <w:rFonts w:ascii="Sylfaen" w:hAnsi="Sylfaen" w:cs="Sylfaen"/>
      <w:noProof/>
      <w:sz w:val="20"/>
      <w:szCs w:val="20"/>
      <w:lang w:val="en-US" w:eastAsia="en-GB"/>
    </w:rPr>
  </w:style>
  <w:style w:type="paragraph" w:styleId="Subtitle">
    <w:name w:val="Subtitle"/>
    <w:basedOn w:val="Normal"/>
    <w:next w:val="Normal"/>
    <w:link w:val="SubtitleChar"/>
    <w:uiPriority w:val="99"/>
    <w:qFormat/>
    <w:rsid w:val="00A6247D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6247D"/>
    <w:rPr>
      <w:rFonts w:ascii="Cambria" w:hAnsi="Cambria"/>
      <w:sz w:val="24"/>
      <w:szCs w:val="24"/>
      <w:lang w:val="ru-RU" w:eastAsia="ru-RU"/>
    </w:rPr>
  </w:style>
  <w:style w:type="character" w:customStyle="1" w:styleId="BodyText2Char1">
    <w:name w:val="Body Text 2 Char1"/>
    <w:rsid w:val="00A6247D"/>
    <w:rPr>
      <w:sz w:val="24"/>
      <w:szCs w:val="24"/>
      <w:lang w:val="ru-RU" w:eastAsia="ru-RU"/>
    </w:rPr>
  </w:style>
  <w:style w:type="character" w:customStyle="1" w:styleId="BodyTextIndent3Char1">
    <w:name w:val="Body Text Indent 3 Char1"/>
    <w:rsid w:val="00A6247D"/>
    <w:rPr>
      <w:sz w:val="16"/>
      <w:szCs w:val="16"/>
      <w:lang w:val="ru-RU" w:eastAsia="ru-RU"/>
    </w:rPr>
  </w:style>
  <w:style w:type="paragraph" w:styleId="BalloonText">
    <w:name w:val="Balloon Text"/>
    <w:basedOn w:val="Normal"/>
    <w:link w:val="BalloonTextChar1"/>
    <w:uiPriority w:val="99"/>
    <w:unhideWhenUsed/>
    <w:rsid w:val="00A624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rsid w:val="00A6247D"/>
    <w:rPr>
      <w:rFonts w:ascii="Tahoma" w:hAnsi="Tahoma" w:cs="Tahoma"/>
      <w:sz w:val="16"/>
      <w:szCs w:val="16"/>
      <w:lang w:val="ru-RU" w:eastAsia="ru-RU"/>
    </w:rPr>
  </w:style>
  <w:style w:type="character" w:customStyle="1" w:styleId="BalloonTextChar1">
    <w:name w:val="Balloon Text Char1"/>
    <w:link w:val="BalloonText"/>
    <w:uiPriority w:val="99"/>
    <w:locked/>
    <w:rsid w:val="00A6247D"/>
    <w:rPr>
      <w:rFonts w:ascii="Tahoma" w:hAnsi="Tahoma"/>
      <w:sz w:val="16"/>
      <w:szCs w:val="16"/>
      <w:lang w:val="ru-RU" w:eastAsia="ru-RU"/>
    </w:rPr>
  </w:style>
  <w:style w:type="paragraph" w:customStyle="1" w:styleId="1CharChar1">
    <w:name w:val="Знак Знак1 Char Char Знак Знак1"/>
    <w:basedOn w:val="Normal"/>
    <w:uiPriority w:val="99"/>
    <w:rsid w:val="00A6247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2">
    <w:name w:val="Char2"/>
    <w:basedOn w:val="Normal"/>
    <w:uiPriority w:val="99"/>
    <w:rsid w:val="00A6247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Header11">
    <w:name w:val="Header11"/>
    <w:basedOn w:val="Normal"/>
    <w:uiPriority w:val="99"/>
    <w:rsid w:val="00A6247D"/>
    <w:pPr>
      <w:shd w:val="clear" w:color="auto" w:fill="507DA5"/>
      <w:spacing w:before="100" w:beforeAutospacing="1" w:after="100" w:afterAutospacing="1" w:line="240" w:lineRule="auto"/>
    </w:pPr>
    <w:rPr>
      <w:rFonts w:cs="Calibri"/>
      <w:sz w:val="24"/>
      <w:szCs w:val="24"/>
    </w:rPr>
  </w:style>
  <w:style w:type="paragraph" w:customStyle="1" w:styleId="Footer11">
    <w:name w:val="Footer11"/>
    <w:basedOn w:val="Normal"/>
    <w:uiPriority w:val="99"/>
    <w:rsid w:val="00A6247D"/>
    <w:pPr>
      <w:spacing w:before="45" w:after="100" w:afterAutospacing="1" w:line="240" w:lineRule="auto"/>
    </w:pPr>
    <w:rPr>
      <w:rFonts w:cs="Calibri"/>
      <w:color w:val="1C5180"/>
      <w:sz w:val="15"/>
      <w:szCs w:val="15"/>
    </w:rPr>
  </w:style>
  <w:style w:type="paragraph" w:customStyle="1" w:styleId="CharChar10">
    <w:name w:val="Знак Знак Char Char Знак Знак1"/>
    <w:basedOn w:val="Normal"/>
    <w:uiPriority w:val="99"/>
    <w:rsid w:val="00A6247D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2">
    <w:name w:val="Знак Знак Char Char Знак Знак2"/>
    <w:basedOn w:val="Normal"/>
    <w:uiPriority w:val="99"/>
    <w:rsid w:val="00A6247D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1">
    <w:name w:val="Знак Знак1"/>
    <w:basedOn w:val="Normal"/>
    <w:uiPriority w:val="99"/>
    <w:rsid w:val="00A6247D"/>
    <w:pPr>
      <w:tabs>
        <w:tab w:val="left" w:pos="709"/>
      </w:tabs>
      <w:spacing w:after="0" w:line="240" w:lineRule="auto"/>
      <w:jc w:val="both"/>
    </w:pPr>
    <w:rPr>
      <w:rFonts w:ascii="Tahoma" w:hAnsi="Tahoma" w:cs="Tahoma"/>
      <w:lang w:val="pl-PL" w:eastAsia="pl-PL"/>
    </w:rPr>
  </w:style>
  <w:style w:type="paragraph" w:customStyle="1" w:styleId="CharChar11">
    <w:name w:val="Знак Знак Char Char Знак Знак11"/>
    <w:basedOn w:val="Normal"/>
    <w:uiPriority w:val="99"/>
    <w:locked/>
    <w:rsid w:val="00A6247D"/>
    <w:pPr>
      <w:spacing w:after="160" w:line="240" w:lineRule="auto"/>
      <w:jc w:val="both"/>
    </w:pPr>
    <w:rPr>
      <w:rFonts w:ascii="Verdana" w:eastAsia="Batang" w:hAnsi="Verdana" w:cs="Verdana"/>
      <w:i/>
      <w:iCs/>
      <w:sz w:val="20"/>
      <w:szCs w:val="20"/>
      <w:lang w:val="en-US" w:eastAsia="en-US"/>
    </w:rPr>
  </w:style>
  <w:style w:type="paragraph" w:customStyle="1" w:styleId="CharCharCharCharCharChar">
    <w:name w:val="Char Char Char Char Char Char"/>
    <w:basedOn w:val="Normal"/>
    <w:uiPriority w:val="99"/>
    <w:rsid w:val="00A6247D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BodyText21">
    <w:name w:val="Body Text 21"/>
    <w:basedOn w:val="Normal"/>
    <w:uiPriority w:val="99"/>
    <w:rsid w:val="00A6247D"/>
    <w:pPr>
      <w:widowControl w:val="0"/>
      <w:spacing w:after="0" w:line="240" w:lineRule="auto"/>
      <w:ind w:firstLine="360"/>
      <w:jc w:val="both"/>
    </w:pPr>
    <w:rPr>
      <w:rFonts w:ascii="Times Armenian" w:hAnsi="Times Armenian" w:cs="Times Armenian"/>
      <w:sz w:val="24"/>
      <w:szCs w:val="24"/>
      <w:lang w:val="en-US"/>
    </w:rPr>
  </w:style>
  <w:style w:type="paragraph" w:customStyle="1" w:styleId="Char1">
    <w:name w:val="Char1"/>
    <w:basedOn w:val="Normal"/>
    <w:uiPriority w:val="99"/>
    <w:rsid w:val="00A6247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SubtleEmphasis">
    <w:name w:val="Subtle Emphasis"/>
    <w:uiPriority w:val="99"/>
    <w:qFormat/>
    <w:rsid w:val="00A6247D"/>
    <w:rPr>
      <w:i/>
      <w:iCs/>
      <w:color w:val="808080"/>
    </w:rPr>
  </w:style>
  <w:style w:type="character" w:customStyle="1" w:styleId="z-TopofFormChar1">
    <w:name w:val="z-Top of Form Char1"/>
    <w:rsid w:val="00A6247D"/>
    <w:rPr>
      <w:rFonts w:ascii="Arial" w:hAnsi="Arial" w:cs="Arial"/>
      <w:vanish/>
      <w:sz w:val="16"/>
      <w:szCs w:val="16"/>
      <w:lang w:val="ru-RU" w:eastAsia="ru-RU"/>
    </w:rPr>
  </w:style>
  <w:style w:type="character" w:customStyle="1" w:styleId="z-BottomofFormChar1">
    <w:name w:val="z-Bottom of Form Char1"/>
    <w:rsid w:val="00A6247D"/>
    <w:rPr>
      <w:rFonts w:ascii="Arial" w:hAnsi="Arial" w:cs="Arial"/>
      <w:vanish/>
      <w:sz w:val="16"/>
      <w:szCs w:val="16"/>
      <w:lang w:val="ru-RU" w:eastAsia="ru-RU"/>
    </w:rPr>
  </w:style>
  <w:style w:type="character" w:customStyle="1" w:styleId="apple-converted-space">
    <w:name w:val="apple-converted-space"/>
    <w:rsid w:val="00A6247D"/>
  </w:style>
  <w:style w:type="character" w:customStyle="1" w:styleId="22">
    <w:name w:val="Знак Знак22"/>
    <w:rsid w:val="00A6247D"/>
    <w:rPr>
      <w:rFonts w:ascii="Times LatArm" w:hAnsi="Times LatArm"/>
      <w:sz w:val="24"/>
      <w:szCs w:val="24"/>
      <w:lang w:val="en-AU" w:bidi="ar-SA"/>
    </w:rPr>
  </w:style>
  <w:style w:type="character" w:customStyle="1" w:styleId="21">
    <w:name w:val="Знак Знак21"/>
    <w:rsid w:val="00A6247D"/>
    <w:rPr>
      <w:rFonts w:ascii="Calibri" w:hAnsi="Calibri"/>
      <w:b/>
      <w:bCs/>
      <w:i/>
      <w:iCs/>
      <w:sz w:val="27"/>
      <w:szCs w:val="27"/>
      <w:lang w:bidi="ar-SA"/>
    </w:rPr>
  </w:style>
  <w:style w:type="character" w:customStyle="1" w:styleId="20">
    <w:name w:val="Знак Знак20"/>
    <w:rsid w:val="00A6247D"/>
    <w:rPr>
      <w:rFonts w:ascii="Calibri" w:hAnsi="Calibri"/>
      <w:b/>
      <w:bCs/>
      <w:i/>
      <w:iCs/>
      <w:sz w:val="27"/>
      <w:szCs w:val="27"/>
      <w:lang w:bidi="ar-SA"/>
    </w:rPr>
  </w:style>
  <w:style w:type="character" w:customStyle="1" w:styleId="19">
    <w:name w:val="Знак Знак19"/>
    <w:rsid w:val="00A6247D"/>
    <w:rPr>
      <w:rFonts w:ascii="Calibri" w:hAnsi="Calibri"/>
      <w:b/>
      <w:bCs/>
      <w:caps/>
      <w:sz w:val="24"/>
      <w:szCs w:val="24"/>
      <w:lang w:bidi="ar-SA"/>
    </w:rPr>
  </w:style>
  <w:style w:type="character" w:styleId="CommentReference">
    <w:name w:val="annotation reference"/>
    <w:rsid w:val="00A6247D"/>
    <w:rPr>
      <w:sz w:val="16"/>
      <w:szCs w:val="16"/>
    </w:rPr>
  </w:style>
  <w:style w:type="character" w:customStyle="1" w:styleId="apple-style-span">
    <w:name w:val="apple-style-span"/>
    <w:basedOn w:val="DefaultParagraphFont"/>
    <w:rsid w:val="00AB6743"/>
  </w:style>
  <w:style w:type="numbering" w:customStyle="1" w:styleId="NoList11">
    <w:name w:val="No List11"/>
    <w:next w:val="NoList"/>
    <w:semiHidden/>
    <w:unhideWhenUsed/>
    <w:rsid w:val="009F6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2FF37-EEBA-4568-807E-735109EBA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33</Pages>
  <Words>5998</Words>
  <Characters>34189</Characters>
  <Application>Microsoft Office Word</Application>
  <DocSecurity>0</DocSecurity>
  <Lines>284</Lines>
  <Paragraphs>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ՀԱՅԱՍՏԱՆԻ  ՀԱՆՐԱՊԵՏՈՒԹՅԱՆ ԱՌՈՂՋԱՊԱՀՈՒԹՅԱՆ ՆԱԽԱՐԱՐՈՒԹՅՈՒՆ</vt:lpstr>
      <vt:lpstr>ՀԱՅԱՍՏԱՆԻ  ՀԱՆՐԱՊԵՏՈՒԹՅԱՆ ԱՌՈՂՋԱՊԱՀՈՒԹՅԱՆ ՆԱԽԱՐԱՐՈՒԹՅՈՒՆ</vt:lpstr>
    </vt:vector>
  </TitlesOfParts>
  <Company>Organization</Company>
  <LinksUpToDate>false</LinksUpToDate>
  <CharactersWithSpaces>40107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ՀԱՅԱՍՏԱՆԻ  ՀԱՆՐԱՊԵՏՈՒԹՅԱՆ ԱՌՈՂՋԱՊԱՀՈՒԹՅԱՆ ՆԱԽԱՐԱՐՈՒԹՅՈՒՆ</dc:title>
  <dc:creator>User</dc:creator>
  <cp:lastModifiedBy>Lena Nikoghosyan</cp:lastModifiedBy>
  <cp:revision>5</cp:revision>
  <cp:lastPrinted>2019-09-19T11:16:00Z</cp:lastPrinted>
  <dcterms:created xsi:type="dcterms:W3CDTF">2019-11-21T10:49:00Z</dcterms:created>
  <dcterms:modified xsi:type="dcterms:W3CDTF">2019-11-22T11:22:00Z</dcterms:modified>
</cp:coreProperties>
</file>