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909C6E" w14:textId="741DF460" w:rsidR="00ED31C1" w:rsidRPr="003253A8" w:rsidRDefault="009478BF" w:rsidP="009478BF">
      <w:pPr>
        <w:shd w:val="clear" w:color="auto" w:fill="FFFFFF"/>
        <w:spacing w:after="0" w:line="240" w:lineRule="auto"/>
        <w:ind w:left="3600" w:firstLine="720"/>
        <w:rPr>
          <w:rFonts w:ascii="GHEA Grapalat" w:eastAsia="Times New Roman" w:hAnsi="GHEA Grapalat" w:cs="Arial"/>
          <w:color w:val="333333"/>
          <w:lang w:val="hy-AM"/>
          <w:rPrChange w:id="0" w:author="User123" w:date="2026-01-23T12:37:00Z">
            <w:rPr>
              <w:rFonts w:ascii="GHEA Grapalat" w:eastAsia="Times New Roman" w:hAnsi="GHEA Grapalat" w:cs="Arial"/>
              <w:color w:val="333333"/>
              <w:sz w:val="24"/>
              <w:szCs w:val="24"/>
              <w:lang w:val="hy-AM"/>
            </w:rPr>
          </w:rPrChange>
        </w:rPr>
      </w:pPr>
      <w:bookmarkStart w:id="1" w:name="_GoBack"/>
      <w:bookmarkEnd w:id="1"/>
      <w:r w:rsidRPr="003253A8">
        <w:rPr>
          <w:rFonts w:ascii="GHEA Grapalat" w:eastAsia="Times New Roman" w:hAnsi="GHEA Grapalat" w:cs="Arial"/>
          <w:b/>
          <w:bCs/>
          <w:color w:val="333333"/>
          <w:lang w:val="hy-AM"/>
          <w:rPrChange w:id="2" w:author="User123" w:date="2026-01-23T12:37:00Z">
            <w:rPr>
              <w:rFonts w:ascii="GHEA Grapalat" w:eastAsia="Times New Roman" w:hAnsi="GHEA Grapalat" w:cs="Arial"/>
              <w:b/>
              <w:bCs/>
              <w:color w:val="333333"/>
              <w:sz w:val="24"/>
              <w:szCs w:val="24"/>
              <w:lang w:val="hy-AM"/>
            </w:rPr>
          </w:rPrChange>
        </w:rPr>
        <w:t>ՏԵՂԵԿԱՆՔ</w:t>
      </w:r>
      <w:r w:rsidRPr="003253A8">
        <w:rPr>
          <w:rFonts w:ascii="Calibri" w:eastAsia="Times New Roman" w:hAnsi="Calibri" w:cs="Calibri"/>
          <w:color w:val="333333"/>
          <w:lang w:val="hy-AM"/>
          <w:rPrChange w:id="3" w:author="User123" w:date="2026-01-23T12:37:00Z">
            <w:rPr>
              <w:rFonts w:ascii="Arial" w:eastAsia="Times New Roman" w:hAnsi="Arial" w:cs="Arial"/>
              <w:color w:val="333333"/>
              <w:sz w:val="24"/>
              <w:szCs w:val="24"/>
              <w:lang w:val="hy-AM"/>
            </w:rPr>
          </w:rPrChange>
        </w:rPr>
        <w:t> </w:t>
      </w:r>
    </w:p>
    <w:p w14:paraId="07CDE5B5" w14:textId="18823E76" w:rsidR="00ED31C1" w:rsidRPr="003253A8" w:rsidRDefault="00ED31C1" w:rsidP="00ED31C1">
      <w:pPr>
        <w:shd w:val="clear" w:color="auto" w:fill="FFFFFF"/>
        <w:spacing w:after="0" w:line="240" w:lineRule="auto"/>
        <w:ind w:firstLine="284"/>
        <w:jc w:val="center"/>
        <w:rPr>
          <w:rFonts w:ascii="GHEA Grapalat" w:eastAsia="Times New Roman" w:hAnsi="GHEA Grapalat" w:cs="Arial"/>
          <w:color w:val="333333"/>
          <w:lang w:val="hy-AM"/>
          <w:rPrChange w:id="4" w:author="User123" w:date="2026-01-23T12:37:00Z">
            <w:rPr>
              <w:rFonts w:ascii="GHEA Grapalat" w:eastAsia="Times New Roman" w:hAnsi="GHEA Grapalat" w:cs="Arial"/>
              <w:color w:val="333333"/>
              <w:sz w:val="24"/>
              <w:szCs w:val="24"/>
              <w:lang w:val="hy-AM"/>
            </w:rPr>
          </w:rPrChange>
        </w:rPr>
      </w:pPr>
      <w:r w:rsidRPr="003253A8">
        <w:rPr>
          <w:rFonts w:ascii="GHEA Grapalat" w:eastAsia="Times New Roman" w:hAnsi="GHEA Grapalat" w:cs="Arial"/>
          <w:b/>
          <w:bCs/>
          <w:color w:val="333333"/>
          <w:lang w:val="hy-AM"/>
          <w:rPrChange w:id="5" w:author="User123" w:date="2026-01-23T12:37:00Z">
            <w:rPr>
              <w:rFonts w:ascii="GHEA Grapalat" w:eastAsia="Times New Roman" w:hAnsi="GHEA Grapalat" w:cs="Arial"/>
              <w:b/>
              <w:bCs/>
              <w:color w:val="333333"/>
              <w:sz w:val="24"/>
              <w:szCs w:val="24"/>
              <w:lang w:val="hy-AM"/>
            </w:rPr>
          </w:rPrChange>
        </w:rPr>
        <w:t>ԱՌԱՆՑ ԾՆՈՂԱԿԱՆ ԽՆԱՄՔԻ ՄՆԱՑԱԾ ԵՐԵԽԱՆԵՐԻ ՍՈՑԻԱԼԱԿԱՆ ՊԱՇՏՊԱՆՈՒԹՅԱՆ ՄԱՍԻՆ</w:t>
      </w:r>
      <w:r w:rsidR="009478BF" w:rsidRPr="003253A8">
        <w:rPr>
          <w:rFonts w:ascii="GHEA Grapalat" w:eastAsia="Times New Roman" w:hAnsi="GHEA Grapalat" w:cs="Arial"/>
          <w:b/>
          <w:bCs/>
          <w:color w:val="333333"/>
          <w:lang w:val="hy-AM"/>
          <w:rPrChange w:id="6" w:author="User123" w:date="2026-01-23T12:37:00Z">
            <w:rPr>
              <w:rFonts w:ascii="GHEA Grapalat" w:eastAsia="Times New Roman" w:hAnsi="GHEA Grapalat" w:cs="Arial"/>
              <w:b/>
              <w:bCs/>
              <w:color w:val="333333"/>
              <w:sz w:val="24"/>
              <w:szCs w:val="24"/>
              <w:lang w:val="hy-AM"/>
            </w:rPr>
          </w:rPrChange>
        </w:rPr>
        <w:t xml:space="preserve">օրենքի փոփոխվող հոդվածի վերաբերյալ </w:t>
      </w:r>
    </w:p>
    <w:p w14:paraId="00F1F7A5" w14:textId="77777777" w:rsidR="00ED31C1" w:rsidRPr="003253A8" w:rsidRDefault="00ED31C1" w:rsidP="00ED31C1">
      <w:pPr>
        <w:shd w:val="clear" w:color="auto" w:fill="FFFFFF"/>
        <w:spacing w:after="0" w:line="240" w:lineRule="auto"/>
        <w:ind w:firstLine="284"/>
        <w:rPr>
          <w:rFonts w:ascii="GHEA Grapalat" w:eastAsia="Times New Roman" w:hAnsi="GHEA Grapalat" w:cs="Arial"/>
          <w:color w:val="333333"/>
          <w:lang w:val="hy-AM"/>
        </w:rPr>
      </w:pPr>
      <w:r w:rsidRPr="003253A8">
        <w:rPr>
          <w:rFonts w:ascii="Calibri" w:eastAsia="Times New Roman" w:hAnsi="Calibri" w:cs="Calibri"/>
          <w:color w:val="333333"/>
          <w:lang w:val="hy-AM"/>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25"/>
        <w:gridCol w:w="8879"/>
      </w:tblGrid>
      <w:tr w:rsidR="004B79DF" w:rsidRPr="003253A8" w14:paraId="1B0B74B5" w14:textId="77777777" w:rsidTr="004B79DF">
        <w:trPr>
          <w:tblCellSpacing w:w="0" w:type="dxa"/>
        </w:trPr>
        <w:tc>
          <w:tcPr>
            <w:tcW w:w="2025" w:type="dxa"/>
            <w:shd w:val="clear" w:color="auto" w:fill="FFFFFF"/>
            <w:hideMark/>
          </w:tcPr>
          <w:p w14:paraId="11EA5488" w14:textId="74ABFFCE" w:rsidR="004B79DF" w:rsidRPr="003253A8" w:rsidRDefault="00ED31C1" w:rsidP="004B79DF">
            <w:pPr>
              <w:spacing w:after="0" w:line="240" w:lineRule="auto"/>
              <w:jc w:val="center"/>
              <w:rPr>
                <w:rFonts w:ascii="GHEA Grapalat" w:eastAsia="Times New Roman" w:hAnsi="GHEA Grapalat" w:cs="Arial"/>
                <w:color w:val="333333"/>
                <w:lang w:val="hy-AM" w:eastAsia="hy-AM"/>
                <w:rPrChange w:id="7" w:author="User123" w:date="2026-01-23T12:37:00Z">
                  <w:rPr>
                    <w:rFonts w:ascii="Arial" w:eastAsia="Times New Roman" w:hAnsi="Arial" w:cs="Arial"/>
                    <w:color w:val="333333"/>
                    <w:sz w:val="24"/>
                    <w:szCs w:val="24"/>
                    <w:lang w:val="hy-AM" w:eastAsia="hy-AM"/>
                  </w:rPr>
                </w:rPrChange>
              </w:rPr>
            </w:pPr>
            <w:r w:rsidRPr="003253A8">
              <w:rPr>
                <w:rFonts w:ascii="Calibri" w:eastAsia="Times New Roman" w:hAnsi="Calibri" w:cs="Calibri"/>
                <w:color w:val="333333"/>
                <w:lang w:val="hy-AM"/>
              </w:rPr>
              <w:t> </w:t>
            </w:r>
            <w:r w:rsidR="004B79DF" w:rsidRPr="003253A8">
              <w:rPr>
                <w:rFonts w:ascii="GHEA Grapalat" w:eastAsia="Times New Roman" w:hAnsi="GHEA Grapalat" w:cs="Arial"/>
                <w:b/>
                <w:bCs/>
                <w:color w:val="333333"/>
                <w:lang w:val="hy-AM" w:eastAsia="hy-AM"/>
                <w:rPrChange w:id="8" w:author="User123" w:date="2026-01-23T12:37:00Z">
                  <w:rPr>
                    <w:rFonts w:ascii="Arial" w:eastAsia="Times New Roman" w:hAnsi="Arial" w:cs="Arial"/>
                    <w:b/>
                    <w:bCs/>
                    <w:color w:val="333333"/>
                    <w:sz w:val="24"/>
                    <w:szCs w:val="24"/>
                    <w:lang w:val="hy-AM" w:eastAsia="hy-AM"/>
                  </w:rPr>
                </w:rPrChange>
              </w:rPr>
              <w:t>Հոդված 7.</w:t>
            </w:r>
          </w:p>
        </w:tc>
        <w:tc>
          <w:tcPr>
            <w:tcW w:w="0" w:type="auto"/>
            <w:shd w:val="clear" w:color="auto" w:fill="FFFFFF"/>
            <w:vAlign w:val="center"/>
            <w:hideMark/>
          </w:tcPr>
          <w:p w14:paraId="65B99163" w14:textId="77777777" w:rsidR="004B79DF" w:rsidRPr="003253A8" w:rsidRDefault="004B79DF" w:rsidP="004B79DF">
            <w:pPr>
              <w:spacing w:after="0" w:line="240" w:lineRule="auto"/>
              <w:rPr>
                <w:rFonts w:ascii="GHEA Grapalat" w:eastAsia="Times New Roman" w:hAnsi="GHEA Grapalat" w:cs="Arial"/>
                <w:color w:val="333333"/>
                <w:lang w:val="hy-AM" w:eastAsia="hy-AM"/>
                <w:rPrChange w:id="9" w:author="User123" w:date="2026-01-23T12:37:00Z">
                  <w:rPr>
                    <w:rFonts w:ascii="Arial" w:eastAsia="Times New Roman" w:hAnsi="Arial" w:cs="Arial"/>
                    <w:color w:val="333333"/>
                    <w:sz w:val="24"/>
                    <w:szCs w:val="24"/>
                    <w:lang w:val="hy-AM" w:eastAsia="hy-AM"/>
                  </w:rPr>
                </w:rPrChange>
              </w:rPr>
            </w:pPr>
            <w:r w:rsidRPr="003253A8">
              <w:rPr>
                <w:rFonts w:ascii="GHEA Grapalat" w:eastAsia="Times New Roman" w:hAnsi="GHEA Grapalat" w:cs="Arial"/>
                <w:b/>
                <w:bCs/>
                <w:color w:val="333333"/>
                <w:lang w:val="hy-AM" w:eastAsia="hy-AM"/>
                <w:rPrChange w:id="10" w:author="User123" w:date="2026-01-23T12:37:00Z">
                  <w:rPr>
                    <w:rFonts w:ascii="Arial" w:eastAsia="Times New Roman" w:hAnsi="Arial" w:cs="Arial"/>
                    <w:b/>
                    <w:bCs/>
                    <w:color w:val="333333"/>
                    <w:sz w:val="24"/>
                    <w:szCs w:val="24"/>
                    <w:lang w:val="hy-AM" w:eastAsia="hy-AM"/>
                  </w:rPr>
                </w:rPrChange>
              </w:rPr>
              <w:t>Կրթության և դաստիարակության բնագավառում առանց ծնողական խնամքի մնացած երեխաների իրավունքների պաշտպանությանն ուղղված միջոցառումները</w:t>
            </w:r>
          </w:p>
        </w:tc>
      </w:tr>
    </w:tbl>
    <w:p w14:paraId="21891341" w14:textId="77777777" w:rsidR="004B79DF" w:rsidRPr="003253A8" w:rsidRDefault="004B79DF" w:rsidP="004B79DF">
      <w:pPr>
        <w:shd w:val="clear" w:color="auto" w:fill="FFFFFF"/>
        <w:spacing w:after="0" w:line="240" w:lineRule="auto"/>
        <w:ind w:firstLine="375"/>
        <w:rPr>
          <w:rFonts w:ascii="GHEA Grapalat" w:eastAsia="Times New Roman" w:hAnsi="GHEA Grapalat" w:cs="Arial"/>
          <w:color w:val="333333"/>
          <w:lang w:val="hy-AM" w:eastAsia="hy-AM"/>
          <w:rPrChange w:id="11" w:author="User123" w:date="2026-01-23T12:37:00Z">
            <w:rPr>
              <w:rFonts w:ascii="Arial" w:eastAsia="Times New Roman" w:hAnsi="Arial" w:cs="Arial"/>
              <w:color w:val="333333"/>
              <w:sz w:val="24"/>
              <w:szCs w:val="24"/>
              <w:lang w:val="hy-AM" w:eastAsia="hy-AM"/>
            </w:rPr>
          </w:rPrChange>
        </w:rPr>
      </w:pPr>
      <w:r w:rsidRPr="003253A8">
        <w:rPr>
          <w:rFonts w:ascii="Calibri" w:eastAsia="Times New Roman" w:hAnsi="Calibri" w:cs="Calibri"/>
          <w:color w:val="333333"/>
          <w:lang w:val="hy-AM" w:eastAsia="hy-AM"/>
          <w:rPrChange w:id="12" w:author="User123" w:date="2026-01-23T12:37:00Z">
            <w:rPr>
              <w:rFonts w:ascii="Arial" w:eastAsia="Times New Roman" w:hAnsi="Arial" w:cs="Arial"/>
              <w:color w:val="333333"/>
              <w:sz w:val="24"/>
              <w:szCs w:val="24"/>
              <w:lang w:val="hy-AM" w:eastAsia="hy-AM"/>
            </w:rPr>
          </w:rPrChange>
        </w:rPr>
        <w:t> </w:t>
      </w:r>
    </w:p>
    <w:p w14:paraId="22B473BD" w14:textId="77777777" w:rsidR="004B79DF" w:rsidRPr="003253A8" w:rsidRDefault="004B79DF" w:rsidP="004B79DF">
      <w:pPr>
        <w:shd w:val="clear" w:color="auto" w:fill="FFFFFF"/>
        <w:spacing w:after="0" w:line="240" w:lineRule="auto"/>
        <w:ind w:firstLine="375"/>
        <w:rPr>
          <w:rFonts w:ascii="GHEA Grapalat" w:eastAsia="Times New Roman" w:hAnsi="GHEA Grapalat" w:cs="Arial"/>
          <w:color w:val="333333"/>
          <w:lang w:val="hy-AM" w:eastAsia="hy-AM"/>
          <w:rPrChange w:id="13" w:author="User123" w:date="2026-01-23T12:37:00Z">
            <w:rPr>
              <w:rFonts w:ascii="Arial" w:eastAsia="Times New Roman" w:hAnsi="Arial" w:cs="Arial"/>
              <w:color w:val="333333"/>
              <w:sz w:val="24"/>
              <w:szCs w:val="24"/>
              <w:lang w:val="hy-AM" w:eastAsia="hy-AM"/>
            </w:rPr>
          </w:rPrChange>
        </w:rPr>
      </w:pPr>
      <w:r w:rsidRPr="003253A8">
        <w:rPr>
          <w:rFonts w:ascii="GHEA Grapalat" w:eastAsia="Times New Roman" w:hAnsi="GHEA Grapalat" w:cs="Arial"/>
          <w:color w:val="333333"/>
          <w:lang w:val="hy-AM" w:eastAsia="hy-AM"/>
          <w:rPrChange w:id="14" w:author="User123" w:date="2026-01-23T12:37:00Z">
            <w:rPr>
              <w:rFonts w:ascii="Arial" w:eastAsia="Times New Roman" w:hAnsi="Arial" w:cs="Arial"/>
              <w:color w:val="333333"/>
              <w:sz w:val="24"/>
              <w:szCs w:val="24"/>
              <w:lang w:val="hy-AM" w:eastAsia="hy-AM"/>
            </w:rPr>
          </w:rPrChange>
        </w:rPr>
        <w:t>1. Հիմնական ընդհանուր կամ միջնակարգ (լրիվ) ընդհանուր կրթություն ստացած` առանց ծնողական խնամքի մնացած երեխաները պետական</w:t>
      </w:r>
      <w:r w:rsidRPr="003253A8">
        <w:rPr>
          <w:rFonts w:ascii="Calibri" w:eastAsia="Times New Roman" w:hAnsi="Calibri" w:cs="Calibri"/>
          <w:color w:val="333333"/>
          <w:lang w:val="hy-AM" w:eastAsia="hy-AM"/>
          <w:rPrChange w:id="15" w:author="User123" w:date="2026-01-23T12:37:00Z">
            <w:rPr>
              <w:rFonts w:ascii="Arial" w:eastAsia="Times New Roman" w:hAnsi="Arial" w:cs="Arial"/>
              <w:color w:val="333333"/>
              <w:sz w:val="24"/>
              <w:szCs w:val="24"/>
              <w:lang w:val="hy-AM" w:eastAsia="hy-AM"/>
            </w:rPr>
          </w:rPrChange>
        </w:rPr>
        <w:t> </w:t>
      </w:r>
      <w:r w:rsidRPr="003253A8">
        <w:rPr>
          <w:rFonts w:ascii="GHEA Grapalat" w:eastAsia="Times New Roman" w:hAnsi="GHEA Grapalat" w:cs="GHEA Grapalat"/>
          <w:color w:val="333333"/>
          <w:lang w:val="hy-AM" w:eastAsia="hy-AM"/>
          <w:rPrChange w:id="16" w:author="User123" w:date="2026-01-23T12:37:00Z">
            <w:rPr>
              <w:rFonts w:ascii="Arial" w:eastAsia="Times New Roman" w:hAnsi="Arial" w:cs="Arial"/>
              <w:color w:val="333333"/>
              <w:sz w:val="24"/>
              <w:szCs w:val="24"/>
              <w:lang w:val="hy-AM" w:eastAsia="hy-AM"/>
            </w:rPr>
          </w:rPrChange>
        </w:rPr>
        <w:t>նախ</w:t>
      </w:r>
      <w:r w:rsidRPr="003253A8">
        <w:rPr>
          <w:rFonts w:ascii="GHEA Grapalat" w:eastAsia="Times New Roman" w:hAnsi="GHEA Grapalat" w:cs="Arial"/>
          <w:color w:val="333333"/>
          <w:lang w:val="hy-AM" w:eastAsia="hy-AM"/>
          <w:rPrChange w:id="17" w:author="User123" w:date="2026-01-23T12:37:00Z">
            <w:rPr>
              <w:rFonts w:ascii="Arial" w:eastAsia="Times New Roman" w:hAnsi="Arial" w:cs="Arial"/>
              <w:color w:val="333333"/>
              <w:sz w:val="24"/>
              <w:szCs w:val="24"/>
              <w:lang w:val="hy-AM" w:eastAsia="hy-AM"/>
            </w:rPr>
          </w:rPrChange>
        </w:rPr>
        <w:t>նական մասնագիտական (արհեստագործական) կամ միջին մասնագիտական կամ բարձրագույն ուսումնական հաստատությունների նախապատրաստական դասընթացներ ընդունվում և սովորում են անվճար:</w:t>
      </w:r>
    </w:p>
    <w:p w14:paraId="7FC8EC4D" w14:textId="77777777" w:rsidR="004B79DF" w:rsidRPr="003253A8" w:rsidRDefault="004B79DF" w:rsidP="004B79DF">
      <w:pPr>
        <w:shd w:val="clear" w:color="auto" w:fill="FFFFFF"/>
        <w:spacing w:after="0" w:line="240" w:lineRule="auto"/>
        <w:ind w:firstLine="375"/>
        <w:rPr>
          <w:rFonts w:ascii="GHEA Grapalat" w:eastAsia="Times New Roman" w:hAnsi="GHEA Grapalat" w:cs="Arial"/>
          <w:color w:val="333333"/>
          <w:lang w:val="hy-AM" w:eastAsia="hy-AM"/>
          <w:rPrChange w:id="18" w:author="User123" w:date="2026-01-23T12:37:00Z">
            <w:rPr>
              <w:rFonts w:ascii="Arial" w:eastAsia="Times New Roman" w:hAnsi="Arial" w:cs="Arial"/>
              <w:color w:val="333333"/>
              <w:sz w:val="24"/>
              <w:szCs w:val="24"/>
              <w:lang w:val="hy-AM" w:eastAsia="hy-AM"/>
            </w:rPr>
          </w:rPrChange>
        </w:rPr>
      </w:pPr>
      <w:r w:rsidRPr="003253A8">
        <w:rPr>
          <w:rFonts w:ascii="GHEA Grapalat" w:eastAsia="Times New Roman" w:hAnsi="GHEA Grapalat" w:cs="Arial"/>
          <w:color w:val="333333"/>
          <w:lang w:val="hy-AM" w:eastAsia="hy-AM"/>
          <w:rPrChange w:id="19" w:author="User123" w:date="2026-01-23T12:37:00Z">
            <w:rPr>
              <w:rFonts w:ascii="Arial" w:eastAsia="Times New Roman" w:hAnsi="Arial" w:cs="Arial"/>
              <w:color w:val="333333"/>
              <w:sz w:val="24"/>
              <w:szCs w:val="24"/>
              <w:lang w:val="hy-AM" w:eastAsia="hy-AM"/>
            </w:rPr>
          </w:rPrChange>
        </w:rPr>
        <w:t>2. Առանց ծնողական խնամքի մնացած երեխաներն ընդհանուր մրցույթով պետական</w:t>
      </w:r>
      <w:r w:rsidRPr="003253A8">
        <w:rPr>
          <w:rFonts w:ascii="Calibri" w:eastAsia="Times New Roman" w:hAnsi="Calibri" w:cs="Calibri"/>
          <w:color w:val="333333"/>
          <w:lang w:val="hy-AM" w:eastAsia="hy-AM"/>
          <w:rPrChange w:id="20" w:author="User123" w:date="2026-01-23T12:37:00Z">
            <w:rPr>
              <w:rFonts w:ascii="Arial" w:eastAsia="Times New Roman" w:hAnsi="Arial" w:cs="Arial"/>
              <w:color w:val="333333"/>
              <w:sz w:val="24"/>
              <w:szCs w:val="24"/>
              <w:lang w:val="hy-AM" w:eastAsia="hy-AM"/>
            </w:rPr>
          </w:rPrChange>
        </w:rPr>
        <w:t> </w:t>
      </w:r>
      <w:r w:rsidRPr="003253A8">
        <w:rPr>
          <w:rFonts w:ascii="GHEA Grapalat" w:eastAsia="Times New Roman" w:hAnsi="GHEA Grapalat" w:cs="GHEA Grapalat"/>
          <w:color w:val="333333"/>
          <w:lang w:val="hy-AM" w:eastAsia="hy-AM"/>
          <w:rPrChange w:id="21" w:author="User123" w:date="2026-01-23T12:37:00Z">
            <w:rPr>
              <w:rFonts w:ascii="Arial" w:eastAsia="Times New Roman" w:hAnsi="Arial" w:cs="Arial"/>
              <w:color w:val="333333"/>
              <w:sz w:val="24"/>
              <w:szCs w:val="24"/>
              <w:lang w:val="hy-AM" w:eastAsia="hy-AM"/>
            </w:rPr>
          </w:rPrChange>
        </w:rPr>
        <w:t>նախնական</w:t>
      </w:r>
      <w:r w:rsidRPr="003253A8">
        <w:rPr>
          <w:rFonts w:ascii="GHEA Grapalat" w:eastAsia="Times New Roman" w:hAnsi="GHEA Grapalat" w:cs="Arial"/>
          <w:color w:val="333333"/>
          <w:lang w:val="hy-AM" w:eastAsia="hy-AM"/>
          <w:rPrChange w:id="22" w:author="User123" w:date="2026-01-23T12:37:00Z">
            <w:rPr>
              <w:rFonts w:ascii="Arial" w:eastAsia="Times New Roman" w:hAnsi="Arial" w:cs="Arial"/>
              <w:color w:val="333333"/>
              <w:sz w:val="24"/>
              <w:szCs w:val="24"/>
              <w:lang w:val="hy-AM" w:eastAsia="hy-AM"/>
            </w:rPr>
          </w:rPrChange>
        </w:rPr>
        <w:t xml:space="preserve"> </w:t>
      </w:r>
      <w:r w:rsidRPr="003253A8">
        <w:rPr>
          <w:rFonts w:ascii="GHEA Grapalat" w:eastAsia="Times New Roman" w:hAnsi="GHEA Grapalat" w:cs="GHEA Grapalat"/>
          <w:color w:val="333333"/>
          <w:lang w:val="hy-AM" w:eastAsia="hy-AM"/>
          <w:rPrChange w:id="23" w:author="User123" w:date="2026-01-23T12:37:00Z">
            <w:rPr>
              <w:rFonts w:ascii="Arial" w:eastAsia="Times New Roman" w:hAnsi="Arial" w:cs="Arial"/>
              <w:color w:val="333333"/>
              <w:sz w:val="24"/>
              <w:szCs w:val="24"/>
              <w:lang w:val="hy-AM" w:eastAsia="hy-AM"/>
            </w:rPr>
          </w:rPrChange>
        </w:rPr>
        <w:t>մասնագիտակ</w:t>
      </w:r>
      <w:r w:rsidRPr="003253A8">
        <w:rPr>
          <w:rFonts w:ascii="GHEA Grapalat" w:eastAsia="Times New Roman" w:hAnsi="GHEA Grapalat" w:cs="Arial"/>
          <w:color w:val="333333"/>
          <w:lang w:val="hy-AM" w:eastAsia="hy-AM"/>
          <w:rPrChange w:id="24" w:author="User123" w:date="2026-01-23T12:37:00Z">
            <w:rPr>
              <w:rFonts w:ascii="Arial" w:eastAsia="Times New Roman" w:hAnsi="Arial" w:cs="Arial"/>
              <w:color w:val="333333"/>
              <w:sz w:val="24"/>
              <w:szCs w:val="24"/>
              <w:lang w:val="hy-AM" w:eastAsia="hy-AM"/>
            </w:rPr>
          </w:rPrChange>
        </w:rPr>
        <w:t>ան (արհեստագործական), միջին մասնագիտական և բարձրագույն ուսումնական հաստատությունների անվճար համակարգ ընդունվում են վճարովի համակարգի համար առնվազն անցումային միավորներ հավաքելու դեպքում:</w:t>
      </w:r>
    </w:p>
    <w:p w14:paraId="21EA055D" w14:textId="58C36F65" w:rsidR="004B79DF" w:rsidRPr="003253A8" w:rsidDel="004B79DF" w:rsidRDefault="004B79DF" w:rsidP="004B79DF">
      <w:pPr>
        <w:shd w:val="clear" w:color="auto" w:fill="FFFFFF"/>
        <w:spacing w:after="0" w:line="240" w:lineRule="auto"/>
        <w:ind w:firstLine="375"/>
        <w:rPr>
          <w:del w:id="25" w:author="User123" w:date="2026-01-23T12:36:00Z"/>
          <w:rFonts w:ascii="GHEA Grapalat" w:eastAsia="Times New Roman" w:hAnsi="GHEA Grapalat" w:cs="Arial"/>
          <w:b/>
          <w:bCs/>
          <w:i/>
          <w:iCs/>
          <w:color w:val="333333"/>
          <w:lang w:val="hy-AM" w:eastAsia="hy-AM"/>
          <w:rPrChange w:id="26" w:author="User123" w:date="2026-01-23T12:37:00Z">
            <w:rPr>
              <w:del w:id="27" w:author="User123" w:date="2026-01-23T12:36:00Z"/>
              <w:rFonts w:ascii="Arial" w:eastAsia="Times New Roman" w:hAnsi="Arial" w:cs="Arial"/>
              <w:color w:val="333333"/>
              <w:sz w:val="24"/>
              <w:szCs w:val="24"/>
              <w:lang w:val="hy-AM" w:eastAsia="hy-AM"/>
            </w:rPr>
          </w:rPrChange>
        </w:rPr>
      </w:pPr>
      <w:del w:id="28" w:author="User123" w:date="2026-01-23T12:36:00Z">
        <w:r w:rsidRPr="003253A8" w:rsidDel="004B79DF">
          <w:rPr>
            <w:rFonts w:ascii="GHEA Grapalat" w:eastAsia="Times New Roman" w:hAnsi="GHEA Grapalat" w:cs="Arial"/>
            <w:b/>
            <w:bCs/>
            <w:i/>
            <w:iCs/>
            <w:color w:val="333333"/>
            <w:lang w:val="hy-AM" w:eastAsia="hy-AM"/>
            <w:rPrChange w:id="29" w:author="User123" w:date="2026-01-23T12:37:00Z">
              <w:rPr>
                <w:rFonts w:ascii="Arial" w:eastAsia="Times New Roman" w:hAnsi="Arial" w:cs="Arial"/>
                <w:color w:val="333333"/>
                <w:sz w:val="24"/>
                <w:szCs w:val="24"/>
                <w:lang w:val="hy-AM" w:eastAsia="hy-AM"/>
              </w:rPr>
            </w:rPrChange>
          </w:rPr>
          <w:delText>3. Պետական նախնական մասնագիտական (արհեստագործական) կամ միջին մասնագիտական կամ բարձրագույն ուսումնական հաստատություններ ընդունված՝ առանց ծնողական խնամքի մնացած երեխաների ուսուցման ծախսերը կատարվում են պետական բյուջեի միջոցների հաշվին: Նախնական մասնագիտական (արհեստագործական), միջին մասնագիտական, պետական և հավատարմագրված ոչ պետական բարձրագույն ուսումնական հաստատություններում սովորող՝ առանց ծնողական խնամքի մնացած երեխաներին վճարվում է կրթաթոշակ՝ տվյալ ուսումնական հաստատությունում սահմանված կրթաթոշակի մինչև 150 տոկոսի չափով: Կրթաթոշակի տրամադրման կարգը և պայմանները սահմանում է Հայաստանի Հանրապետության կառավարությունը</w:delText>
        </w:r>
      </w:del>
    </w:p>
    <w:p w14:paraId="5C955719" w14:textId="77777777" w:rsidR="004B79DF" w:rsidRPr="003253A8" w:rsidRDefault="004B79DF" w:rsidP="004B79DF">
      <w:pPr>
        <w:shd w:val="clear" w:color="auto" w:fill="FFFFFF"/>
        <w:spacing w:after="0" w:line="240" w:lineRule="auto"/>
        <w:ind w:firstLine="284"/>
        <w:jc w:val="both"/>
        <w:rPr>
          <w:ins w:id="30" w:author="User123" w:date="2026-01-23T12:36:00Z"/>
          <w:rFonts w:ascii="GHEA Grapalat" w:hAnsi="GHEA Grapalat" w:cs="Arial"/>
          <w:b/>
          <w:bCs/>
          <w:i/>
          <w:iCs/>
          <w:color w:val="000000" w:themeColor="text1"/>
          <w:lang w:val="hy-AM"/>
          <w:rPrChange w:id="31" w:author="User123" w:date="2026-01-23T12:37:00Z">
            <w:rPr>
              <w:ins w:id="32" w:author="User123" w:date="2026-01-23T12:36:00Z"/>
              <w:rFonts w:ascii="GHEA Grapalat" w:hAnsi="GHEA Grapalat" w:cs="Arial"/>
              <w:color w:val="000000" w:themeColor="text1"/>
              <w:sz w:val="24"/>
              <w:szCs w:val="24"/>
              <w:lang w:val="hy-AM"/>
            </w:rPr>
          </w:rPrChange>
        </w:rPr>
      </w:pPr>
      <w:ins w:id="33" w:author="User123" w:date="2026-01-23T12:36:00Z">
        <w:r w:rsidRPr="003253A8">
          <w:rPr>
            <w:rFonts w:ascii="GHEA Grapalat" w:eastAsia="Times New Roman" w:hAnsi="GHEA Grapalat" w:cs="Arial"/>
            <w:b/>
            <w:bCs/>
            <w:i/>
            <w:iCs/>
            <w:color w:val="000000" w:themeColor="text1"/>
            <w:lang w:val="hy-AM"/>
            <w:rPrChange w:id="34" w:author="User123" w:date="2026-01-23T12:37:00Z">
              <w:rPr>
                <w:rFonts w:ascii="GHEA Grapalat" w:eastAsia="Times New Roman" w:hAnsi="GHEA Grapalat" w:cs="Arial"/>
                <w:color w:val="000000" w:themeColor="text1"/>
                <w:sz w:val="24"/>
                <w:szCs w:val="24"/>
                <w:lang w:val="hy-AM"/>
              </w:rPr>
            </w:rPrChange>
          </w:rPr>
          <w:t>3</w:t>
        </w:r>
        <w:r w:rsidRPr="003253A8">
          <w:rPr>
            <w:rFonts w:ascii="Cambria Math" w:eastAsia="Times New Roman" w:hAnsi="Cambria Math" w:cs="Cambria Math"/>
            <w:b/>
            <w:bCs/>
            <w:i/>
            <w:iCs/>
            <w:color w:val="000000" w:themeColor="text1"/>
            <w:lang w:val="hy-AM"/>
            <w:rPrChange w:id="35" w:author="User123" w:date="2026-01-23T12:37:00Z">
              <w:rPr>
                <w:rFonts w:ascii="Cambria Math" w:eastAsia="Times New Roman" w:hAnsi="Cambria Math" w:cs="Arial"/>
                <w:color w:val="000000" w:themeColor="text1"/>
                <w:sz w:val="24"/>
                <w:szCs w:val="24"/>
                <w:lang w:val="hy-AM"/>
              </w:rPr>
            </w:rPrChange>
          </w:rPr>
          <w:t>․</w:t>
        </w:r>
        <w:r w:rsidRPr="003253A8">
          <w:rPr>
            <w:rFonts w:ascii="GHEA Grapalat" w:eastAsia="Times New Roman" w:hAnsi="GHEA Grapalat" w:cs="Arial"/>
            <w:b/>
            <w:bCs/>
            <w:i/>
            <w:iCs/>
            <w:color w:val="000000" w:themeColor="text1"/>
            <w:lang w:val="hy-AM"/>
            <w:rPrChange w:id="36" w:author="User123" w:date="2026-01-23T12:37:00Z">
              <w:rPr>
                <w:rFonts w:ascii="GHEA Grapalat" w:eastAsia="Times New Roman" w:hAnsi="GHEA Grapalat" w:cs="Arial"/>
                <w:color w:val="000000" w:themeColor="text1"/>
                <w:sz w:val="24"/>
                <w:szCs w:val="24"/>
                <w:lang w:val="hy-AM"/>
              </w:rPr>
            </w:rPrChange>
          </w:rPr>
          <w:t xml:space="preserve"> </w:t>
        </w:r>
        <w:r w:rsidRPr="003253A8">
          <w:rPr>
            <w:rFonts w:ascii="GHEA Grapalat" w:hAnsi="GHEA Grapalat" w:cs="Arial"/>
            <w:b/>
            <w:bCs/>
            <w:i/>
            <w:iCs/>
            <w:color w:val="000000" w:themeColor="text1"/>
            <w:lang w:val="hy-AM"/>
            <w:rPrChange w:id="37" w:author="User123" w:date="2026-01-23T12:37:00Z">
              <w:rPr>
                <w:rFonts w:ascii="GHEA Grapalat" w:hAnsi="GHEA Grapalat" w:cs="Arial"/>
                <w:color w:val="000000" w:themeColor="text1"/>
                <w:sz w:val="24"/>
                <w:szCs w:val="24"/>
                <w:lang w:val="hy-AM"/>
              </w:rPr>
            </w:rPrChange>
          </w:rPr>
          <w:t xml:space="preserve">Արհեստագործական կամ միջին մասնագիտական կրթական </w:t>
        </w:r>
        <w:r w:rsidRPr="003253A8">
          <w:rPr>
            <w:rFonts w:ascii="GHEA Grapalat" w:eastAsia="Times New Roman" w:hAnsi="GHEA Grapalat" w:cs="Arial"/>
            <w:b/>
            <w:bCs/>
            <w:i/>
            <w:iCs/>
            <w:color w:val="000000" w:themeColor="text1"/>
            <w:lang w:val="hy-AM"/>
            <w:rPrChange w:id="38" w:author="User123" w:date="2026-01-23T12:37:00Z">
              <w:rPr>
                <w:rFonts w:ascii="GHEA Grapalat" w:eastAsia="Times New Roman" w:hAnsi="GHEA Grapalat" w:cs="Arial"/>
                <w:color w:val="000000" w:themeColor="text1"/>
                <w:sz w:val="24"/>
                <w:szCs w:val="24"/>
                <w:lang w:val="hy-AM"/>
              </w:rPr>
            </w:rPrChange>
          </w:rPr>
          <w:t xml:space="preserve">ծրագրեր </w:t>
        </w:r>
        <w:r w:rsidRPr="003253A8">
          <w:rPr>
            <w:rFonts w:ascii="GHEA Grapalat" w:hAnsi="GHEA Grapalat" w:cs="Arial"/>
            <w:b/>
            <w:bCs/>
            <w:i/>
            <w:iCs/>
            <w:color w:val="000000" w:themeColor="text1"/>
            <w:lang w:val="hy-AM"/>
            <w:rPrChange w:id="39" w:author="User123" w:date="2026-01-23T12:37:00Z">
              <w:rPr>
                <w:rFonts w:ascii="GHEA Grapalat" w:hAnsi="GHEA Grapalat" w:cs="Arial"/>
                <w:color w:val="000000" w:themeColor="text1"/>
                <w:sz w:val="24"/>
                <w:szCs w:val="24"/>
                <w:lang w:val="hy-AM"/>
              </w:rPr>
            </w:rPrChange>
          </w:rPr>
          <w:t xml:space="preserve">իրականացնող պետական և հանրային մասնագիտական </w:t>
        </w:r>
        <w:r w:rsidRPr="003253A8">
          <w:rPr>
            <w:rFonts w:ascii="GHEA Grapalat" w:hAnsi="GHEA Grapalat" w:cs="Sylfaen"/>
            <w:b/>
            <w:bCs/>
            <w:i/>
            <w:iCs/>
            <w:color w:val="000000" w:themeColor="text1"/>
            <w:lang w:val="hy-AM"/>
            <w:rPrChange w:id="40" w:author="User123" w:date="2026-01-23T12:37:00Z">
              <w:rPr>
                <w:rFonts w:ascii="GHEA Grapalat" w:hAnsi="GHEA Grapalat" w:cs="Sylfaen"/>
                <w:color w:val="000000" w:themeColor="text1"/>
                <w:sz w:val="24"/>
                <w:szCs w:val="24"/>
                <w:lang w:val="hy-AM"/>
              </w:rPr>
            </w:rPrChange>
          </w:rPr>
          <w:t xml:space="preserve">ուսումնական հաստատություններ </w:t>
        </w:r>
        <w:r w:rsidRPr="003253A8">
          <w:rPr>
            <w:rFonts w:ascii="GHEA Grapalat" w:eastAsia="Times New Roman" w:hAnsi="GHEA Grapalat" w:cs="Arial"/>
            <w:b/>
            <w:bCs/>
            <w:i/>
            <w:iCs/>
            <w:color w:val="000000" w:themeColor="text1"/>
            <w:lang w:val="hy-AM"/>
            <w:rPrChange w:id="41" w:author="User123" w:date="2026-01-23T12:37:00Z">
              <w:rPr>
                <w:rFonts w:ascii="GHEA Grapalat" w:eastAsia="Times New Roman" w:hAnsi="GHEA Grapalat" w:cs="Arial"/>
                <w:color w:val="000000" w:themeColor="text1"/>
                <w:sz w:val="24"/>
                <w:szCs w:val="24"/>
                <w:lang w:val="hy-AM"/>
              </w:rPr>
            </w:rPrChange>
          </w:rPr>
          <w:t>ընդունված՝ առանց ծնողական խնամքի մնացած երեխաների ուսուցման ծախսերը կատարվում են պետ</w:t>
        </w:r>
        <w:r w:rsidRPr="003253A8">
          <w:rPr>
            <w:rFonts w:ascii="GHEA Grapalat" w:hAnsi="GHEA Grapalat" w:cs="Arial"/>
            <w:b/>
            <w:bCs/>
            <w:i/>
            <w:iCs/>
            <w:color w:val="000000" w:themeColor="text1"/>
            <w:lang w:val="hy-AM"/>
            <w:rPrChange w:id="42" w:author="User123" w:date="2026-01-23T12:37:00Z">
              <w:rPr>
                <w:rFonts w:ascii="GHEA Grapalat" w:hAnsi="GHEA Grapalat" w:cs="Arial"/>
                <w:color w:val="000000" w:themeColor="text1"/>
                <w:sz w:val="24"/>
                <w:szCs w:val="24"/>
                <w:lang w:val="hy-AM"/>
              </w:rPr>
            </w:rPrChange>
          </w:rPr>
          <w:t xml:space="preserve">ական բյուջեի միջոցների հաշվին՝ </w:t>
        </w:r>
        <w:r w:rsidRPr="003253A8">
          <w:rPr>
            <w:rFonts w:ascii="GHEA Grapalat" w:eastAsia="Times New Roman" w:hAnsi="GHEA Grapalat" w:cs="Arial"/>
            <w:b/>
            <w:bCs/>
            <w:i/>
            <w:iCs/>
            <w:color w:val="000000" w:themeColor="text1"/>
            <w:lang w:val="hy-AM"/>
            <w:rPrChange w:id="43" w:author="User123" w:date="2026-01-23T12:37:00Z">
              <w:rPr>
                <w:rFonts w:ascii="GHEA Grapalat" w:eastAsia="Times New Roman" w:hAnsi="GHEA Grapalat" w:cs="Arial"/>
                <w:color w:val="000000" w:themeColor="text1"/>
                <w:sz w:val="24"/>
                <w:szCs w:val="24"/>
                <w:lang w:val="hy-AM"/>
              </w:rPr>
            </w:rPrChange>
          </w:rPr>
          <w:t xml:space="preserve">կրթական ծառայությունների և կրթությանը ուսանողի մասնակցությանը օժանդակող ծառայությունների ծախսերի լրիվ (ամբողջական) փոխհատուցում </w:t>
        </w:r>
        <w:r w:rsidRPr="003253A8">
          <w:rPr>
            <w:rFonts w:ascii="GHEA Grapalat" w:hAnsi="GHEA Grapalat" w:cs="Arial"/>
            <w:b/>
            <w:bCs/>
            <w:i/>
            <w:iCs/>
            <w:color w:val="000000" w:themeColor="text1"/>
            <w:lang w:val="hy-AM"/>
            <w:rPrChange w:id="44" w:author="User123" w:date="2026-01-23T12:37:00Z">
              <w:rPr>
                <w:rFonts w:ascii="GHEA Grapalat" w:hAnsi="GHEA Grapalat" w:cs="Arial"/>
                <w:color w:val="000000" w:themeColor="text1"/>
                <w:sz w:val="24"/>
                <w:szCs w:val="24"/>
                <w:lang w:val="hy-AM"/>
              </w:rPr>
            </w:rPrChange>
          </w:rPr>
          <w:t xml:space="preserve">նախատեսող </w:t>
        </w:r>
        <w:r w:rsidRPr="003253A8">
          <w:rPr>
            <w:rFonts w:ascii="GHEA Grapalat" w:eastAsia="Times New Roman" w:hAnsi="GHEA Grapalat" w:cs="Arial"/>
            <w:b/>
            <w:bCs/>
            <w:i/>
            <w:iCs/>
            <w:color w:val="000000" w:themeColor="text1"/>
            <w:lang w:val="hy-AM"/>
            <w:rPrChange w:id="45" w:author="User123" w:date="2026-01-23T12:37:00Z">
              <w:rPr>
                <w:rFonts w:ascii="GHEA Grapalat" w:eastAsia="Times New Roman" w:hAnsi="GHEA Grapalat" w:cs="Arial"/>
                <w:color w:val="000000" w:themeColor="text1"/>
                <w:sz w:val="24"/>
                <w:szCs w:val="24"/>
                <w:lang w:val="hy-AM"/>
              </w:rPr>
            </w:rPrChange>
          </w:rPr>
          <w:t>կրթաթոշակ</w:t>
        </w:r>
        <w:r w:rsidRPr="003253A8">
          <w:rPr>
            <w:rFonts w:ascii="GHEA Grapalat" w:hAnsi="GHEA Grapalat" w:cs="Arial"/>
            <w:b/>
            <w:bCs/>
            <w:i/>
            <w:iCs/>
            <w:color w:val="000000" w:themeColor="text1"/>
            <w:lang w:val="hy-AM"/>
            <w:rPrChange w:id="46" w:author="User123" w:date="2026-01-23T12:37:00Z">
              <w:rPr>
                <w:rFonts w:ascii="GHEA Grapalat" w:hAnsi="GHEA Grapalat" w:cs="Arial"/>
                <w:color w:val="000000" w:themeColor="text1"/>
                <w:sz w:val="24"/>
                <w:szCs w:val="24"/>
                <w:lang w:val="hy-AM"/>
              </w:rPr>
            </w:rPrChange>
          </w:rPr>
          <w:t xml:space="preserve">ի ձևով՝ </w:t>
        </w:r>
        <w:r w:rsidRPr="003253A8">
          <w:rPr>
            <w:rFonts w:ascii="GHEA Grapalat" w:eastAsia="Times New Roman" w:hAnsi="GHEA Grapalat" w:cs="Arial"/>
            <w:b/>
            <w:bCs/>
            <w:i/>
            <w:iCs/>
            <w:color w:val="000000" w:themeColor="text1"/>
            <w:lang w:val="hy-AM"/>
            <w:rPrChange w:id="47" w:author="User123" w:date="2026-01-23T12:37:00Z">
              <w:rPr>
                <w:rFonts w:ascii="GHEA Grapalat" w:eastAsia="Times New Roman" w:hAnsi="GHEA Grapalat" w:cs="Arial"/>
                <w:color w:val="000000" w:themeColor="text1"/>
                <w:sz w:val="24"/>
                <w:szCs w:val="24"/>
                <w:lang w:val="hy-AM"/>
              </w:rPr>
            </w:rPrChange>
          </w:rPr>
          <w:t>Հայաստանի Հանրապետության կառավարությ</w:t>
        </w:r>
        <w:r w:rsidRPr="003253A8">
          <w:rPr>
            <w:rFonts w:ascii="GHEA Grapalat" w:hAnsi="GHEA Grapalat" w:cs="Arial"/>
            <w:b/>
            <w:bCs/>
            <w:i/>
            <w:iCs/>
            <w:color w:val="000000" w:themeColor="text1"/>
            <w:lang w:val="hy-AM"/>
            <w:rPrChange w:id="48" w:author="User123" w:date="2026-01-23T12:37:00Z">
              <w:rPr>
                <w:rFonts w:ascii="GHEA Grapalat" w:hAnsi="GHEA Grapalat" w:cs="Arial"/>
                <w:color w:val="000000" w:themeColor="text1"/>
                <w:sz w:val="24"/>
                <w:szCs w:val="24"/>
                <w:lang w:val="hy-AM"/>
              </w:rPr>
            </w:rPrChange>
          </w:rPr>
          <w:t xml:space="preserve">ան կողմից սահմանված կարգով։ </w:t>
        </w:r>
      </w:ins>
    </w:p>
    <w:p w14:paraId="683B5004" w14:textId="78F75530" w:rsidR="004B79DF" w:rsidRPr="003253A8" w:rsidRDefault="003253A8" w:rsidP="004B79DF">
      <w:pPr>
        <w:pStyle w:val="NormalWeb"/>
        <w:shd w:val="clear" w:color="auto" w:fill="FFFFFF"/>
        <w:spacing w:before="0" w:beforeAutospacing="0" w:after="0" w:afterAutospacing="0"/>
        <w:ind w:firstLine="250"/>
        <w:jc w:val="both"/>
        <w:rPr>
          <w:ins w:id="49" w:author="User123" w:date="2026-01-23T12:36:00Z"/>
          <w:rFonts w:ascii="GHEA Grapalat" w:hAnsi="GHEA Grapalat" w:cs="Arial"/>
          <w:b/>
          <w:bCs/>
          <w:i/>
          <w:iCs/>
          <w:color w:val="000000" w:themeColor="text1"/>
          <w:sz w:val="22"/>
          <w:szCs w:val="22"/>
          <w:lang w:val="hy-AM"/>
          <w:rPrChange w:id="50" w:author="User123" w:date="2026-01-23T12:37:00Z">
            <w:rPr>
              <w:ins w:id="51" w:author="User123" w:date="2026-01-23T12:36:00Z"/>
              <w:rFonts w:ascii="GHEA Grapalat" w:hAnsi="GHEA Grapalat" w:cs="Arial"/>
              <w:color w:val="000000" w:themeColor="text1"/>
              <w:lang w:val="hy-AM"/>
            </w:rPr>
          </w:rPrChange>
        </w:rPr>
      </w:pPr>
      <w:ins w:id="52" w:author="User123" w:date="2026-01-23T12:36:00Z">
        <w:r w:rsidRPr="003253A8">
          <w:rPr>
            <w:rFonts w:ascii="GHEA Grapalat" w:hAnsi="GHEA Grapalat" w:cs="Arial"/>
            <w:b/>
            <w:bCs/>
            <w:i/>
            <w:iCs/>
            <w:color w:val="000000" w:themeColor="text1"/>
            <w:sz w:val="22"/>
            <w:szCs w:val="22"/>
            <w:lang w:val="hy-AM"/>
            <w:rPrChange w:id="53" w:author="User123" w:date="2026-01-23T12:37:00Z">
              <w:rPr>
                <w:rFonts w:ascii="GHEA Grapalat" w:hAnsi="GHEA Grapalat" w:cs="Arial"/>
                <w:color w:val="000000" w:themeColor="text1"/>
              </w:rPr>
            </w:rPrChange>
          </w:rPr>
          <w:t xml:space="preserve">3.1. </w:t>
        </w:r>
        <w:r w:rsidR="004B79DF" w:rsidRPr="003253A8">
          <w:rPr>
            <w:rFonts w:ascii="GHEA Grapalat" w:hAnsi="GHEA Grapalat" w:cs="Arial"/>
            <w:b/>
            <w:bCs/>
            <w:i/>
            <w:iCs/>
            <w:color w:val="000000" w:themeColor="text1"/>
            <w:sz w:val="22"/>
            <w:szCs w:val="22"/>
            <w:lang w:val="hy-AM"/>
            <w:rPrChange w:id="54" w:author="User123" w:date="2026-01-23T12:37:00Z">
              <w:rPr>
                <w:rFonts w:ascii="GHEA Grapalat" w:hAnsi="GHEA Grapalat" w:cs="Arial"/>
                <w:color w:val="000000" w:themeColor="text1"/>
                <w:lang w:val="hy-AM"/>
              </w:rPr>
            </w:rPrChange>
          </w:rPr>
          <w:t>Բարձրագույն ուսումնական ծրագրեր իրականացնող հաստատություններ ընդունված՝ առանց ծնողական խնամքի մնացած երեխաների ուսուցման ծախսերը կատարվում են պետական բյուջեի միջոցների հաշվին: Պետական և հավատարմագրված ոչ պետական բարձրագույն ուսումնական հաստատություններում սովորող՝ առանց ծնողական խնամքի մնացած երեխաներին վճարվում է կրթաթոշակ՝ տվյալ ուսումնական հաստատությունում սահմանված կրթաթոշակի մինչև 150 տոկոսի չափով: Կրթաթոշակի տրամադրման կարգը և պայմանները սահմանում է Հայաստանի Հանրապետության կառավարությունը:</w:t>
        </w:r>
      </w:ins>
    </w:p>
    <w:p w14:paraId="58798705" w14:textId="77777777" w:rsidR="004B79DF" w:rsidRPr="003253A8" w:rsidRDefault="004B79DF" w:rsidP="004B79DF">
      <w:pPr>
        <w:shd w:val="clear" w:color="auto" w:fill="FFFFFF"/>
        <w:spacing w:after="0" w:line="240" w:lineRule="auto"/>
        <w:ind w:firstLine="375"/>
        <w:rPr>
          <w:rFonts w:ascii="GHEA Grapalat" w:eastAsia="Times New Roman" w:hAnsi="GHEA Grapalat" w:cs="Arial"/>
          <w:color w:val="333333"/>
          <w:lang w:val="hy-AM" w:eastAsia="hy-AM"/>
          <w:rPrChange w:id="55" w:author="User123" w:date="2026-01-23T12:37:00Z">
            <w:rPr>
              <w:rFonts w:ascii="Arial" w:eastAsia="Times New Roman" w:hAnsi="Arial" w:cs="Arial"/>
              <w:color w:val="333333"/>
              <w:sz w:val="24"/>
              <w:szCs w:val="24"/>
              <w:lang w:val="hy-AM" w:eastAsia="hy-AM"/>
            </w:rPr>
          </w:rPrChange>
        </w:rPr>
      </w:pPr>
      <w:r w:rsidRPr="003253A8">
        <w:rPr>
          <w:rFonts w:ascii="GHEA Grapalat" w:eastAsia="Times New Roman" w:hAnsi="GHEA Grapalat" w:cs="Arial"/>
          <w:color w:val="333333"/>
          <w:lang w:val="hy-AM" w:eastAsia="hy-AM"/>
          <w:rPrChange w:id="56" w:author="User123" w:date="2026-01-23T12:37:00Z">
            <w:rPr>
              <w:rFonts w:ascii="Arial" w:eastAsia="Times New Roman" w:hAnsi="Arial" w:cs="Arial"/>
              <w:color w:val="333333"/>
              <w:sz w:val="24"/>
              <w:szCs w:val="24"/>
              <w:lang w:val="hy-AM" w:eastAsia="hy-AM"/>
            </w:rPr>
          </w:rPrChange>
        </w:rPr>
        <w:t>4.</w:t>
      </w:r>
      <w:r w:rsidRPr="003253A8">
        <w:rPr>
          <w:rFonts w:ascii="Calibri" w:eastAsia="Times New Roman" w:hAnsi="Calibri" w:cs="Calibri"/>
          <w:color w:val="333333"/>
          <w:lang w:val="hy-AM" w:eastAsia="hy-AM"/>
          <w:rPrChange w:id="57" w:author="User123" w:date="2026-01-23T12:37:00Z">
            <w:rPr>
              <w:rFonts w:ascii="Arial" w:eastAsia="Times New Roman" w:hAnsi="Arial" w:cs="Arial"/>
              <w:color w:val="333333"/>
              <w:sz w:val="24"/>
              <w:szCs w:val="24"/>
              <w:lang w:val="hy-AM" w:eastAsia="hy-AM"/>
            </w:rPr>
          </w:rPrChange>
        </w:rPr>
        <w:t> </w:t>
      </w:r>
      <w:r w:rsidRPr="003253A8">
        <w:rPr>
          <w:rFonts w:ascii="GHEA Grapalat" w:eastAsia="Times New Roman" w:hAnsi="GHEA Grapalat" w:cs="Arial"/>
          <w:b/>
          <w:bCs/>
          <w:i/>
          <w:iCs/>
          <w:color w:val="333333"/>
          <w:lang w:val="hy-AM" w:eastAsia="hy-AM"/>
          <w:rPrChange w:id="58" w:author="User123" w:date="2026-01-23T12:37:00Z">
            <w:rPr>
              <w:rFonts w:ascii="Arial" w:eastAsia="Times New Roman" w:hAnsi="Arial" w:cs="Arial"/>
              <w:b/>
              <w:bCs/>
              <w:i/>
              <w:iCs/>
              <w:color w:val="333333"/>
              <w:sz w:val="24"/>
              <w:szCs w:val="24"/>
              <w:lang w:val="hy-AM" w:eastAsia="hy-AM"/>
            </w:rPr>
          </w:rPrChange>
        </w:rPr>
        <w:t>(մասն ուժը կորցրել է</w:t>
      </w:r>
      <w:r w:rsidRPr="003253A8">
        <w:rPr>
          <w:rFonts w:ascii="Calibri" w:eastAsia="Times New Roman" w:hAnsi="Calibri" w:cs="Calibri"/>
          <w:b/>
          <w:bCs/>
          <w:i/>
          <w:iCs/>
          <w:color w:val="333333"/>
          <w:lang w:val="hy-AM" w:eastAsia="hy-AM"/>
          <w:rPrChange w:id="59" w:author="User123" w:date="2026-01-23T12:37:00Z">
            <w:rPr>
              <w:rFonts w:ascii="Arial" w:eastAsia="Times New Roman" w:hAnsi="Arial" w:cs="Arial"/>
              <w:b/>
              <w:bCs/>
              <w:i/>
              <w:iCs/>
              <w:color w:val="333333"/>
              <w:sz w:val="24"/>
              <w:szCs w:val="24"/>
              <w:lang w:val="hy-AM" w:eastAsia="hy-AM"/>
            </w:rPr>
          </w:rPrChange>
        </w:rPr>
        <w:t> </w:t>
      </w:r>
      <w:r w:rsidRPr="003253A8">
        <w:rPr>
          <w:rFonts w:ascii="GHEA Grapalat" w:eastAsia="Times New Roman" w:hAnsi="GHEA Grapalat" w:cs="Arial"/>
          <w:b/>
          <w:bCs/>
          <w:i/>
          <w:iCs/>
          <w:color w:val="333333"/>
          <w:lang w:val="hy-AM" w:eastAsia="hy-AM"/>
          <w:rPrChange w:id="60" w:author="User123" w:date="2026-01-23T12:37:00Z">
            <w:rPr>
              <w:rFonts w:ascii="Arial" w:eastAsia="Times New Roman" w:hAnsi="Arial" w:cs="Arial"/>
              <w:b/>
              <w:bCs/>
              <w:i/>
              <w:iCs/>
              <w:color w:val="333333"/>
              <w:sz w:val="24"/>
              <w:szCs w:val="24"/>
              <w:lang w:val="hy-AM" w:eastAsia="hy-AM"/>
            </w:rPr>
          </w:rPrChange>
        </w:rPr>
        <w:t xml:space="preserve">12.12.13 </w:t>
      </w:r>
      <w:r w:rsidRPr="003253A8">
        <w:rPr>
          <w:rFonts w:ascii="GHEA Grapalat" w:eastAsia="Times New Roman" w:hAnsi="GHEA Grapalat" w:cs="GHEA Grapalat"/>
          <w:b/>
          <w:bCs/>
          <w:i/>
          <w:iCs/>
          <w:color w:val="333333"/>
          <w:lang w:val="hy-AM" w:eastAsia="hy-AM"/>
          <w:rPrChange w:id="61" w:author="User123" w:date="2026-01-23T12:37:00Z">
            <w:rPr>
              <w:rFonts w:ascii="Arial" w:eastAsia="Times New Roman" w:hAnsi="Arial" w:cs="Arial"/>
              <w:b/>
              <w:bCs/>
              <w:i/>
              <w:iCs/>
              <w:color w:val="333333"/>
              <w:sz w:val="24"/>
              <w:szCs w:val="24"/>
              <w:lang w:val="hy-AM" w:eastAsia="hy-AM"/>
            </w:rPr>
          </w:rPrChange>
        </w:rPr>
        <w:t>ՀՕ</w:t>
      </w:r>
      <w:r w:rsidRPr="003253A8">
        <w:rPr>
          <w:rFonts w:ascii="GHEA Grapalat" w:eastAsia="Times New Roman" w:hAnsi="GHEA Grapalat" w:cs="Arial"/>
          <w:b/>
          <w:bCs/>
          <w:i/>
          <w:iCs/>
          <w:color w:val="333333"/>
          <w:lang w:val="hy-AM" w:eastAsia="hy-AM"/>
          <w:rPrChange w:id="62" w:author="User123" w:date="2026-01-23T12:37:00Z">
            <w:rPr>
              <w:rFonts w:ascii="Arial" w:eastAsia="Times New Roman" w:hAnsi="Arial" w:cs="Arial"/>
              <w:b/>
              <w:bCs/>
              <w:i/>
              <w:iCs/>
              <w:color w:val="333333"/>
              <w:sz w:val="24"/>
              <w:szCs w:val="24"/>
              <w:lang w:val="hy-AM" w:eastAsia="hy-AM"/>
            </w:rPr>
          </w:rPrChange>
        </w:rPr>
        <w:t>-189-</w:t>
      </w:r>
      <w:r w:rsidRPr="003253A8">
        <w:rPr>
          <w:rFonts w:ascii="GHEA Grapalat" w:eastAsia="Times New Roman" w:hAnsi="GHEA Grapalat" w:cs="GHEA Grapalat"/>
          <w:b/>
          <w:bCs/>
          <w:i/>
          <w:iCs/>
          <w:color w:val="333333"/>
          <w:lang w:val="hy-AM" w:eastAsia="hy-AM"/>
          <w:rPrChange w:id="63" w:author="User123" w:date="2026-01-23T12:37:00Z">
            <w:rPr>
              <w:rFonts w:ascii="Arial" w:eastAsia="Times New Roman" w:hAnsi="Arial" w:cs="Arial"/>
              <w:b/>
              <w:bCs/>
              <w:i/>
              <w:iCs/>
              <w:color w:val="333333"/>
              <w:sz w:val="24"/>
              <w:szCs w:val="24"/>
              <w:lang w:val="hy-AM" w:eastAsia="hy-AM"/>
            </w:rPr>
          </w:rPrChange>
        </w:rPr>
        <w:t>Ն</w:t>
      </w:r>
      <w:r w:rsidRPr="003253A8">
        <w:rPr>
          <w:rFonts w:ascii="GHEA Grapalat" w:eastAsia="Times New Roman" w:hAnsi="GHEA Grapalat" w:cs="Arial"/>
          <w:b/>
          <w:bCs/>
          <w:i/>
          <w:iCs/>
          <w:color w:val="333333"/>
          <w:lang w:val="hy-AM" w:eastAsia="hy-AM"/>
          <w:rPrChange w:id="64" w:author="User123" w:date="2026-01-23T12:37:00Z">
            <w:rPr>
              <w:rFonts w:ascii="Arial" w:eastAsia="Times New Roman" w:hAnsi="Arial" w:cs="Arial"/>
              <w:b/>
              <w:bCs/>
              <w:i/>
              <w:iCs/>
              <w:color w:val="333333"/>
              <w:sz w:val="24"/>
              <w:szCs w:val="24"/>
              <w:lang w:val="hy-AM" w:eastAsia="hy-AM"/>
            </w:rPr>
          </w:rPrChange>
        </w:rPr>
        <w:t>)</w:t>
      </w:r>
    </w:p>
    <w:p w14:paraId="493DA960" w14:textId="77777777" w:rsidR="004B79DF" w:rsidRPr="003253A8" w:rsidRDefault="004B79DF" w:rsidP="004B79DF">
      <w:pPr>
        <w:shd w:val="clear" w:color="auto" w:fill="FFFFFF"/>
        <w:spacing w:after="0" w:line="240" w:lineRule="auto"/>
        <w:ind w:firstLine="375"/>
        <w:rPr>
          <w:rFonts w:ascii="GHEA Grapalat" w:eastAsia="Times New Roman" w:hAnsi="GHEA Grapalat" w:cs="Arial"/>
          <w:color w:val="333333"/>
          <w:lang w:val="hy-AM" w:eastAsia="hy-AM"/>
          <w:rPrChange w:id="65" w:author="User123" w:date="2026-01-23T12:37:00Z">
            <w:rPr>
              <w:rFonts w:ascii="Arial" w:eastAsia="Times New Roman" w:hAnsi="Arial" w:cs="Arial"/>
              <w:color w:val="333333"/>
              <w:sz w:val="24"/>
              <w:szCs w:val="24"/>
              <w:lang w:val="hy-AM" w:eastAsia="hy-AM"/>
            </w:rPr>
          </w:rPrChange>
        </w:rPr>
      </w:pPr>
      <w:r w:rsidRPr="003253A8">
        <w:rPr>
          <w:rFonts w:ascii="GHEA Grapalat" w:eastAsia="Times New Roman" w:hAnsi="GHEA Grapalat" w:cs="Arial"/>
          <w:color w:val="333333"/>
          <w:lang w:val="hy-AM" w:eastAsia="hy-AM"/>
          <w:rPrChange w:id="66" w:author="User123" w:date="2026-01-23T12:37:00Z">
            <w:rPr>
              <w:rFonts w:ascii="Arial" w:eastAsia="Times New Roman" w:hAnsi="Arial" w:cs="Arial"/>
              <w:color w:val="333333"/>
              <w:sz w:val="24"/>
              <w:szCs w:val="24"/>
              <w:lang w:val="hy-AM" w:eastAsia="hy-AM"/>
            </w:rPr>
          </w:rPrChange>
        </w:rPr>
        <w:t>5. Սահմանված կարգով նախնական մասնագիտական (արհեստագործական) կամ միջին մասնագիտական կամ բակալավրի ու անընդհատ և ինտեգրացված կրթական ծրագրերով ուսումնառող այն սովորողները, որոնք զորակոչվելու պահին ունեն առանց ծնողական խնամքի մնացած երեխաների թվին պատկանող անձի կարգավիճակ, ծառայության ավարտից հետո մինչև ուսումնառության ավարտը պահպանում են համապատասխան ուսումնական հաստատությունում անվճար հիմունքներով սովորելու հնարավորությունը:</w:t>
      </w:r>
    </w:p>
    <w:p w14:paraId="5D97AA8E" w14:textId="628D105D" w:rsidR="004B79DF" w:rsidRPr="003253A8" w:rsidDel="003253A8" w:rsidRDefault="004B79DF" w:rsidP="004B79DF">
      <w:pPr>
        <w:shd w:val="clear" w:color="auto" w:fill="FFFFFF"/>
        <w:spacing w:after="0" w:line="240" w:lineRule="auto"/>
        <w:ind w:firstLine="375"/>
        <w:rPr>
          <w:del w:id="67" w:author="User123" w:date="2026-01-23T12:39:00Z"/>
          <w:rFonts w:ascii="GHEA Grapalat" w:eastAsia="Times New Roman" w:hAnsi="GHEA Grapalat" w:cs="Arial"/>
          <w:color w:val="333333"/>
          <w:lang w:val="hy-AM" w:eastAsia="hy-AM"/>
          <w:rPrChange w:id="68" w:author="User123" w:date="2026-01-23T12:39:00Z">
            <w:rPr>
              <w:del w:id="69" w:author="User123" w:date="2026-01-23T12:39:00Z"/>
              <w:rFonts w:ascii="Arial" w:eastAsia="Times New Roman" w:hAnsi="Arial" w:cs="Arial"/>
              <w:color w:val="333333"/>
              <w:sz w:val="24"/>
              <w:szCs w:val="24"/>
              <w:lang w:val="hy-AM" w:eastAsia="hy-AM"/>
            </w:rPr>
          </w:rPrChange>
        </w:rPr>
      </w:pPr>
      <w:r w:rsidRPr="003253A8">
        <w:rPr>
          <w:rFonts w:ascii="GHEA Grapalat" w:eastAsia="Times New Roman" w:hAnsi="GHEA Grapalat" w:cs="Arial"/>
          <w:color w:val="333333"/>
          <w:lang w:val="hy-AM" w:eastAsia="hy-AM"/>
          <w:rPrChange w:id="70" w:author="User123" w:date="2026-01-23T12:37:00Z">
            <w:rPr>
              <w:rFonts w:ascii="Arial" w:eastAsia="Times New Roman" w:hAnsi="Arial" w:cs="Arial"/>
              <w:color w:val="333333"/>
              <w:sz w:val="24"/>
              <w:szCs w:val="24"/>
              <w:lang w:val="hy-AM" w:eastAsia="hy-AM"/>
            </w:rPr>
          </w:rPrChange>
        </w:rPr>
        <w:t>6. Հղիության և ծննդաբերության, ինչպես նաև մինչև երեք տարեկան երեխայի խնամքի արձակուրդում գտնվող՝ առանց ծնողական խնամքի մնացած երեխաների թվին պատկանող նախնական մասնագիտական (արհեստագործական) կամ միջին մասնագիտական կամ բակալավրի ու անընդհատ և ինտեգրացված կրթական ծրագրերով ուսումնառող սովորողները մինչև ուսումնառության ավարտը պահպանում են համապատասխան ուսումնական հաստատությունում անվճար հիմունքներով սովորելու հնարավորությունը:</w:t>
      </w:r>
      <w:ins w:id="71" w:author="User123" w:date="2026-01-23T12:39:00Z">
        <w:r w:rsidR="003253A8" w:rsidRPr="003253A8">
          <w:rPr>
            <w:rFonts w:ascii="GHEA Grapalat" w:eastAsia="Times New Roman" w:hAnsi="GHEA Grapalat" w:cs="Arial"/>
            <w:color w:val="333333"/>
            <w:lang w:val="hy-AM" w:eastAsia="hy-AM"/>
            <w:rPrChange w:id="72" w:author="User123" w:date="2026-01-23T12:39:00Z">
              <w:rPr>
                <w:rFonts w:ascii="GHEA Grapalat" w:eastAsia="Times New Roman" w:hAnsi="GHEA Grapalat" w:cs="Arial"/>
                <w:color w:val="333333"/>
                <w:lang w:eastAsia="hy-AM"/>
              </w:rPr>
            </w:rPrChange>
          </w:rPr>
          <w:t xml:space="preserve"> </w:t>
        </w:r>
      </w:ins>
    </w:p>
    <w:p w14:paraId="1F7B642F" w14:textId="07553927" w:rsidR="008B798C" w:rsidRPr="003253A8" w:rsidRDefault="008B798C" w:rsidP="003253A8">
      <w:pPr>
        <w:pStyle w:val="NormalWeb"/>
        <w:shd w:val="clear" w:color="auto" w:fill="FFFFFF"/>
        <w:spacing w:before="0" w:beforeAutospacing="0" w:after="0" w:afterAutospacing="0"/>
        <w:ind w:firstLine="250"/>
        <w:jc w:val="both"/>
        <w:rPr>
          <w:rFonts w:ascii="GHEA Grapalat" w:hAnsi="GHEA Grapalat" w:cs="Arial"/>
          <w:color w:val="000000" w:themeColor="text1"/>
          <w:sz w:val="22"/>
          <w:szCs w:val="22"/>
          <w:lang w:val="hy-AM"/>
        </w:rPr>
      </w:pPr>
    </w:p>
    <w:sectPr w:rsidR="008B798C" w:rsidRPr="003253A8" w:rsidSect="003253A8">
      <w:pgSz w:w="12240" w:h="15840"/>
      <w:pgMar w:top="567" w:right="616" w:bottom="567" w:left="720" w:header="720" w:footer="720" w:gutter="0"/>
      <w:cols w:space="720"/>
      <w:docGrid w:linePitch="360"/>
      <w:sectPrChange w:id="73" w:author="User123" w:date="2026-01-23T12:39:00Z">
        <w:sectPr w:rsidR="008B798C" w:rsidRPr="003253A8" w:rsidSect="003253A8">
          <w:pgMar w:top="567" w:right="616" w:bottom="720" w:left="720" w:header="720" w:footer="720" w:gutter="0"/>
        </w:sectPr>
      </w:sectPrChang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9469ED"/>
    <w:multiLevelType w:val="hybridMultilevel"/>
    <w:tmpl w:val="D6DA1CBE"/>
    <w:lvl w:ilvl="0" w:tplc="0409000F">
      <w:start w:val="1"/>
      <w:numFmt w:val="decimal"/>
      <w:lvlText w:val="%1."/>
      <w:lvlJc w:val="left"/>
      <w:pPr>
        <w:ind w:left="970" w:hanging="360"/>
      </w:p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1">
    <w:nsid w:val="3F3A5F05"/>
    <w:multiLevelType w:val="hybridMultilevel"/>
    <w:tmpl w:val="D6DA1CBE"/>
    <w:lvl w:ilvl="0" w:tplc="0409000F">
      <w:start w:val="1"/>
      <w:numFmt w:val="decimal"/>
      <w:lvlText w:val="%1."/>
      <w:lvlJc w:val="left"/>
      <w:pPr>
        <w:ind w:left="970" w:hanging="360"/>
      </w:p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123">
    <w15:presenceInfo w15:providerId="None" w15:userId="User1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hyphenationZone w:val="141"/>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33F"/>
    <w:rsid w:val="000D3823"/>
    <w:rsid w:val="003253A8"/>
    <w:rsid w:val="004B79DF"/>
    <w:rsid w:val="005E64D8"/>
    <w:rsid w:val="0079310B"/>
    <w:rsid w:val="008B798C"/>
    <w:rsid w:val="009353B5"/>
    <w:rsid w:val="009478BF"/>
    <w:rsid w:val="00964998"/>
    <w:rsid w:val="009E465B"/>
    <w:rsid w:val="00BE62C1"/>
    <w:rsid w:val="00C07FE1"/>
    <w:rsid w:val="00CC63FF"/>
    <w:rsid w:val="00ED31C1"/>
    <w:rsid w:val="00F22AAC"/>
    <w:rsid w:val="00F773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EF83D"/>
  <w15:docId w15:val="{7A132598-A160-4231-B25E-CAD205798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53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E465B"/>
    <w:rPr>
      <w:b/>
      <w:bCs/>
    </w:rPr>
  </w:style>
  <w:style w:type="paragraph" w:styleId="NormalWeb">
    <w:name w:val="Normal (Web)"/>
    <w:basedOn w:val="Normal"/>
    <w:uiPriority w:val="99"/>
    <w:unhideWhenUsed/>
    <w:rsid w:val="009E465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C63FF"/>
    <w:pPr>
      <w:ind w:left="720"/>
      <w:contextualSpacing/>
    </w:pPr>
  </w:style>
  <w:style w:type="character" w:styleId="Emphasis">
    <w:name w:val="Emphasis"/>
    <w:basedOn w:val="DefaultParagraphFont"/>
    <w:uiPriority w:val="20"/>
    <w:qFormat/>
    <w:rsid w:val="00ED31C1"/>
    <w:rPr>
      <w:i/>
      <w:iCs/>
    </w:rPr>
  </w:style>
  <w:style w:type="paragraph" w:styleId="BalloonText">
    <w:name w:val="Balloon Text"/>
    <w:basedOn w:val="Normal"/>
    <w:link w:val="BalloonTextChar"/>
    <w:uiPriority w:val="99"/>
    <w:semiHidden/>
    <w:unhideWhenUsed/>
    <w:rsid w:val="009649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49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28035">
      <w:bodyDiv w:val="1"/>
      <w:marLeft w:val="0"/>
      <w:marRight w:val="0"/>
      <w:marTop w:val="0"/>
      <w:marBottom w:val="0"/>
      <w:divBdr>
        <w:top w:val="none" w:sz="0" w:space="0" w:color="auto"/>
        <w:left w:val="none" w:sz="0" w:space="0" w:color="auto"/>
        <w:bottom w:val="none" w:sz="0" w:space="0" w:color="auto"/>
        <w:right w:val="none" w:sz="0" w:space="0" w:color="auto"/>
      </w:divBdr>
    </w:div>
    <w:div w:id="647789325">
      <w:bodyDiv w:val="1"/>
      <w:marLeft w:val="0"/>
      <w:marRight w:val="0"/>
      <w:marTop w:val="0"/>
      <w:marBottom w:val="0"/>
      <w:divBdr>
        <w:top w:val="none" w:sz="0" w:space="0" w:color="auto"/>
        <w:left w:val="none" w:sz="0" w:space="0" w:color="auto"/>
        <w:bottom w:val="none" w:sz="0" w:space="0" w:color="auto"/>
        <w:right w:val="none" w:sz="0" w:space="0" w:color="auto"/>
      </w:divBdr>
    </w:div>
    <w:div w:id="898398888">
      <w:bodyDiv w:val="1"/>
      <w:marLeft w:val="0"/>
      <w:marRight w:val="0"/>
      <w:marTop w:val="0"/>
      <w:marBottom w:val="0"/>
      <w:divBdr>
        <w:top w:val="none" w:sz="0" w:space="0" w:color="auto"/>
        <w:left w:val="none" w:sz="0" w:space="0" w:color="auto"/>
        <w:bottom w:val="none" w:sz="0" w:space="0" w:color="auto"/>
        <w:right w:val="none" w:sz="0" w:space="0" w:color="auto"/>
      </w:divBdr>
    </w:div>
    <w:div w:id="1142693279">
      <w:bodyDiv w:val="1"/>
      <w:marLeft w:val="0"/>
      <w:marRight w:val="0"/>
      <w:marTop w:val="0"/>
      <w:marBottom w:val="0"/>
      <w:divBdr>
        <w:top w:val="none" w:sz="0" w:space="0" w:color="auto"/>
        <w:left w:val="none" w:sz="0" w:space="0" w:color="auto"/>
        <w:bottom w:val="none" w:sz="0" w:space="0" w:color="auto"/>
        <w:right w:val="none" w:sz="0" w:space="0" w:color="auto"/>
      </w:divBdr>
    </w:div>
    <w:div w:id="1275136582">
      <w:bodyDiv w:val="1"/>
      <w:marLeft w:val="0"/>
      <w:marRight w:val="0"/>
      <w:marTop w:val="0"/>
      <w:marBottom w:val="0"/>
      <w:divBdr>
        <w:top w:val="none" w:sz="0" w:space="0" w:color="auto"/>
        <w:left w:val="none" w:sz="0" w:space="0" w:color="auto"/>
        <w:bottom w:val="none" w:sz="0" w:space="0" w:color="auto"/>
        <w:right w:val="none" w:sz="0" w:space="0" w:color="auto"/>
      </w:divBdr>
    </w:div>
    <w:div w:id="1323242346">
      <w:bodyDiv w:val="1"/>
      <w:marLeft w:val="0"/>
      <w:marRight w:val="0"/>
      <w:marTop w:val="0"/>
      <w:marBottom w:val="0"/>
      <w:divBdr>
        <w:top w:val="none" w:sz="0" w:space="0" w:color="auto"/>
        <w:left w:val="none" w:sz="0" w:space="0" w:color="auto"/>
        <w:bottom w:val="none" w:sz="0" w:space="0" w:color="auto"/>
        <w:right w:val="none" w:sz="0" w:space="0" w:color="auto"/>
      </w:divBdr>
    </w:div>
    <w:div w:id="2047486668">
      <w:bodyDiv w:val="1"/>
      <w:marLeft w:val="0"/>
      <w:marRight w:val="0"/>
      <w:marTop w:val="0"/>
      <w:marBottom w:val="0"/>
      <w:divBdr>
        <w:top w:val="none" w:sz="0" w:space="0" w:color="auto"/>
        <w:left w:val="none" w:sz="0" w:space="0" w:color="auto"/>
        <w:bottom w:val="none" w:sz="0" w:space="0" w:color="auto"/>
        <w:right w:val="none" w:sz="0" w:space="0" w:color="auto"/>
      </w:divBdr>
    </w:div>
    <w:div w:id="2059353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495</Words>
  <Characters>2824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Aghbalyan</cp:lastModifiedBy>
  <cp:revision>2</cp:revision>
  <cp:lastPrinted>2025-12-10T05:07:00Z</cp:lastPrinted>
  <dcterms:created xsi:type="dcterms:W3CDTF">2026-01-30T20:05:00Z</dcterms:created>
  <dcterms:modified xsi:type="dcterms:W3CDTF">2026-01-30T20:05:00Z</dcterms:modified>
</cp:coreProperties>
</file>