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65" w:rsidRPr="00073712" w:rsidRDefault="00535965" w:rsidP="00073712">
      <w:pPr>
        <w:spacing w:line="360" w:lineRule="auto"/>
        <w:ind w:firstLine="720"/>
        <w:jc w:val="both"/>
        <w:rPr>
          <w:ins w:id="0" w:author="T-Harutyunyan" w:date="2017-10-25T17:08:00Z"/>
          <w:rFonts w:ascii="GHEA Grapalat" w:hAnsi="GHEA Grapalat"/>
          <w:lang w:val="hy-AM"/>
        </w:rPr>
      </w:pPr>
    </w:p>
    <w:p w:rsidR="006253C4" w:rsidRPr="00917B8F" w:rsidRDefault="006253C4" w:rsidP="006253C4">
      <w:pPr>
        <w:pStyle w:val="ListParagraph"/>
        <w:ind w:left="0" w:firstLine="720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917B8F">
        <w:rPr>
          <w:rFonts w:ascii="GHEA Grapalat" w:hAnsi="GHEA Grapalat" w:cs="GHEA Grapalat"/>
          <w:b/>
          <w:sz w:val="24"/>
          <w:szCs w:val="24"/>
          <w:lang w:val="hy-AM"/>
        </w:rPr>
        <w:t>ՀԻՄՆԱՎՈՐՈՒՄ</w:t>
      </w:r>
    </w:p>
    <w:p w:rsidR="006253C4" w:rsidRPr="00917B8F" w:rsidRDefault="006253C4" w:rsidP="006253C4">
      <w:pPr>
        <w:pStyle w:val="NormalWeb"/>
        <w:spacing w:line="360" w:lineRule="auto"/>
        <w:jc w:val="center"/>
        <w:rPr>
          <w:rStyle w:val="Strong"/>
          <w:rFonts w:ascii="GHEA Grapalat" w:hAnsi="GHEA Grapalat" w:cs="Arial"/>
          <w:b w:val="0"/>
          <w:bCs w:val="0"/>
          <w:color w:val="000000"/>
          <w:lang w:val="hy-AM"/>
        </w:rPr>
      </w:pPr>
      <w:r w:rsidRPr="00917B8F">
        <w:rPr>
          <w:rFonts w:ascii="GHEA Grapalat" w:hAnsi="GHEA Grapalat" w:cs="Arial"/>
          <w:b/>
          <w:lang w:val="hy-AM"/>
        </w:rPr>
        <w:t xml:space="preserve"> ««ՀԱՅԱՍՏԱՆԻ ՀԱՆՐԱՊԵՏՈՒԹՅԱՆ ՔԱՂԱՔԱՑԻԱԿԱՆ ԴԱՏԱՎԱՐՈՒԹՅԱՆ ՕՐԵՆՍԳՐՔՈՒՄ ՓՈՓՈԽՈՒԹՅՈՒՆ ԵՎ ԼՐԱՑՈՒՄ ԿԱՏԱՐԵԼՈՒ ՄԱՍԻՆ», «ՀԱՅԱՍՏԱՆԻ ՀԱՆՐԱՊԵՏՈՒԹՅԱՆ ՎԱՐՉԱԿԱՆ ԴԱՏԱՎԱՐՈՒԹՅԱՆ ՕՐԵՆՍԳՐՔՈՒՄ </w:t>
      </w:r>
      <w:r>
        <w:rPr>
          <w:rFonts w:ascii="GHEA Grapalat" w:hAnsi="GHEA Grapalat"/>
          <w:b/>
          <w:lang w:val="hy-AM"/>
        </w:rPr>
        <w:t xml:space="preserve">ՓՈՓՈԽՈՒԹՅՈՒՆ ԵՎ </w:t>
      </w:r>
      <w:r w:rsidRPr="00917B8F">
        <w:rPr>
          <w:rFonts w:ascii="GHEA Grapalat" w:hAnsi="GHEA Grapalat"/>
          <w:b/>
          <w:lang w:val="hy-AM"/>
        </w:rPr>
        <w:t>ԼՐԱՑՈՒՄ</w:t>
      </w:r>
      <w:r>
        <w:rPr>
          <w:rFonts w:ascii="GHEA Grapalat" w:hAnsi="GHEA Grapalat"/>
          <w:b/>
          <w:lang w:val="hy-AM"/>
        </w:rPr>
        <w:t xml:space="preserve"> 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>ԿԱՏԱՐԵԼՈՒ ՄԱՍԻՆ</w:t>
      </w:r>
      <w:r w:rsidRPr="00917B8F">
        <w:rPr>
          <w:rFonts w:ascii="GHEA Grapalat" w:hAnsi="GHEA Grapalat" w:cs="Arial"/>
          <w:b/>
          <w:lang w:val="hy-AM"/>
        </w:rPr>
        <w:t xml:space="preserve">», 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 xml:space="preserve">«ԴԱՏԱԿԱՆ ԱԿՏԵՐԻ ՀԱՐԿԱԴԻՐ ԿԱՏԱՐՄԱՆ ՄԱՍԻՆ» ՀԱՅԱՍՏԱՆԻ ՀԱՆՐԱՊԵՏՈՒԹՅԱՆ ՕՐԵՆՔՈՒՄ </w:t>
      </w:r>
      <w:r>
        <w:rPr>
          <w:rStyle w:val="Strong"/>
          <w:rFonts w:ascii="GHEA Grapalat" w:hAnsi="GHEA Grapalat"/>
          <w:color w:val="000000"/>
          <w:lang w:val="hy-AM"/>
        </w:rPr>
        <w:t>ՓՈՓՈԽՈՒԹՅՈՒՆՆԵՐ ԵՎ</w:t>
      </w:r>
      <w:r w:rsidRPr="00917B8F">
        <w:rPr>
          <w:rStyle w:val="Strong"/>
          <w:rFonts w:ascii="GHEA Grapalat" w:hAnsi="GHEA Grapalat"/>
          <w:color w:val="000000"/>
          <w:lang w:val="hy-AM"/>
        </w:rPr>
        <w:t xml:space="preserve"> ԼՐԱՑՈՒՄՆԵՐ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 xml:space="preserve"> ԿԱՏԱՐԵԼՈՒ ՄԱՍԻՆ</w:t>
      </w:r>
      <w:r w:rsidRPr="00917B8F">
        <w:rPr>
          <w:rFonts w:ascii="GHEA Grapalat" w:hAnsi="GHEA Grapalat" w:cs="Arial"/>
          <w:b/>
          <w:lang w:val="hy-AM"/>
        </w:rPr>
        <w:t>» ՀԱՅԱՍՏԱՆԻ</w:t>
      </w:r>
      <w:r w:rsidRPr="00917B8F">
        <w:rPr>
          <w:rFonts w:ascii="GHEA Grapalat" w:hAnsi="GHEA Grapalat" w:cs="Arial"/>
          <w:b/>
          <w:lang w:val="af-ZA"/>
        </w:rPr>
        <w:t xml:space="preserve"> </w:t>
      </w:r>
      <w:r w:rsidRPr="00917B8F">
        <w:rPr>
          <w:rFonts w:ascii="GHEA Grapalat" w:hAnsi="GHEA Grapalat" w:cs="Arial"/>
          <w:b/>
          <w:lang w:val="hy-AM"/>
        </w:rPr>
        <w:t xml:space="preserve">ՀԱՆՐԱՊԵՏՈՒԹՅԱՆ </w:t>
      </w:r>
      <w:r w:rsidRPr="00917B8F">
        <w:rPr>
          <w:rStyle w:val="Strong"/>
          <w:rFonts w:ascii="GHEA Grapalat" w:hAnsi="GHEA Grapalat" w:cs="Arial"/>
          <w:lang w:val="hy-AM"/>
        </w:rPr>
        <w:t>ՕՐԵՆՔՆԵՐԻ ՆԱԽԱԳԾԵՐԻ</w:t>
      </w:r>
      <w:r w:rsidRPr="00917B8F">
        <w:rPr>
          <w:rStyle w:val="Strong"/>
          <w:rFonts w:ascii="GHEA Grapalat" w:hAnsi="GHEA Grapalat" w:cs="Arial"/>
          <w:lang w:val="af-ZA"/>
        </w:rPr>
        <w:t xml:space="preserve"> </w:t>
      </w:r>
      <w:r w:rsidRPr="00917B8F">
        <w:rPr>
          <w:rStyle w:val="Strong"/>
          <w:rFonts w:ascii="GHEA Grapalat" w:hAnsi="GHEA Grapalat" w:cs="Arial"/>
          <w:lang w:val="hy-AM"/>
        </w:rPr>
        <w:t>ԸՆԴՈՒՆՄԱՆ</w:t>
      </w:r>
    </w:p>
    <w:p w:rsidR="006253C4" w:rsidRPr="00917B8F" w:rsidRDefault="006253C4" w:rsidP="006253C4">
      <w:pPr>
        <w:tabs>
          <w:tab w:val="left" w:pos="10065"/>
        </w:tabs>
        <w:spacing w:line="360" w:lineRule="auto"/>
        <w:jc w:val="center"/>
        <w:rPr>
          <w:rFonts w:ascii="GHEA Grapalat" w:hAnsi="GHEA Grapalat" w:cs="Arial"/>
          <w:b/>
          <w:bCs/>
          <w:lang w:val="af-ZA"/>
        </w:rPr>
      </w:pPr>
    </w:p>
    <w:p w:rsidR="006253C4" w:rsidRPr="00917B8F" w:rsidRDefault="006253C4" w:rsidP="006253C4">
      <w:pPr>
        <w:pStyle w:val="ListParagraph"/>
        <w:numPr>
          <w:ilvl w:val="0"/>
          <w:numId w:val="35"/>
        </w:numPr>
        <w:tabs>
          <w:tab w:val="left" w:pos="1134"/>
        </w:tabs>
        <w:spacing w:before="120" w:after="120"/>
        <w:ind w:left="284" w:firstLine="142"/>
        <w:rPr>
          <w:rFonts w:ascii="GHEA Grapalat" w:hAnsi="GHEA Grapalat" w:cs="Arial"/>
          <w:b/>
          <w:i/>
          <w:sz w:val="24"/>
          <w:szCs w:val="24"/>
          <w:lang w:val="hy-AM"/>
        </w:rPr>
      </w:pPr>
      <w:r w:rsidRPr="00917B8F">
        <w:rPr>
          <w:rFonts w:ascii="GHEA Grapalat" w:hAnsi="GHEA Grapalat" w:cs="Arial"/>
          <w:b/>
          <w:i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6253C4" w:rsidRPr="00917B8F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HEA Grapalat" w:hAnsi="GHEA Grapalat" w:cs="Arial"/>
          <w:color w:val="000000"/>
          <w:lang w:val="hy-AM"/>
        </w:rPr>
      </w:pPr>
      <w:r w:rsidRPr="005F3B4D">
        <w:rPr>
          <w:rFonts w:ascii="GHEA Grapalat" w:hAnsi="GHEA Grapalat" w:cs="Arial"/>
          <w:lang w:val="hy-AM"/>
        </w:rPr>
        <w:t xml:space="preserve">Հայաստանի Հանրապետության կառավարության 2017 թվականի հունվարի 12-ի թիվ 122-Ն որոշման Հավելված 2-ի Հայաստանի Հանրապետության կառավարության 2017 թվականի գերակա խնդիրների </w:t>
      </w:r>
      <w:r w:rsidR="00514F94" w:rsidRPr="003D4A97">
        <w:rPr>
          <w:rFonts w:ascii="GHEA Grapalat" w:hAnsi="GHEA Grapalat" w:cs="Arial"/>
          <w:lang w:val="hy-AM"/>
        </w:rPr>
        <w:t>173</w:t>
      </w:r>
      <w:r w:rsidRPr="003D4A97">
        <w:rPr>
          <w:rFonts w:ascii="GHEA Grapalat" w:hAnsi="GHEA Grapalat" w:cs="Arial"/>
          <w:lang w:val="hy-AM"/>
        </w:rPr>
        <w:t>-րդ կետի</w:t>
      </w:r>
      <w:r w:rsidRPr="005F3B4D">
        <w:rPr>
          <w:rFonts w:ascii="GHEA Grapalat" w:hAnsi="GHEA Grapalat" w:cs="Arial"/>
          <w:lang w:val="hy-AM"/>
        </w:rPr>
        <w:t xml:space="preserve"> համաձայն` նախատեսվում է  զարգացնել </w:t>
      </w:r>
      <w:r w:rsidRPr="005F3B4D">
        <w:rPr>
          <w:rFonts w:ascii="GHEA Grapalat" w:hAnsi="GHEA Grapalat" w:cs="Arial"/>
          <w:color w:val="000000"/>
          <w:spacing w:val="-8"/>
          <w:lang w:val="hy-AM"/>
        </w:rPr>
        <w:t>դատական գործընթացներում</w:t>
      </w:r>
      <w:r w:rsidRPr="005F3B4D">
        <w:rPr>
          <w:rFonts w:ascii="GHEA Grapalat" w:hAnsi="GHEA Grapalat" w:cs="Arial"/>
          <w:color w:val="000000"/>
          <w:lang w:val="hy-AM"/>
        </w:rPr>
        <w:t xml:space="preserve"> էլեկտրոնային եղանակով ծառայությունների մատուցման համակարգը՝ անհրաժեշտության դեպքում համապատասխան իրավական կառուցակարգեր նախատեսելու միջոցով:</w:t>
      </w:r>
    </w:p>
    <w:p w:rsidR="006253C4" w:rsidRPr="00917B8F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HEA Grapalat" w:hAnsi="GHEA Grapalat" w:cs="Arial"/>
          <w:color w:val="000000"/>
          <w:lang w:val="hy-AM"/>
        </w:rPr>
      </w:pPr>
      <w:r w:rsidRPr="005F3B4D">
        <w:rPr>
          <w:rFonts w:ascii="GHEA Grapalat" w:hAnsi="GHEA Grapalat" w:cs="Arial"/>
          <w:lang w:val="hy-AM"/>
        </w:rPr>
        <w:t>Նախագիծը մշակվել է ի</w:t>
      </w:r>
      <w:r w:rsidRPr="005F3B4D">
        <w:rPr>
          <w:rFonts w:ascii="GHEA Grapalat" w:hAnsi="GHEA Grapalat" w:cs="Arial"/>
          <w:color w:val="000000"/>
          <w:lang w:val="hy-AM"/>
        </w:rPr>
        <w:t xml:space="preserve"> կատարումն հիշյալ կետի և հաշվի առնելով առաջարկվող կարգավորման պարագայում քաղաքացիական և վարչական վարույթների ժամանակ գործին մասնակցող անձանց համար որոշ փաստաթղթերի ներկայացման առավել դյուրին ընթացակարգի սահմանման և դատարաններում </w:t>
      </w:r>
      <w:r w:rsidRPr="005F3B4D">
        <w:rPr>
          <w:rFonts w:ascii="GHEA Grapalat" w:hAnsi="GHEA Grapalat" w:cs="Arial"/>
          <w:lang w:val="hy-AM"/>
        </w:rPr>
        <w:t>թղթային</w:t>
      </w:r>
      <w:r w:rsidRPr="005F3B4D">
        <w:rPr>
          <w:rFonts w:ascii="GHEA Grapalat" w:hAnsi="GHEA Grapalat" w:cs="Arial"/>
          <w:color w:val="000000"/>
          <w:lang w:val="hy-AM"/>
        </w:rPr>
        <w:t xml:space="preserve"> փաստաթղթաշրջանառությունը կրճատելու անհրաժեշտությունը:</w:t>
      </w:r>
    </w:p>
    <w:p w:rsidR="006253C4" w:rsidRPr="00514F94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ins w:id="1" w:author="A-Antonyan" w:date="2017-10-31T15:52:00Z"/>
          <w:rFonts w:ascii="GHEA Grapalat" w:hAnsi="GHEA Grapalat" w:cs="Arial"/>
          <w:color w:val="000000"/>
          <w:lang w:val="hy-AM"/>
        </w:rPr>
      </w:pPr>
      <w:r w:rsidRPr="005F3B4D">
        <w:rPr>
          <w:rFonts w:ascii="GHEA Grapalat" w:hAnsi="GHEA Grapalat" w:cs="Arial"/>
          <w:color w:val="000000"/>
          <w:lang w:val="hy-AM"/>
        </w:rPr>
        <w:t>Հարկ է նշել, որ գործող կարգավորման պարագայում գործին մասնակցող անձինք և դատարանը  զրկված են փատաթղթերի էլեկտրոնային ներկայացման ընթացակ</w:t>
      </w:r>
      <w:r w:rsidR="00645894">
        <w:rPr>
          <w:rFonts w:ascii="GHEA Grapalat" w:hAnsi="GHEA Grapalat" w:cs="Arial"/>
          <w:color w:val="000000"/>
          <w:lang w:val="hy-AM"/>
        </w:rPr>
        <w:t>ա</w:t>
      </w:r>
      <w:r w:rsidRPr="005F3B4D">
        <w:rPr>
          <w:rFonts w:ascii="GHEA Grapalat" w:hAnsi="GHEA Grapalat" w:cs="Arial"/>
          <w:color w:val="000000"/>
          <w:lang w:val="hy-AM"/>
        </w:rPr>
        <w:t>րգի հնարավորությունից, ինչը մի շարք դեպքերում գործին մասնակցող անձանց համար ավելորդ ձգձգումների տեղիք է տալիս:</w:t>
      </w:r>
    </w:p>
    <w:p w:rsidR="006253C4" w:rsidRPr="00917B8F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HEA Grapalat" w:hAnsi="GHEA Grapalat" w:cs="Arial"/>
          <w:lang w:val="hy-AM"/>
        </w:rPr>
      </w:pPr>
      <w:r w:rsidRPr="00514F94">
        <w:rPr>
          <w:rFonts w:ascii="GHEA Grapalat" w:hAnsi="GHEA Grapalat" w:cs="Arial"/>
          <w:color w:val="000000"/>
          <w:lang w:val="hy-AM"/>
        </w:rPr>
        <w:lastRenderedPageBreak/>
        <w:t xml:space="preserve">Ներկայացվող նախագծով նախատեսվում է նաև դատարանի կողմից կատարողական թերթի էլեկտրոնային եղանակով </w:t>
      </w:r>
      <w:r w:rsidR="001411C0" w:rsidRPr="00514F94">
        <w:rPr>
          <w:rFonts w:ascii="GHEA Grapalat" w:hAnsi="GHEA Grapalat" w:cs="Arial"/>
          <w:color w:val="000000"/>
          <w:lang w:val="hy-AM"/>
        </w:rPr>
        <w:t xml:space="preserve">փոխանցում դատական ակտերի հարկադիր կատարման ծառայություն: </w:t>
      </w:r>
    </w:p>
    <w:p w:rsidR="006253C4" w:rsidRPr="00917B8F" w:rsidRDefault="006253C4" w:rsidP="006253C4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 w:cs="Arial"/>
          <w:lang w:val="hy-AM"/>
        </w:rPr>
      </w:pPr>
      <w:r w:rsidRPr="00917B8F">
        <w:rPr>
          <w:rFonts w:ascii="Sylfaen" w:hAnsi="Sylfaen" w:cs="Arial"/>
          <w:b/>
          <w:bCs/>
          <w:lang w:val="hy-AM"/>
        </w:rPr>
        <w:t> </w:t>
      </w:r>
    </w:p>
    <w:p w:rsidR="006253C4" w:rsidRPr="00917B8F" w:rsidRDefault="006253C4" w:rsidP="006253C4">
      <w:pPr>
        <w:pStyle w:val="ListParagraph"/>
        <w:numPr>
          <w:ilvl w:val="0"/>
          <w:numId w:val="35"/>
        </w:numPr>
        <w:tabs>
          <w:tab w:val="left" w:pos="1134"/>
        </w:tabs>
        <w:spacing w:before="120" w:after="120"/>
        <w:rPr>
          <w:rFonts w:ascii="GHEA Grapalat" w:hAnsi="GHEA Grapalat" w:cs="Arial"/>
          <w:b/>
          <w:i/>
          <w:sz w:val="24"/>
          <w:szCs w:val="24"/>
          <w:lang w:val="hy-AM"/>
        </w:rPr>
      </w:pPr>
      <w:r w:rsidRPr="00917B8F">
        <w:rPr>
          <w:rFonts w:ascii="GHEA Grapalat" w:hAnsi="GHEA Grapalat" w:cs="Arial"/>
          <w:b/>
          <w:i/>
          <w:sz w:val="24"/>
          <w:szCs w:val="24"/>
        </w:rPr>
        <w:t>Առաջարկվող կարգավորման բնույթը</w:t>
      </w:r>
    </w:p>
    <w:p w:rsidR="006253C4" w:rsidRPr="00917B8F" w:rsidRDefault="006253C4" w:rsidP="006253C4">
      <w:pPr>
        <w:shd w:val="clear" w:color="auto" w:fill="FFFFFF"/>
        <w:spacing w:line="360" w:lineRule="auto"/>
        <w:ind w:left="720"/>
        <w:jc w:val="both"/>
        <w:textAlignment w:val="baseline"/>
        <w:rPr>
          <w:rFonts w:ascii="GHEA Grapalat" w:hAnsi="GHEA Grapalat" w:cs="Arial"/>
        </w:rPr>
      </w:pPr>
    </w:p>
    <w:p w:rsidR="006253C4" w:rsidRPr="00917B8F" w:rsidRDefault="006253C4" w:rsidP="006253C4">
      <w:pPr>
        <w:shd w:val="clear" w:color="auto" w:fill="FFFFFF"/>
        <w:spacing w:after="225" w:line="360" w:lineRule="auto"/>
        <w:ind w:firstLine="720"/>
        <w:jc w:val="both"/>
        <w:textAlignment w:val="baseline"/>
        <w:rPr>
          <w:rFonts w:ascii="GHEA Grapalat" w:hAnsi="GHEA Grapalat" w:cs="Arial"/>
        </w:rPr>
      </w:pPr>
      <w:r w:rsidRPr="00917B8F">
        <w:rPr>
          <w:rFonts w:ascii="GHEA Grapalat" w:hAnsi="GHEA Grapalat" w:cs="Arial"/>
        </w:rPr>
        <w:t>Նախագծով նախատեսվում է փոփոխություն և լրացում</w:t>
      </w:r>
      <w:r w:rsidRPr="00917B8F">
        <w:rPr>
          <w:rFonts w:ascii="GHEA Grapalat" w:hAnsi="GHEA Grapalat" w:cs="Arial"/>
          <w:b/>
          <w:lang w:val="hy-AM"/>
        </w:rPr>
        <w:t xml:space="preserve"> </w:t>
      </w:r>
      <w:r w:rsidRPr="005F3B4D">
        <w:rPr>
          <w:rFonts w:ascii="GHEA Grapalat" w:hAnsi="GHEA Grapalat" w:cs="Arial"/>
        </w:rPr>
        <w:t>կատարել</w:t>
      </w:r>
      <w:r w:rsidRPr="00917B8F">
        <w:rPr>
          <w:rFonts w:ascii="GHEA Grapalat" w:hAnsi="GHEA Grapalat" w:cs="Arial"/>
          <w:b/>
          <w:lang w:val="hy-AM"/>
        </w:rPr>
        <w:t xml:space="preserve"> </w:t>
      </w:r>
      <w:r w:rsidRPr="005F3B4D">
        <w:rPr>
          <w:rFonts w:ascii="GHEA Grapalat" w:hAnsi="GHEA Grapalat" w:cs="Arial"/>
        </w:rPr>
        <w:t>Հ</w:t>
      </w:r>
      <w:r w:rsidRPr="005F3B4D">
        <w:rPr>
          <w:rFonts w:ascii="GHEA Grapalat" w:hAnsi="GHEA Grapalat" w:cs="Arial"/>
          <w:lang w:val="hy-AM"/>
        </w:rPr>
        <w:t xml:space="preserve">այաստանի </w:t>
      </w:r>
      <w:r w:rsidRPr="005F3B4D">
        <w:rPr>
          <w:rFonts w:ascii="GHEA Grapalat" w:hAnsi="GHEA Grapalat" w:cs="Arial"/>
        </w:rPr>
        <w:t>Հ</w:t>
      </w:r>
      <w:r w:rsidRPr="005F3B4D">
        <w:rPr>
          <w:rFonts w:ascii="GHEA Grapalat" w:hAnsi="GHEA Grapalat" w:cs="Arial"/>
          <w:lang w:val="hy-AM"/>
        </w:rPr>
        <w:t>անրապետության քաղաքացիական</w:t>
      </w:r>
      <w:r w:rsidRPr="005F3B4D">
        <w:rPr>
          <w:rFonts w:ascii="GHEA Grapalat" w:hAnsi="GHEA Grapalat" w:cs="Arial"/>
        </w:rPr>
        <w:t xml:space="preserve"> և վարչական</w:t>
      </w:r>
      <w:r w:rsidRPr="005F3B4D">
        <w:rPr>
          <w:rFonts w:ascii="GHEA Grapalat" w:hAnsi="GHEA Grapalat" w:cs="Arial"/>
          <w:lang w:val="hy-AM"/>
        </w:rPr>
        <w:t xml:space="preserve"> դատավարության օրենսգրք</w:t>
      </w:r>
      <w:r w:rsidRPr="005F3B4D">
        <w:rPr>
          <w:rFonts w:ascii="GHEA Grapalat" w:hAnsi="GHEA Grapalat" w:cs="Arial"/>
        </w:rPr>
        <w:t>եր</w:t>
      </w:r>
      <w:r w:rsidRPr="005F3B4D">
        <w:rPr>
          <w:rFonts w:ascii="GHEA Grapalat" w:hAnsi="GHEA Grapalat" w:cs="Arial"/>
          <w:lang w:val="hy-AM"/>
        </w:rPr>
        <w:t>ում</w:t>
      </w:r>
      <w:r w:rsidRPr="005F3B4D">
        <w:rPr>
          <w:rFonts w:ascii="GHEA Grapalat" w:hAnsi="GHEA Grapalat" w:cs="Arial"/>
        </w:rPr>
        <w:t>, մասնավորապես`</w:t>
      </w:r>
    </w:p>
    <w:p w:rsidR="006253C4" w:rsidRPr="00917B8F" w:rsidRDefault="006253C4" w:rsidP="006253C4">
      <w:pPr>
        <w:numPr>
          <w:ilvl w:val="0"/>
          <w:numId w:val="34"/>
        </w:numPr>
        <w:shd w:val="clear" w:color="auto" w:fill="FFFFFF"/>
        <w:spacing w:after="225" w:line="360" w:lineRule="auto"/>
        <w:ind w:left="0" w:firstLine="720"/>
        <w:jc w:val="both"/>
        <w:textAlignment w:val="baseline"/>
        <w:rPr>
          <w:rFonts w:ascii="GHEA Grapalat" w:hAnsi="GHEA Grapalat" w:cs="Arial"/>
        </w:rPr>
      </w:pPr>
      <w:r w:rsidRPr="005F3B4D">
        <w:rPr>
          <w:rFonts w:ascii="GHEA Grapalat" w:hAnsi="GHEA Grapalat" w:cs="Arial"/>
        </w:rPr>
        <w:t>հայցադիմումի, դիմումի, բողոքի, հայցադիմումի պատասխանի, միջնորդության  և այլ փաստաթղթերի ներկայացման գործող ընթացակարգերին զուգահեռ հնարավարություն ընձել գործին մասնակցող անձանց հիշյալ փաստաթղթերը ներկայացնել նաև էլեկտրոնային եղանակով.</w:t>
      </w:r>
    </w:p>
    <w:p w:rsidR="006253C4" w:rsidRPr="00917B8F" w:rsidRDefault="006253C4" w:rsidP="006253C4">
      <w:pPr>
        <w:numPr>
          <w:ilvl w:val="0"/>
          <w:numId w:val="34"/>
        </w:numPr>
        <w:shd w:val="clear" w:color="auto" w:fill="FFFFFF"/>
        <w:spacing w:after="225" w:line="360" w:lineRule="auto"/>
        <w:ind w:left="0" w:firstLine="720"/>
        <w:jc w:val="both"/>
        <w:textAlignment w:val="baseline"/>
        <w:rPr>
          <w:rFonts w:ascii="GHEA Grapalat" w:hAnsi="GHEA Grapalat" w:cs="Arial"/>
        </w:rPr>
      </w:pPr>
      <w:r w:rsidRPr="005F3B4D">
        <w:rPr>
          <w:rFonts w:ascii="GHEA Grapalat" w:hAnsi="GHEA Grapalat" w:cs="Arial"/>
        </w:rPr>
        <w:t>Հայցադիմումի, դիմումի, հայցադիմումի պատասխանի կամ բողոքի  էլեկտրոնային եղանակով ներկայացնելու դեպքում դրանց կից ներկայացվող փաստաթղթերի նույնպես էլեկտրոնային եղանակով ներկայացնելու հնարավորություն.</w:t>
      </w:r>
    </w:p>
    <w:p w:rsidR="006253C4" w:rsidRDefault="006253C4" w:rsidP="006253C4">
      <w:pPr>
        <w:shd w:val="clear" w:color="auto" w:fill="FFFFFF"/>
        <w:tabs>
          <w:tab w:val="left" w:pos="3150"/>
        </w:tabs>
        <w:spacing w:line="360" w:lineRule="auto"/>
        <w:ind w:firstLine="720"/>
        <w:jc w:val="both"/>
        <w:textAlignment w:val="baseline"/>
        <w:rPr>
          <w:rStyle w:val="Strong"/>
          <w:rFonts w:ascii="GHEA Grapalat" w:hAnsi="GHEA Grapalat" w:cs="Arial"/>
          <w:b w:val="0"/>
          <w:color w:val="000000"/>
          <w:lang w:val="hy-AM"/>
        </w:rPr>
      </w:pPr>
      <w:r w:rsidRPr="00917B8F">
        <w:rPr>
          <w:rStyle w:val="Strong"/>
          <w:rFonts w:ascii="GHEA Grapalat" w:hAnsi="GHEA Grapalat" w:cs="Arial"/>
          <w:b w:val="0"/>
          <w:color w:val="000000"/>
          <w:lang w:val="hy-AM"/>
        </w:rPr>
        <w:t>««Դատական ակտերի հարկադիր կատարման մասին» Հայաստանի Հանրապետության օրենքում լրացումներ կատարելու մասին» Հայաստանի Հանրապետության օրենքի նախագծով առաջարկվում է դյուրինացնել կատ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>արողական թերթի փոխանցումը ԴԱՀԿ</w:t>
      </w:r>
      <w:r w:rsidRPr="00917B8F"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` այդպիսով խնայելով ժամանակ և ռեսուրսներ: 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>Նախագծով նախատեսվում է՝</w:t>
      </w:r>
    </w:p>
    <w:p w:rsidR="006253C4" w:rsidRDefault="006253C4" w:rsidP="006253C4">
      <w:pPr>
        <w:shd w:val="clear" w:color="auto" w:fill="FFFFFF"/>
        <w:tabs>
          <w:tab w:val="left" w:pos="3150"/>
        </w:tabs>
        <w:spacing w:line="360" w:lineRule="auto"/>
        <w:ind w:firstLine="720"/>
        <w:jc w:val="both"/>
        <w:textAlignment w:val="baseline"/>
        <w:rPr>
          <w:rStyle w:val="Strong"/>
          <w:rFonts w:ascii="GHEA Grapalat" w:hAnsi="GHEA Grapalat" w:cs="Arial"/>
          <w:b w:val="0"/>
          <w:color w:val="000000"/>
          <w:lang w:val="hy-AM"/>
        </w:rPr>
      </w:pPr>
      <w:r>
        <w:rPr>
          <w:rStyle w:val="Strong"/>
          <w:rFonts w:ascii="GHEA Grapalat" w:hAnsi="GHEA Grapalat" w:cs="Arial"/>
          <w:b w:val="0"/>
          <w:color w:val="000000"/>
          <w:lang w:val="hy-AM"/>
        </w:rPr>
        <w:t>1.</w:t>
      </w:r>
      <w:r w:rsidRPr="00D7078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B2B7C">
        <w:rPr>
          <w:rFonts w:ascii="GHEA Grapalat" w:hAnsi="GHEA Grapalat" w:cs="Arial"/>
          <w:color w:val="000000"/>
          <w:shd w:val="clear" w:color="auto" w:fill="FFFFFF"/>
          <w:lang w:val="hy-AM"/>
        </w:rPr>
        <w:t>կատարողական թերթ տալուց հետո` անհապաղ, կ</w:t>
      </w:r>
      <w:r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ատարողական թերթի </w:t>
      </w:r>
      <w:r w:rsidRPr="00BB2B7C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էլեկտրոնային </w:t>
      </w:r>
      <w:r w:rsidRPr="00EC741C">
        <w:rPr>
          <w:rFonts w:ascii="GHEA Grapalat" w:hAnsi="GHEA Grapalat" w:cs="Arial Unicode"/>
          <w:color w:val="000000"/>
          <w:shd w:val="clear" w:color="auto" w:fill="FFFFFF"/>
          <w:lang w:val="hy-AM"/>
        </w:rPr>
        <w:t>եղանակով հարկադիր կատարման ծառայություն</w:t>
      </w:r>
      <w:r w:rsidRPr="00D70786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 </w:t>
      </w:r>
      <w:r w:rsidRPr="00EC741C">
        <w:rPr>
          <w:rFonts w:ascii="GHEA Grapalat" w:hAnsi="GHEA Grapalat" w:cs="Arial Unicode"/>
          <w:color w:val="000000"/>
          <w:shd w:val="clear" w:color="auto" w:fill="FFFFFF"/>
          <w:lang w:val="hy-AM"/>
        </w:rPr>
        <w:t>ուղարկ</w:t>
      </w:r>
      <w:r>
        <w:rPr>
          <w:rFonts w:ascii="GHEA Grapalat" w:hAnsi="GHEA Grapalat" w:cs="Arial Unicode"/>
          <w:color w:val="000000"/>
          <w:shd w:val="clear" w:color="auto" w:fill="FFFFFF"/>
          <w:lang w:val="hy-AM"/>
        </w:rPr>
        <w:t>ելու հնարավորություն:</w:t>
      </w:r>
    </w:p>
    <w:p w:rsidR="006253C4" w:rsidRPr="00917B8F" w:rsidRDefault="006253C4" w:rsidP="006253C4">
      <w:pPr>
        <w:shd w:val="clear" w:color="auto" w:fill="FFFFFF"/>
        <w:tabs>
          <w:tab w:val="left" w:pos="3150"/>
        </w:tabs>
        <w:spacing w:line="360" w:lineRule="auto"/>
        <w:ind w:firstLine="720"/>
        <w:jc w:val="both"/>
        <w:textAlignment w:val="baseline"/>
        <w:rPr>
          <w:rStyle w:val="Strong"/>
          <w:rFonts w:ascii="GHEA Grapalat" w:hAnsi="GHEA Grapalat" w:cs="Arial"/>
          <w:b w:val="0"/>
          <w:color w:val="000000"/>
          <w:lang w:val="hy-AM"/>
        </w:rPr>
      </w:pPr>
      <w:r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2. </w:t>
      </w:r>
      <w:r w:rsidRPr="00917B8F">
        <w:rPr>
          <w:rStyle w:val="Strong"/>
          <w:rFonts w:ascii="GHEA Grapalat" w:hAnsi="GHEA Grapalat" w:cs="Arial"/>
          <w:b w:val="0"/>
          <w:color w:val="000000"/>
          <w:lang w:val="hy-AM"/>
        </w:rPr>
        <w:t>Նախագծի համաձայն` հարկադիր կատարողի կողմից կատարողական թերթի պարզաբանման դիմումը ևս ուղարկվելու է էլեկտրոնային եղանակով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 և դատարանի կողմից 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lastRenderedPageBreak/>
        <w:t xml:space="preserve">կայացված որոշումը նույնպես </w:t>
      </w:r>
      <w:r w:rsidRPr="00917B8F">
        <w:rPr>
          <w:rFonts w:ascii="GHEA Grapalat" w:hAnsi="GHEA Grapalat"/>
          <w:lang w:val="hy-AM"/>
        </w:rPr>
        <w:t>էլեկտրոնային եղանակով ուղարկ</w:t>
      </w:r>
      <w:r>
        <w:rPr>
          <w:rFonts w:ascii="GHEA Grapalat" w:hAnsi="GHEA Grapalat"/>
          <w:lang w:val="hy-AM"/>
        </w:rPr>
        <w:t>վո</w:t>
      </w:r>
      <w:r w:rsidRPr="00917B8F">
        <w:rPr>
          <w:rFonts w:ascii="GHEA Grapalat" w:hAnsi="GHEA Grapalat"/>
          <w:lang w:val="hy-AM"/>
        </w:rPr>
        <w:t>ւմ</w:t>
      </w:r>
      <w:r>
        <w:rPr>
          <w:rFonts w:ascii="GHEA Grapalat" w:hAnsi="GHEA Grapalat"/>
          <w:lang w:val="hy-AM"/>
        </w:rPr>
        <w:t xml:space="preserve"> է</w:t>
      </w:r>
      <w:r w:rsidRPr="00917B8F">
        <w:rPr>
          <w:rFonts w:ascii="GHEA Grapalat" w:hAnsi="GHEA Grapalat"/>
          <w:lang w:val="hy-AM"/>
        </w:rPr>
        <w:t xml:space="preserve"> հարկադիր կատարման ծառայություն</w:t>
      </w:r>
      <w:r w:rsidRPr="00917B8F">
        <w:rPr>
          <w:rStyle w:val="Strong"/>
          <w:rFonts w:ascii="GHEA Grapalat" w:hAnsi="GHEA Grapalat" w:cs="Arial"/>
          <w:b w:val="0"/>
          <w:color w:val="000000"/>
          <w:lang w:val="hy-AM"/>
        </w:rPr>
        <w:t>:</w:t>
      </w:r>
    </w:p>
    <w:p w:rsidR="006253C4" w:rsidRPr="00917B8F" w:rsidRDefault="006253C4" w:rsidP="006253C4">
      <w:pPr>
        <w:pStyle w:val="ListParagraph"/>
        <w:numPr>
          <w:ilvl w:val="0"/>
          <w:numId w:val="35"/>
        </w:numPr>
        <w:tabs>
          <w:tab w:val="left" w:pos="1134"/>
        </w:tabs>
        <w:spacing w:before="120" w:after="120"/>
        <w:rPr>
          <w:rFonts w:ascii="GHEA Grapalat" w:hAnsi="GHEA Grapalat" w:cs="Arial"/>
          <w:b/>
          <w:i/>
          <w:sz w:val="24"/>
          <w:szCs w:val="24"/>
        </w:rPr>
      </w:pPr>
      <w:r w:rsidRPr="00917B8F">
        <w:rPr>
          <w:rFonts w:ascii="Sylfaen" w:eastAsia="Times New Roman" w:hAnsi="Sylfaen" w:cs="Arial"/>
          <w:b/>
          <w:bCs/>
          <w:sz w:val="24"/>
          <w:szCs w:val="24"/>
          <w:lang w:val="hy-AM"/>
        </w:rPr>
        <w:t> </w:t>
      </w:r>
      <w:r w:rsidRPr="00917B8F">
        <w:rPr>
          <w:rFonts w:ascii="GHEA Grapalat" w:hAnsi="GHEA Grapalat" w:cs="Arial"/>
          <w:b/>
          <w:i/>
          <w:sz w:val="24"/>
          <w:szCs w:val="24"/>
        </w:rPr>
        <w:t>Ակնկալվող արդյունքը</w:t>
      </w:r>
    </w:p>
    <w:p w:rsidR="006253C4" w:rsidRPr="00917B8F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HEA Grapalat" w:hAnsi="GHEA Grapalat" w:cs="Arial"/>
        </w:rPr>
      </w:pPr>
    </w:p>
    <w:p w:rsidR="006253C4" w:rsidRPr="00917B8F" w:rsidRDefault="006253C4" w:rsidP="006253C4">
      <w:pPr>
        <w:shd w:val="clear" w:color="auto" w:fill="FFFFFF"/>
        <w:spacing w:after="225" w:line="360" w:lineRule="auto"/>
        <w:ind w:firstLine="720"/>
        <w:jc w:val="both"/>
        <w:textAlignment w:val="baseline"/>
        <w:rPr>
          <w:rFonts w:ascii="GHEA Grapalat" w:hAnsi="GHEA Grapalat" w:cs="Arial"/>
          <w:color w:val="000000"/>
        </w:rPr>
      </w:pPr>
      <w:r w:rsidRPr="005F3B4D">
        <w:rPr>
          <w:rFonts w:ascii="GHEA Grapalat" w:hAnsi="GHEA Grapalat" w:cs="Arial"/>
        </w:rPr>
        <w:t xml:space="preserve">Նախագծի ընդունման արդյունքում ակնկալվում է առավել դյուրին և արդյունավետ դարձնել գործին մասնակցող անձանց կողմից փաստաթղթերի` դատարան ներկայացման գործընթացը, դատարաններում կրճատել թղթային փաստաթղթաշրջանառությունը, զարգացնել </w:t>
      </w:r>
      <w:r w:rsidRPr="005F3B4D">
        <w:rPr>
          <w:rFonts w:ascii="GHEA Grapalat" w:hAnsi="GHEA Grapalat" w:cs="Arial"/>
          <w:color w:val="000000"/>
          <w:spacing w:val="-8"/>
        </w:rPr>
        <w:t>դատական գործընթացներում</w:t>
      </w:r>
      <w:r>
        <w:rPr>
          <w:rFonts w:ascii="GHEA Grapalat" w:hAnsi="GHEA Grapalat" w:cs="Arial"/>
          <w:color w:val="000000"/>
          <w:lang w:val="hy-AM"/>
        </w:rPr>
        <w:t xml:space="preserve">, կատարողական վարույթի ընթացքում </w:t>
      </w:r>
      <w:r w:rsidRPr="005F3B4D">
        <w:rPr>
          <w:rFonts w:ascii="GHEA Grapalat" w:hAnsi="GHEA Grapalat" w:cs="Arial"/>
          <w:color w:val="000000"/>
        </w:rPr>
        <w:t>էլեկտրոնային եղանակով ծառայությունների մատուցման համակարգը:</w:t>
      </w:r>
    </w:p>
    <w:p w:rsidR="006253C4" w:rsidRPr="00917B8F" w:rsidRDefault="006253C4" w:rsidP="006253C4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 w:cs="Arial"/>
        </w:rPr>
      </w:pPr>
    </w:p>
    <w:p w:rsidR="006253C4" w:rsidRPr="00A531EA" w:rsidRDefault="006253C4" w:rsidP="006253C4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 w:cs="Arial"/>
          <w:lang w:val="hy-AM"/>
        </w:rPr>
      </w:pPr>
    </w:p>
    <w:p w:rsidR="006253C4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D32510" w:rsidRPr="00D32510" w:rsidRDefault="00D32510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hy-AM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hy-AM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hy-AM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</w:rPr>
      </w:pPr>
      <w:r w:rsidRPr="00917B8F">
        <w:rPr>
          <w:rFonts w:ascii="Sylfaen" w:hAnsi="Sylfaen" w:cs="Arial"/>
          <w:b/>
          <w:bCs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jc w:val="center"/>
        <w:textAlignment w:val="baseline"/>
        <w:rPr>
          <w:rFonts w:ascii="GHEA Grapalat" w:hAnsi="GHEA Grapalat" w:cs="Arial"/>
        </w:rPr>
      </w:pPr>
      <w:r w:rsidRPr="00917B8F">
        <w:rPr>
          <w:rFonts w:ascii="GHEA Grapalat" w:hAnsi="GHEA Grapalat" w:cs="Arial"/>
          <w:b/>
          <w:bCs/>
        </w:rPr>
        <w:lastRenderedPageBreak/>
        <w:t>Տ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Ե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Ղ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Ե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Կ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Ա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Ն</w:t>
      </w:r>
      <w:r w:rsidRPr="005F3B4D">
        <w:rPr>
          <w:rFonts w:ascii="Sylfaen" w:hAnsi="Sylfaen" w:cs="Arial"/>
        </w:rPr>
        <w:t> </w:t>
      </w:r>
      <w:r w:rsidRPr="00917B8F">
        <w:rPr>
          <w:rFonts w:ascii="GHEA Grapalat" w:hAnsi="GHEA Grapalat" w:cs="Arial"/>
          <w:b/>
          <w:bCs/>
        </w:rPr>
        <w:t>Ք N 1</w:t>
      </w:r>
    </w:p>
    <w:p w:rsidR="006253C4" w:rsidRDefault="006253C4" w:rsidP="006253C4">
      <w:pPr>
        <w:tabs>
          <w:tab w:val="left" w:pos="10065"/>
        </w:tabs>
        <w:spacing w:line="360" w:lineRule="auto"/>
        <w:jc w:val="center"/>
        <w:rPr>
          <w:rFonts w:ascii="GHEA Grapalat" w:hAnsi="GHEA Grapalat" w:cs="Arial"/>
          <w:b/>
          <w:bCs/>
          <w:lang w:val="hy-AM"/>
        </w:rPr>
      </w:pPr>
      <w:r w:rsidRPr="00917B8F">
        <w:rPr>
          <w:rFonts w:ascii="GHEA Grapalat" w:hAnsi="GHEA Grapalat" w:cs="Arial"/>
          <w:b/>
          <w:lang w:val="hy-AM"/>
        </w:rPr>
        <w:t xml:space="preserve">««ՀԱՅԱՍՏԱՆԻ ՀԱՆՐԱՊԵՏՈՒԹՅԱՆ ՔԱՂԱՔԱՑԻԱԿԱՆ ԴԱՏԱՎԱՐՈՒԹՅԱՆ ՕՐԵՆՍԳՐՔՈՒՄ ՓՈՓՈԽՈՒԹՅՈՒՆ ԵՎ ԼՐԱՑՈՒՄ ԿԱՏԱՐԵԼՈՒ ՄԱՍԻՆ», «ՀԱՅԱՍՏԱՆԻ ՀԱՆՐԱՊԵՏՈՒԹՅԱՆ ՎԱՐՉԱԿԱՆ ԴԱՏԱՎԱՐՈՒԹՅԱՆ ՕՐԵՆՍԳՐՔՈՒՄ </w:t>
      </w:r>
      <w:r>
        <w:rPr>
          <w:rFonts w:ascii="GHEA Grapalat" w:hAnsi="GHEA Grapalat"/>
          <w:b/>
          <w:lang w:val="hy-AM"/>
        </w:rPr>
        <w:t xml:space="preserve">ՓՈՓՈԽՈՒԹՅՈՒՆ ԵՎ </w:t>
      </w:r>
      <w:r w:rsidRPr="00917B8F">
        <w:rPr>
          <w:rFonts w:ascii="GHEA Grapalat" w:hAnsi="GHEA Grapalat"/>
          <w:b/>
          <w:lang w:val="hy-AM"/>
        </w:rPr>
        <w:t>ԼՐԱՑՈՒՄ</w:t>
      </w:r>
      <w:r>
        <w:rPr>
          <w:rFonts w:ascii="GHEA Grapalat" w:hAnsi="GHEA Grapalat"/>
          <w:b/>
          <w:lang w:val="hy-AM"/>
        </w:rPr>
        <w:t xml:space="preserve"> 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>ԿԱՏԱՐԵԼՈՒ ՄԱՍԻՆ</w:t>
      </w:r>
      <w:r w:rsidRPr="00917B8F">
        <w:rPr>
          <w:rFonts w:ascii="GHEA Grapalat" w:hAnsi="GHEA Grapalat" w:cs="Arial"/>
          <w:b/>
          <w:lang w:val="hy-AM"/>
        </w:rPr>
        <w:t xml:space="preserve">», 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 xml:space="preserve">«ԴԱՏԱԿԱՆ ԱԿՏԵՐԻ ՀԱՐԿԱԴԻՐ ԿԱՏԱՐՄԱՆ ՄԱՍԻՆ» ՀԱՅԱՍՏԱՆԻ ՀԱՆՐԱՊԵՏՈՒԹՅԱՆ ՕՐԵՆՔՈՒՄ </w:t>
      </w:r>
      <w:r>
        <w:rPr>
          <w:rStyle w:val="Strong"/>
          <w:rFonts w:ascii="GHEA Grapalat" w:hAnsi="GHEA Grapalat"/>
          <w:color w:val="000000"/>
          <w:lang w:val="hy-AM"/>
        </w:rPr>
        <w:t>ՓՈՓՈԽՈՒԹՅՈՒՆՆԵՐ ԵՎ</w:t>
      </w:r>
      <w:r w:rsidRPr="00917B8F">
        <w:rPr>
          <w:rStyle w:val="Strong"/>
          <w:rFonts w:ascii="GHEA Grapalat" w:hAnsi="GHEA Grapalat"/>
          <w:color w:val="000000"/>
          <w:lang w:val="hy-AM"/>
        </w:rPr>
        <w:t xml:space="preserve"> ԼՐԱՑՈՒՄՆԵՐ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 xml:space="preserve"> ԿԱՏԱՐԵԼՈՒ ՄԱՍԻՆ</w:t>
      </w:r>
      <w:r w:rsidRPr="00917B8F">
        <w:rPr>
          <w:rFonts w:ascii="GHEA Grapalat" w:hAnsi="GHEA Grapalat" w:cs="Arial"/>
          <w:b/>
          <w:lang w:val="hy-AM"/>
        </w:rPr>
        <w:t>»</w:t>
      </w:r>
      <w:r w:rsidRPr="00917B8F">
        <w:rPr>
          <w:rFonts w:ascii="GHEA Grapalat" w:hAnsi="GHEA Grapalat" w:cs="Arial"/>
          <w:b/>
        </w:rPr>
        <w:t xml:space="preserve"> </w:t>
      </w:r>
      <w:r w:rsidRPr="00917B8F">
        <w:rPr>
          <w:rFonts w:ascii="GHEA Grapalat" w:hAnsi="GHEA Grapalat" w:cs="Arial"/>
          <w:b/>
          <w:bCs/>
        </w:rPr>
        <w:t>ՀԱՅԱՍՏԱՆԻ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ՀԱՆՐԱՊԵՏՈՒԹՅԱՆ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ՕՐԵՆՔՆԵՐԻ</w:t>
      </w:r>
      <w:r w:rsidRPr="00917B8F">
        <w:rPr>
          <w:rFonts w:ascii="GHEA Grapalat" w:hAnsi="GHEA Grapalat" w:cs="Arial"/>
          <w:b/>
          <w:bCs/>
          <w:lang w:val="af-ZA"/>
        </w:rPr>
        <w:t xml:space="preserve"> </w:t>
      </w:r>
      <w:r w:rsidRPr="00917B8F">
        <w:rPr>
          <w:rFonts w:ascii="GHEA Grapalat" w:hAnsi="GHEA Grapalat" w:cs="Arial"/>
          <w:b/>
          <w:bCs/>
        </w:rPr>
        <w:t>ՆԱԽԱԳԾԵՐԻ</w:t>
      </w:r>
      <w:r w:rsidRPr="00917B8F">
        <w:rPr>
          <w:rFonts w:ascii="Sylfaen" w:hAnsi="Sylfaen" w:cs="Arial"/>
          <w:b/>
          <w:bCs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ԸՆԴՈՒՆՄԱՆ</w:t>
      </w:r>
      <w:r w:rsidRPr="00917B8F">
        <w:rPr>
          <w:rFonts w:ascii="Sylfaen" w:hAnsi="Sylfaen" w:cs="Arial"/>
          <w:b/>
          <w:bCs/>
          <w:lang w:val="af-ZA"/>
        </w:rPr>
        <w:t>  </w:t>
      </w:r>
      <w:r w:rsidRPr="00917B8F">
        <w:rPr>
          <w:rFonts w:ascii="GHEA Grapalat" w:hAnsi="GHEA Grapalat" w:cs="Arial"/>
          <w:b/>
          <w:bCs/>
        </w:rPr>
        <w:t>ԱՌՆՉՈՒԹՅԱՄԲ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ԸՆԴՈՒՆՎԵԼԻՔ ԱՅԼ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ԻՐԱՎԱԿԱՆ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ԱԿՏԵՐԻ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ԿԱՄ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ԴՐԱՆՑ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ԸՆԴՈՒՆՄԱՆ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ԱՆՀՐԱԺԵՇՏՈՒԹՅԱՆ</w:t>
      </w:r>
      <w:r w:rsidRPr="005F3B4D">
        <w:rPr>
          <w:rFonts w:ascii="Sylfaen" w:hAnsi="Sylfaen" w:cs="Arial"/>
          <w:lang w:val="af-ZA"/>
        </w:rPr>
        <w:t> 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917B8F">
        <w:rPr>
          <w:rFonts w:ascii="GHEA Grapalat" w:hAnsi="GHEA Grapalat" w:cs="Arial"/>
          <w:b/>
          <w:bCs/>
        </w:rPr>
        <w:t>ԲԱՑԱԿԱՅՈՒԹՅԱՆ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ՄԱՍԻՆ</w:t>
      </w:r>
    </w:p>
    <w:p w:rsidR="006253C4" w:rsidRPr="00A531EA" w:rsidRDefault="006253C4" w:rsidP="006253C4">
      <w:pPr>
        <w:tabs>
          <w:tab w:val="left" w:pos="10065"/>
        </w:tabs>
        <w:spacing w:line="360" w:lineRule="auto"/>
        <w:jc w:val="center"/>
        <w:rPr>
          <w:rFonts w:ascii="GHEA Grapalat" w:hAnsi="GHEA Grapalat" w:cs="Arial"/>
          <w:b/>
          <w:lang w:val="hy-AM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HEA Grapalat" w:hAnsi="GHEA Grapalat" w:cs="Arial"/>
          <w:lang w:val="af-ZA"/>
        </w:rPr>
      </w:pPr>
      <w:r w:rsidRPr="00A531EA">
        <w:rPr>
          <w:rFonts w:ascii="Sylfaen" w:hAnsi="Sylfaen" w:cs="Arial"/>
          <w:bCs/>
          <w:lang w:val="af-ZA"/>
        </w:rPr>
        <w:t> </w:t>
      </w:r>
      <w:r>
        <w:rPr>
          <w:rFonts w:ascii="GHEA Grapalat" w:hAnsi="GHEA Grapalat" w:cs="Arial"/>
          <w:lang w:val="hy-AM"/>
        </w:rPr>
        <w:t>««Հայաստանի Հ</w:t>
      </w:r>
      <w:r w:rsidRPr="00A531EA">
        <w:rPr>
          <w:rFonts w:ascii="GHEA Grapalat" w:hAnsi="GHEA Grapalat" w:cs="Arial"/>
          <w:lang w:val="hy-AM"/>
        </w:rPr>
        <w:t>անրապետության քաղաքացիական դատավարու</w:t>
      </w:r>
      <w:r>
        <w:rPr>
          <w:rFonts w:ascii="GHEA Grapalat" w:hAnsi="GHEA Grapalat" w:cs="Arial"/>
          <w:lang w:val="hy-AM"/>
        </w:rPr>
        <w:t>թյան օրենսգրքում փոփոխություն և լրացում կատարելու մասին», «Հայաստանի Հ</w:t>
      </w:r>
      <w:r w:rsidRPr="00A531EA">
        <w:rPr>
          <w:rFonts w:ascii="GHEA Grapalat" w:hAnsi="GHEA Grapalat" w:cs="Arial"/>
          <w:lang w:val="hy-AM"/>
        </w:rPr>
        <w:t xml:space="preserve">անրապետության վարչական դատավարության օրենսգրքում </w:t>
      </w:r>
      <w:r>
        <w:rPr>
          <w:rFonts w:ascii="GHEA Grapalat" w:hAnsi="GHEA Grapalat"/>
          <w:lang w:val="hy-AM"/>
        </w:rPr>
        <w:t>փոփոխություն և</w:t>
      </w:r>
      <w:r w:rsidRPr="00A531EA">
        <w:rPr>
          <w:rFonts w:ascii="GHEA Grapalat" w:hAnsi="GHEA Grapalat"/>
          <w:lang w:val="hy-AM"/>
        </w:rPr>
        <w:t xml:space="preserve"> լրացում 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>կատարելու մասին</w:t>
      </w:r>
      <w:r w:rsidRPr="00A531EA">
        <w:rPr>
          <w:rFonts w:ascii="GHEA Grapalat" w:hAnsi="GHEA Grapalat" w:cs="Arial"/>
          <w:b/>
          <w:lang w:val="hy-AM"/>
        </w:rPr>
        <w:t xml:space="preserve">», 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>«Դ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>ատական ա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>կտերի հարկադիր կատարման մասին» Հայաստանի Հ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անրապետության օրենքում </w:t>
      </w:r>
      <w:r>
        <w:rPr>
          <w:rStyle w:val="Strong"/>
          <w:rFonts w:ascii="GHEA Grapalat" w:hAnsi="GHEA Grapalat"/>
          <w:b w:val="0"/>
          <w:color w:val="000000"/>
          <w:lang w:val="hy-AM"/>
        </w:rPr>
        <w:t>փոփոխություններ և</w:t>
      </w:r>
      <w:r w:rsidRPr="00A531EA">
        <w:rPr>
          <w:rStyle w:val="Strong"/>
          <w:rFonts w:ascii="GHEA Grapalat" w:hAnsi="GHEA Grapalat"/>
          <w:b w:val="0"/>
          <w:color w:val="000000"/>
          <w:lang w:val="hy-AM"/>
        </w:rPr>
        <w:t xml:space="preserve"> լրացումներ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 կատարելու մասին</w:t>
      </w:r>
      <w:r w:rsidRPr="00A531EA">
        <w:rPr>
          <w:rFonts w:ascii="GHEA Grapalat" w:hAnsi="GHEA Grapalat" w:cs="Arial"/>
          <w:lang w:val="hy-AM"/>
        </w:rPr>
        <w:t>»</w:t>
      </w:r>
      <w:r>
        <w:rPr>
          <w:rFonts w:ascii="GHEA Grapalat" w:hAnsi="GHEA Grapalat" w:cs="Arial"/>
          <w:lang w:val="hy-AM"/>
        </w:rPr>
        <w:t xml:space="preserve"> </w:t>
      </w:r>
      <w:r w:rsidRPr="00A531EA">
        <w:rPr>
          <w:rFonts w:ascii="GHEA Grapalat" w:hAnsi="GHEA Grapalat" w:cs="Arial"/>
          <w:lang w:val="hy-AM"/>
        </w:rPr>
        <w:t>Հայաստանի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A531EA">
        <w:rPr>
          <w:rFonts w:ascii="GHEA Grapalat" w:hAnsi="GHEA Grapalat" w:cs="Arial"/>
          <w:lang w:val="hy-AM"/>
        </w:rPr>
        <w:t>Հանրապետության</w:t>
      </w:r>
      <w:r w:rsidRPr="005F3B4D">
        <w:rPr>
          <w:rFonts w:ascii="Sylfaen" w:hAnsi="Sylfaen" w:cs="Arial"/>
          <w:lang w:val="af-ZA"/>
        </w:rPr>
        <w:t> </w:t>
      </w:r>
      <w:r w:rsidRPr="00A531EA">
        <w:rPr>
          <w:rFonts w:ascii="GHEA Grapalat" w:hAnsi="GHEA Grapalat" w:cs="Arial"/>
          <w:bCs/>
          <w:lang w:val="hy-AM"/>
        </w:rPr>
        <w:t>օրենքների</w:t>
      </w:r>
      <w:r w:rsidRPr="005F3B4D">
        <w:rPr>
          <w:rFonts w:ascii="GHEA Grapalat" w:hAnsi="GHEA Grapalat" w:cs="Arial"/>
          <w:bCs/>
          <w:lang w:val="af-ZA"/>
        </w:rPr>
        <w:t xml:space="preserve"> </w:t>
      </w:r>
      <w:r w:rsidRPr="00A531EA">
        <w:rPr>
          <w:rFonts w:ascii="GHEA Grapalat" w:hAnsi="GHEA Grapalat" w:cs="Arial"/>
          <w:bCs/>
          <w:lang w:val="hy-AM"/>
        </w:rPr>
        <w:t>նախագծեր</w:t>
      </w:r>
      <w:r w:rsidRPr="00A531EA">
        <w:rPr>
          <w:rFonts w:ascii="GHEA Grapalat" w:hAnsi="GHEA Grapalat" w:cs="Arial"/>
          <w:lang w:val="hy-AM"/>
        </w:rPr>
        <w:t>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  <w:bCs/>
          <w:iCs/>
          <w:lang w:val="af-ZA"/>
        </w:rPr>
        <w:t>ընդունման կապակցությամբ այլ նորմատիվ իրավական ակտերի ընդունման անհրաժեշտություն չի առաջանում</w:t>
      </w:r>
      <w:r w:rsidRPr="005F3B4D">
        <w:rPr>
          <w:rFonts w:ascii="GHEA Grapalat" w:hAnsi="GHEA Grapalat" w:cs="Arial"/>
          <w:bCs/>
          <w:iCs/>
          <w:lang w:val="hy-AM"/>
        </w:rPr>
        <w:t>:</w:t>
      </w: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af-ZA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b/>
          <w:bCs/>
          <w:lang w:val="af-ZA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lastRenderedPageBreak/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Sylfaen" w:hAnsi="Sylfaen" w:cs="Arial"/>
          <w:b/>
          <w:bCs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jc w:val="center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GHEA Grapalat" w:hAnsi="GHEA Grapalat" w:cs="Arial"/>
          <w:b/>
          <w:bCs/>
        </w:rPr>
        <w:t>Տ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Ե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Ղ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Ե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Կ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Ա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Ք</w:t>
      </w:r>
      <w:r w:rsidRPr="00917B8F">
        <w:rPr>
          <w:rFonts w:ascii="GHEA Grapalat" w:hAnsi="GHEA Grapalat" w:cs="Arial"/>
          <w:b/>
          <w:bCs/>
          <w:lang w:val="af-ZA"/>
        </w:rPr>
        <w:t xml:space="preserve"> N 2</w:t>
      </w:r>
    </w:p>
    <w:p w:rsidR="006253C4" w:rsidRPr="00917B8F" w:rsidRDefault="006253C4" w:rsidP="006253C4">
      <w:pPr>
        <w:shd w:val="clear" w:color="auto" w:fill="FFFFFF"/>
        <w:spacing w:line="360" w:lineRule="auto"/>
        <w:jc w:val="center"/>
        <w:textAlignment w:val="baseline"/>
        <w:rPr>
          <w:rFonts w:ascii="GHEA Grapalat" w:hAnsi="GHEA Grapalat" w:cs="Arial"/>
          <w:lang w:val="hy-AM"/>
        </w:rPr>
      </w:pPr>
      <w:r w:rsidRPr="00917B8F">
        <w:rPr>
          <w:rFonts w:ascii="GHEA Grapalat" w:hAnsi="GHEA Grapalat" w:cs="Arial"/>
          <w:b/>
          <w:lang w:val="hy-AM"/>
        </w:rPr>
        <w:t xml:space="preserve">««ՀԱՅԱՍՏԱՆԻ ՀԱՆՐԱՊԵՏՈՒԹՅԱՆ ՔԱՂԱՔԱՑԻԱԿԱՆ ԴԱՏԱՎԱՐՈՒԹՅԱՆ ՕՐԵՆՍԳՐՔՈՒՄ ՓՈՓՈԽՈՒԹՅՈՒՆ ԵՎ ԼՐԱՑՈՒՄ ԿԱՏԱՐԵԼՈՒ ՄԱՍԻՆ», «ՀԱՅԱՍՏԱՆԻ ՀԱՆՐԱՊԵՏՈՒԹՅԱՆ ՎԱՐՉԱԿԱՆ ԴԱՏԱՎԱՐՈՒԹՅԱՆ ՕՐԵՆՍԳՐՔՈՒՄ </w:t>
      </w:r>
      <w:r>
        <w:rPr>
          <w:rFonts w:ascii="GHEA Grapalat" w:hAnsi="GHEA Grapalat"/>
          <w:b/>
          <w:lang w:val="hy-AM"/>
        </w:rPr>
        <w:t xml:space="preserve">ՓՈՓՈԽՈՒԹՅՈՒՆ ԵՎ </w:t>
      </w:r>
      <w:r w:rsidRPr="00917B8F">
        <w:rPr>
          <w:rFonts w:ascii="GHEA Grapalat" w:hAnsi="GHEA Grapalat"/>
          <w:b/>
          <w:lang w:val="hy-AM"/>
        </w:rPr>
        <w:t>ԼՐԱՑՈՒՄ</w:t>
      </w:r>
      <w:r>
        <w:rPr>
          <w:rFonts w:ascii="GHEA Grapalat" w:hAnsi="GHEA Grapalat"/>
          <w:b/>
          <w:lang w:val="hy-AM"/>
        </w:rPr>
        <w:t xml:space="preserve"> 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>ԿԱՏԱՐԵԼՈՒ ՄԱՍԻՆ</w:t>
      </w:r>
      <w:r w:rsidRPr="00917B8F">
        <w:rPr>
          <w:rFonts w:ascii="GHEA Grapalat" w:hAnsi="GHEA Grapalat" w:cs="Arial"/>
          <w:b/>
          <w:lang w:val="hy-AM"/>
        </w:rPr>
        <w:t xml:space="preserve">», 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 xml:space="preserve">«ԴԱՏԱԿԱՆ ԱԿՏԵՐԻ ՀԱՐԿԱԴԻՐ ԿԱՏԱՐՄԱՆ ՄԱՍԻՆ» ՀԱՅԱՍՏԱՆԻ ՀԱՆՐԱՊԵՏՈՒԹՅԱՆ ՕՐԵՆՔՈՒՄ </w:t>
      </w:r>
      <w:r>
        <w:rPr>
          <w:rStyle w:val="Strong"/>
          <w:rFonts w:ascii="GHEA Grapalat" w:hAnsi="GHEA Grapalat"/>
          <w:color w:val="000000"/>
          <w:lang w:val="hy-AM"/>
        </w:rPr>
        <w:t>ՓՈՓՈԽՈՒԹՅՈՒՆՆԵՐ ԵՎ</w:t>
      </w:r>
      <w:r w:rsidRPr="00917B8F">
        <w:rPr>
          <w:rStyle w:val="Strong"/>
          <w:rFonts w:ascii="GHEA Grapalat" w:hAnsi="GHEA Grapalat"/>
          <w:color w:val="000000"/>
          <w:lang w:val="hy-AM"/>
        </w:rPr>
        <w:t xml:space="preserve"> ԼՐԱՑՈՒՄՆԵՐ</w:t>
      </w:r>
      <w:r w:rsidRPr="00917B8F">
        <w:rPr>
          <w:rStyle w:val="Strong"/>
          <w:rFonts w:ascii="GHEA Grapalat" w:hAnsi="GHEA Grapalat" w:cs="Arial"/>
          <w:color w:val="000000"/>
          <w:lang w:val="hy-AM"/>
        </w:rPr>
        <w:t xml:space="preserve"> ԿԱՏԱՐԵԼՈՒ ՄԱՍԻՆ</w:t>
      </w:r>
      <w:r w:rsidRPr="00917B8F">
        <w:rPr>
          <w:rFonts w:ascii="GHEA Grapalat" w:hAnsi="GHEA Grapalat" w:cs="Arial"/>
          <w:b/>
          <w:lang w:val="hy-AM"/>
        </w:rPr>
        <w:t>»</w:t>
      </w:r>
      <w:r w:rsidRPr="00917B8F">
        <w:rPr>
          <w:rFonts w:ascii="GHEA Grapalat" w:hAnsi="GHEA Grapalat" w:cs="Arial"/>
          <w:b/>
          <w:lang w:val="af-ZA"/>
        </w:rPr>
        <w:t xml:space="preserve"> </w:t>
      </w:r>
      <w:r w:rsidRPr="00917B8F">
        <w:rPr>
          <w:rFonts w:ascii="GHEA Grapalat" w:hAnsi="GHEA Grapalat" w:cs="Arial"/>
          <w:b/>
          <w:bCs/>
        </w:rPr>
        <w:t>ՀԱՅԱՍՏԱՆԻ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ՀԱՆՐԱՊԵՏՈՒԹՅԱՆ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ՕՐԵՆՔՆԵՐԻ</w:t>
      </w:r>
      <w:r w:rsidRPr="00917B8F">
        <w:rPr>
          <w:rFonts w:ascii="GHEA Grapalat" w:hAnsi="GHEA Grapalat" w:cs="Arial"/>
          <w:b/>
          <w:bCs/>
          <w:lang w:val="af-ZA"/>
        </w:rPr>
        <w:t xml:space="preserve"> </w:t>
      </w:r>
      <w:r w:rsidRPr="00917B8F">
        <w:rPr>
          <w:rFonts w:ascii="GHEA Grapalat" w:hAnsi="GHEA Grapalat" w:cs="Arial"/>
          <w:b/>
          <w:bCs/>
        </w:rPr>
        <w:t>ՆԱԽԱԳԾԵՐԻ</w:t>
      </w:r>
      <w:r w:rsidRPr="00917B8F">
        <w:rPr>
          <w:rFonts w:ascii="Sylfaen" w:hAnsi="Sylfaen" w:cs="Arial"/>
          <w:b/>
          <w:bCs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ԸՆԴՈՒՆՄԱՆ</w:t>
      </w:r>
      <w:r w:rsidRPr="00917B8F">
        <w:rPr>
          <w:rFonts w:ascii="Sylfaen" w:hAnsi="Sylfaen" w:cs="Arial"/>
          <w:b/>
          <w:bCs/>
          <w:lang w:val="af-ZA"/>
        </w:rPr>
        <w:t>  </w:t>
      </w:r>
      <w:r w:rsidRPr="00917B8F">
        <w:rPr>
          <w:rFonts w:ascii="GHEA Grapalat" w:hAnsi="GHEA Grapalat" w:cs="Arial"/>
          <w:b/>
          <w:bCs/>
        </w:rPr>
        <w:t>ԱՌՆՉՈՒԹՅԱՄԲ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ՊԵՏԱԿԱՆ</w:t>
      </w:r>
      <w:r w:rsidRPr="00917B8F">
        <w:rPr>
          <w:rFonts w:ascii="GHEA Grapalat" w:hAnsi="GHEA Grapalat" w:cs="Arial"/>
          <w:b/>
          <w:bCs/>
          <w:lang w:val="af-ZA"/>
        </w:rPr>
        <w:t xml:space="preserve"> </w:t>
      </w:r>
      <w:r w:rsidRPr="00917B8F">
        <w:rPr>
          <w:rFonts w:ascii="GHEA Grapalat" w:hAnsi="GHEA Grapalat" w:cs="Arial"/>
          <w:b/>
          <w:bCs/>
        </w:rPr>
        <w:t>ԲՅՈՒՋԵՈՒՄ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ԿԱՄ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ՏԵՂԱԿԱՆ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ԻՆՔՆԱԿԱՌԱՎԱՐՄԱՆ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</w:rPr>
        <w:t>ՄԱՐՄԻՆՆԵՐԻ</w:t>
      </w:r>
      <w:r w:rsidRPr="005F3B4D">
        <w:rPr>
          <w:rFonts w:ascii="Sylfaen" w:hAnsi="Sylfaen" w:cs="Arial"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jc w:val="center"/>
        <w:textAlignment w:val="baseline"/>
        <w:rPr>
          <w:rFonts w:ascii="GHEA Grapalat" w:hAnsi="GHEA Grapalat" w:cs="Arial"/>
          <w:lang w:val="af-ZA"/>
        </w:rPr>
      </w:pPr>
      <w:r w:rsidRPr="00917B8F">
        <w:rPr>
          <w:rFonts w:ascii="GHEA Grapalat" w:hAnsi="GHEA Grapalat" w:cs="Arial"/>
          <w:b/>
          <w:bCs/>
          <w:lang w:val="hy-AM"/>
        </w:rPr>
        <w:t>ԲՅՈՒՋԵՆԵՐՈՒՄ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ԾԱԽՍԵՐԻ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ԵՎ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ԵԿԱՄՈՒՏՆԵՐԻ ԷԱԿԱՆ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ԱՎԵԼԱՑՈՒՄՆԵՐԻ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ԿԱՄ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ՆՎԱԶԵՑՈՒՄՆԵՐԻ</w:t>
      </w:r>
      <w:r w:rsidRPr="005F3B4D">
        <w:rPr>
          <w:rFonts w:ascii="Sylfaen" w:hAnsi="Sylfaen" w:cs="Arial"/>
          <w:lang w:val="af-ZA"/>
        </w:rPr>
        <w:t> </w:t>
      </w:r>
      <w:r w:rsidRPr="00917B8F">
        <w:rPr>
          <w:rFonts w:ascii="GHEA Grapalat" w:hAnsi="GHEA Grapalat" w:cs="Arial"/>
          <w:b/>
          <w:bCs/>
          <w:lang w:val="hy-AM"/>
        </w:rPr>
        <w:t>ՄԱՍԻՆ</w:t>
      </w:r>
    </w:p>
    <w:p w:rsidR="006253C4" w:rsidRPr="00917B8F" w:rsidRDefault="006253C4" w:rsidP="006253C4">
      <w:pPr>
        <w:shd w:val="clear" w:color="auto" w:fill="FFFFFF"/>
        <w:spacing w:after="225" w:line="360" w:lineRule="auto"/>
        <w:textAlignment w:val="baseline"/>
        <w:rPr>
          <w:rFonts w:ascii="GHEA Grapalat" w:hAnsi="GHEA Grapalat" w:cs="Arial"/>
          <w:lang w:val="af-ZA"/>
        </w:rPr>
      </w:pPr>
      <w:r w:rsidRPr="005F3B4D">
        <w:rPr>
          <w:rFonts w:ascii="Sylfaen" w:hAnsi="Sylfaen" w:cs="Arial"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line="360" w:lineRule="auto"/>
        <w:ind w:firstLine="720"/>
        <w:jc w:val="both"/>
        <w:textAlignment w:val="baseline"/>
        <w:rPr>
          <w:rFonts w:ascii="GHEA Grapalat" w:hAnsi="GHEA Grapalat" w:cs="Arial"/>
          <w:lang w:val="af-ZA"/>
        </w:rPr>
      </w:pPr>
      <w:r w:rsidRPr="00A531EA">
        <w:rPr>
          <w:rFonts w:ascii="Sylfaen" w:hAnsi="Sylfaen" w:cs="Arial"/>
          <w:bCs/>
          <w:lang w:val="af-ZA"/>
        </w:rPr>
        <w:t> </w:t>
      </w:r>
      <w:r>
        <w:rPr>
          <w:rFonts w:ascii="GHEA Grapalat" w:hAnsi="GHEA Grapalat" w:cs="Arial"/>
          <w:lang w:val="hy-AM"/>
        </w:rPr>
        <w:t>««Հայաստանի Հ</w:t>
      </w:r>
      <w:r w:rsidRPr="00A531EA">
        <w:rPr>
          <w:rFonts w:ascii="GHEA Grapalat" w:hAnsi="GHEA Grapalat" w:cs="Arial"/>
          <w:lang w:val="hy-AM"/>
        </w:rPr>
        <w:t>անրապետության քաղաքացիական դատավարու</w:t>
      </w:r>
      <w:r>
        <w:rPr>
          <w:rFonts w:ascii="GHEA Grapalat" w:hAnsi="GHEA Grapalat" w:cs="Arial"/>
          <w:lang w:val="hy-AM"/>
        </w:rPr>
        <w:t>թյան օրենսգրքում փոփոխություն և լրացում կատարելու մասին», «Հայաստանի Հ</w:t>
      </w:r>
      <w:r w:rsidRPr="00A531EA">
        <w:rPr>
          <w:rFonts w:ascii="GHEA Grapalat" w:hAnsi="GHEA Grapalat" w:cs="Arial"/>
          <w:lang w:val="hy-AM"/>
        </w:rPr>
        <w:t xml:space="preserve">անրապետության վարչական դատավարության օրենսգրքում </w:t>
      </w:r>
      <w:r>
        <w:rPr>
          <w:rFonts w:ascii="GHEA Grapalat" w:hAnsi="GHEA Grapalat"/>
          <w:lang w:val="hy-AM"/>
        </w:rPr>
        <w:t>փոփոխություն և</w:t>
      </w:r>
      <w:r w:rsidRPr="00A531EA">
        <w:rPr>
          <w:rFonts w:ascii="GHEA Grapalat" w:hAnsi="GHEA Grapalat"/>
          <w:lang w:val="hy-AM"/>
        </w:rPr>
        <w:t xml:space="preserve"> լրացում 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>կատարելու մասին</w:t>
      </w:r>
      <w:r w:rsidRPr="00A531EA">
        <w:rPr>
          <w:rFonts w:ascii="GHEA Grapalat" w:hAnsi="GHEA Grapalat" w:cs="Arial"/>
          <w:b/>
          <w:lang w:val="hy-AM"/>
        </w:rPr>
        <w:t xml:space="preserve">», 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>«Դ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>ատական ա</w:t>
      </w:r>
      <w:r>
        <w:rPr>
          <w:rStyle w:val="Strong"/>
          <w:rFonts w:ascii="GHEA Grapalat" w:hAnsi="GHEA Grapalat" w:cs="Arial"/>
          <w:b w:val="0"/>
          <w:color w:val="000000"/>
          <w:lang w:val="hy-AM"/>
        </w:rPr>
        <w:t>կտերի հարկադիր կատարման մասին» Հայաստանի Հ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անրապետության օրենքում </w:t>
      </w:r>
      <w:r>
        <w:rPr>
          <w:rStyle w:val="Strong"/>
          <w:rFonts w:ascii="GHEA Grapalat" w:hAnsi="GHEA Grapalat"/>
          <w:b w:val="0"/>
          <w:color w:val="000000"/>
          <w:lang w:val="hy-AM"/>
        </w:rPr>
        <w:t>փոփոխություններ և</w:t>
      </w:r>
      <w:r w:rsidRPr="00A531EA">
        <w:rPr>
          <w:rStyle w:val="Strong"/>
          <w:rFonts w:ascii="GHEA Grapalat" w:hAnsi="GHEA Grapalat"/>
          <w:b w:val="0"/>
          <w:color w:val="000000"/>
          <w:lang w:val="hy-AM"/>
        </w:rPr>
        <w:t xml:space="preserve"> լրացումներ</w:t>
      </w:r>
      <w:r w:rsidRPr="00A531EA">
        <w:rPr>
          <w:rStyle w:val="Strong"/>
          <w:rFonts w:ascii="GHEA Grapalat" w:hAnsi="GHEA Grapalat" w:cs="Arial"/>
          <w:b w:val="0"/>
          <w:color w:val="000000"/>
          <w:lang w:val="hy-AM"/>
        </w:rPr>
        <w:t xml:space="preserve"> կատարելու մասին</w:t>
      </w:r>
      <w:r w:rsidRPr="00A531EA">
        <w:rPr>
          <w:rFonts w:ascii="GHEA Grapalat" w:hAnsi="GHEA Grapalat" w:cs="Arial"/>
          <w:lang w:val="hy-AM"/>
        </w:rPr>
        <w:t>»</w:t>
      </w:r>
      <w:r>
        <w:rPr>
          <w:rFonts w:ascii="GHEA Grapalat" w:hAnsi="GHEA Grapalat" w:cs="Arial"/>
          <w:lang w:val="hy-AM"/>
        </w:rPr>
        <w:t xml:space="preserve"> </w:t>
      </w:r>
      <w:r w:rsidRPr="005F3B4D">
        <w:rPr>
          <w:rFonts w:ascii="GHEA Grapalat" w:hAnsi="GHEA Grapalat" w:cs="Arial"/>
        </w:rPr>
        <w:t>Հայաստանի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Հանրապետության</w:t>
      </w:r>
      <w:r w:rsidRPr="005F3B4D">
        <w:rPr>
          <w:rFonts w:ascii="Sylfaen" w:hAnsi="Sylfaen" w:cs="Arial"/>
          <w:lang w:val="af-ZA"/>
        </w:rPr>
        <w:t> </w:t>
      </w:r>
      <w:r w:rsidRPr="005F3B4D">
        <w:rPr>
          <w:rFonts w:ascii="GHEA Grapalat" w:hAnsi="GHEA Grapalat" w:cs="Arial"/>
          <w:bCs/>
        </w:rPr>
        <w:t>օրենքների</w:t>
      </w:r>
      <w:r w:rsidRPr="005F3B4D">
        <w:rPr>
          <w:rFonts w:ascii="GHEA Grapalat" w:hAnsi="GHEA Grapalat" w:cs="Arial"/>
          <w:bCs/>
          <w:lang w:val="af-ZA"/>
        </w:rPr>
        <w:t xml:space="preserve"> </w:t>
      </w:r>
      <w:r w:rsidRPr="005F3B4D">
        <w:rPr>
          <w:rFonts w:ascii="GHEA Grapalat" w:hAnsi="GHEA Grapalat" w:cs="Arial"/>
          <w:bCs/>
        </w:rPr>
        <w:t>նախագծեր</w:t>
      </w:r>
      <w:r w:rsidRPr="005F3B4D">
        <w:rPr>
          <w:rFonts w:ascii="GHEA Grapalat" w:hAnsi="GHEA Grapalat" w:cs="Arial"/>
        </w:rPr>
        <w:t>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ընդունելու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դեպքում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պետական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բյուջեում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կամ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տեղական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ինքնակառավարման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մարմինների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բյուջեներում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ծախսերի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և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եկամուտների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էական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ավելացումներ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կամ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նվազեցումներ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չեն</w:t>
      </w:r>
      <w:r w:rsidRPr="005F3B4D">
        <w:rPr>
          <w:rFonts w:ascii="GHEA Grapalat" w:hAnsi="GHEA Grapalat" w:cs="Arial"/>
          <w:lang w:val="af-ZA"/>
        </w:rPr>
        <w:t xml:space="preserve"> </w:t>
      </w:r>
      <w:r w:rsidRPr="005F3B4D">
        <w:rPr>
          <w:rFonts w:ascii="GHEA Grapalat" w:hAnsi="GHEA Grapalat" w:cs="Arial"/>
        </w:rPr>
        <w:t>առաջանում</w:t>
      </w:r>
      <w:r w:rsidRPr="005F3B4D">
        <w:rPr>
          <w:rFonts w:ascii="GHEA Grapalat" w:hAnsi="GHEA Grapalat" w:cs="Arial"/>
          <w:lang w:val="af-ZA"/>
        </w:rPr>
        <w:t>:</w:t>
      </w:r>
      <w:r w:rsidRPr="005F3B4D">
        <w:rPr>
          <w:rFonts w:ascii="Sylfaen" w:hAnsi="Sylfaen" w:cs="Arial"/>
          <w:lang w:val="af-ZA"/>
        </w:rPr>
        <w:t> </w:t>
      </w:r>
    </w:p>
    <w:p w:rsidR="006253C4" w:rsidRPr="00917B8F" w:rsidRDefault="006253C4" w:rsidP="006253C4">
      <w:pPr>
        <w:shd w:val="clear" w:color="auto" w:fill="FFFFFF"/>
        <w:spacing w:after="225" w:line="360" w:lineRule="auto"/>
        <w:jc w:val="both"/>
        <w:textAlignment w:val="baseline"/>
        <w:rPr>
          <w:rFonts w:ascii="GHEA Grapalat" w:hAnsi="GHEA Grapalat" w:cs="Arial"/>
          <w:lang w:val="af-ZA"/>
        </w:rPr>
      </w:pPr>
      <w:r w:rsidRPr="005F3B4D">
        <w:rPr>
          <w:rFonts w:ascii="Sylfaen" w:hAnsi="Sylfaen" w:cs="Arial"/>
          <w:lang w:val="af-ZA"/>
        </w:rPr>
        <w:t> </w:t>
      </w:r>
    </w:p>
    <w:p w:rsidR="006253C4" w:rsidRPr="00917B8F" w:rsidRDefault="006253C4" w:rsidP="006253C4">
      <w:pPr>
        <w:spacing w:line="360" w:lineRule="auto"/>
        <w:rPr>
          <w:rFonts w:ascii="GHEA Grapalat" w:hAnsi="GHEA Grapalat" w:cs="Arial"/>
          <w:lang w:val="af-ZA"/>
        </w:rPr>
      </w:pPr>
    </w:p>
    <w:p w:rsidR="006253C4" w:rsidRPr="00917B8F" w:rsidRDefault="006253C4" w:rsidP="006253C4">
      <w:pPr>
        <w:pStyle w:val="ListParagraph"/>
        <w:ind w:left="0" w:firstLine="720"/>
        <w:rPr>
          <w:rFonts w:ascii="GHEA Grapalat" w:hAnsi="GHEA Grapalat" w:cs="GHEA Grapalat"/>
          <w:sz w:val="24"/>
          <w:szCs w:val="24"/>
          <w:lang w:val="af-ZA"/>
        </w:rPr>
      </w:pPr>
    </w:p>
    <w:p w:rsidR="00BF7A14" w:rsidRPr="00073712" w:rsidRDefault="00BF7A14" w:rsidP="00073712">
      <w:pPr>
        <w:pStyle w:val="ListParagraph"/>
        <w:ind w:left="0" w:firstLine="720"/>
        <w:rPr>
          <w:rFonts w:ascii="GHEA Grapalat" w:hAnsi="GHEA Grapalat" w:cs="GHEA Grapalat"/>
          <w:sz w:val="24"/>
          <w:szCs w:val="24"/>
          <w:lang w:val="hy-AM"/>
        </w:rPr>
      </w:pPr>
    </w:p>
    <w:sectPr w:rsidR="00BF7A14" w:rsidRPr="00073712" w:rsidSect="006745B3">
      <w:headerReference w:type="default" r:id="rId8"/>
      <w:footerReference w:type="even" r:id="rId9"/>
      <w:footerReference w:type="default" r:id="rId10"/>
      <w:pgSz w:w="12240" w:h="15840"/>
      <w:pgMar w:top="567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F49" w:rsidRDefault="00585F49">
      <w:r>
        <w:separator/>
      </w:r>
    </w:p>
  </w:endnote>
  <w:endnote w:type="continuationSeparator" w:id="0">
    <w:p w:rsidR="00585F49" w:rsidRDefault="00585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9" w:rsidRDefault="00041C30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7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0779" w:rsidRDefault="0028077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9" w:rsidRDefault="00280779"/>
  <w:p w:rsidR="00280779" w:rsidRDefault="0028077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28077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280779" w:rsidRDefault="0028077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280779" w:rsidRDefault="0028077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280779" w:rsidRPr="00B9097C" w:rsidRDefault="00041C30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28077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D32510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280779" w:rsidRDefault="0028077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F49" w:rsidRDefault="00585F49">
      <w:r>
        <w:separator/>
      </w:r>
    </w:p>
  </w:footnote>
  <w:footnote w:type="continuationSeparator" w:id="0">
    <w:p w:rsidR="00585F49" w:rsidRDefault="00585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9" w:rsidRPr="0021435D" w:rsidRDefault="0028077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280779" w:rsidRPr="00B9097C" w:rsidRDefault="0028077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280779" w:rsidRPr="00B9097C" w:rsidRDefault="0028077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280779" w:rsidRPr="002B3928" w:rsidRDefault="0028077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280779" w:rsidRDefault="002807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1A3"/>
    <w:multiLevelType w:val="hybridMultilevel"/>
    <w:tmpl w:val="30323876"/>
    <w:lvl w:ilvl="0" w:tplc="6F92BA0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C6D9D"/>
    <w:multiLevelType w:val="hybridMultilevel"/>
    <w:tmpl w:val="E202F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1CD13B2"/>
    <w:multiLevelType w:val="hybridMultilevel"/>
    <w:tmpl w:val="18442B28"/>
    <w:lvl w:ilvl="0" w:tplc="03FE6EBE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33336EB"/>
    <w:multiLevelType w:val="multilevel"/>
    <w:tmpl w:val="563A497E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Sylfaen" w:hAnsi="Sylfaen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8510AEE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8D4C26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4B4824"/>
    <w:multiLevelType w:val="hybridMultilevel"/>
    <w:tmpl w:val="D3505ED4"/>
    <w:lvl w:ilvl="0" w:tplc="66DA26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9B18B1"/>
    <w:multiLevelType w:val="hybridMultilevel"/>
    <w:tmpl w:val="191830E8"/>
    <w:lvl w:ilvl="0" w:tplc="D72A12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10C0690"/>
    <w:multiLevelType w:val="hybridMultilevel"/>
    <w:tmpl w:val="A0B25D26"/>
    <w:lvl w:ilvl="0" w:tplc="B7082A3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3F406A9"/>
    <w:multiLevelType w:val="hybridMultilevel"/>
    <w:tmpl w:val="E8E65106"/>
    <w:lvl w:ilvl="0" w:tplc="979CE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9B1790"/>
    <w:multiLevelType w:val="hybridMultilevel"/>
    <w:tmpl w:val="90407AA2"/>
    <w:lvl w:ilvl="0" w:tplc="8AD6BD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1E6820"/>
    <w:multiLevelType w:val="hybridMultilevel"/>
    <w:tmpl w:val="2382BDFA"/>
    <w:lvl w:ilvl="0" w:tplc="B43259A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00A3B81"/>
    <w:multiLevelType w:val="hybridMultilevel"/>
    <w:tmpl w:val="8DD0C98E"/>
    <w:lvl w:ilvl="0" w:tplc="FF807B26">
      <w:start w:val="1"/>
      <w:numFmt w:val="decimal"/>
      <w:lvlText w:val="%1)"/>
      <w:lvlJc w:val="left"/>
      <w:pPr>
        <w:ind w:left="1350" w:hanging="360"/>
      </w:pPr>
      <w:rPr>
        <w:rFonts w:ascii="GHEA Grapalat" w:eastAsia="Calibri" w:hAnsi="GHEA Grapalat" w:cs="IRTEK Courier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330465B6"/>
    <w:multiLevelType w:val="hybridMultilevel"/>
    <w:tmpl w:val="0DB63B48"/>
    <w:lvl w:ilvl="0" w:tplc="143A7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5826ACC"/>
    <w:multiLevelType w:val="hybridMultilevel"/>
    <w:tmpl w:val="9092C714"/>
    <w:lvl w:ilvl="0" w:tplc="F7901B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7D810CF"/>
    <w:multiLevelType w:val="multilevel"/>
    <w:tmpl w:val="F3C8C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D03C2F"/>
    <w:multiLevelType w:val="hybridMultilevel"/>
    <w:tmpl w:val="8E4C79BC"/>
    <w:lvl w:ilvl="0" w:tplc="F546464E">
      <w:start w:val="1"/>
      <w:numFmt w:val="decimal"/>
      <w:lvlText w:val="%1."/>
      <w:lvlJc w:val="left"/>
      <w:pPr>
        <w:ind w:left="153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3DC15BAF"/>
    <w:multiLevelType w:val="hybridMultilevel"/>
    <w:tmpl w:val="B6D22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F64B4"/>
    <w:multiLevelType w:val="hybridMultilevel"/>
    <w:tmpl w:val="80107B7A"/>
    <w:lvl w:ilvl="0" w:tplc="1F568BD8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3AF4450"/>
    <w:multiLevelType w:val="hybridMultilevel"/>
    <w:tmpl w:val="B658F894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ED487652">
      <w:start w:val="1"/>
      <w:numFmt w:val="decimal"/>
      <w:lvlText w:val="%2."/>
      <w:lvlJc w:val="left"/>
      <w:pPr>
        <w:ind w:left="1440" w:hanging="90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CA0E83"/>
    <w:multiLevelType w:val="hybridMultilevel"/>
    <w:tmpl w:val="4CE0B464"/>
    <w:lvl w:ilvl="0" w:tplc="40067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7E032AB"/>
    <w:multiLevelType w:val="hybridMultilevel"/>
    <w:tmpl w:val="6890F6FE"/>
    <w:lvl w:ilvl="0" w:tplc="A14ECD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DD65F19"/>
    <w:multiLevelType w:val="hybridMultilevel"/>
    <w:tmpl w:val="78BE9476"/>
    <w:lvl w:ilvl="0" w:tplc="635E78A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3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B3B1DE5"/>
    <w:multiLevelType w:val="hybridMultilevel"/>
    <w:tmpl w:val="7C3EF72C"/>
    <w:lvl w:ilvl="0" w:tplc="D44E365A">
      <w:start w:val="2"/>
      <w:numFmt w:val="decimal"/>
      <w:lvlText w:val="%1."/>
      <w:lvlJc w:val="left"/>
      <w:pPr>
        <w:ind w:left="1800" w:hanging="360"/>
      </w:pPr>
      <w:rPr>
        <w:rFonts w:cs="GHEA Grapala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C28220C"/>
    <w:multiLevelType w:val="hybridMultilevel"/>
    <w:tmpl w:val="4FE2E45E"/>
    <w:lvl w:ilvl="0" w:tplc="7A9AD0F6">
      <w:start w:val="1"/>
      <w:numFmt w:val="decimal"/>
      <w:lvlText w:val="%1."/>
      <w:lvlJc w:val="left"/>
      <w:pPr>
        <w:ind w:left="108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8">
    <w:nsid w:val="6AA21200"/>
    <w:multiLevelType w:val="hybridMultilevel"/>
    <w:tmpl w:val="9C38BCFC"/>
    <w:lvl w:ilvl="0" w:tplc="DA08F996">
      <w:start w:val="1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F2F77AC"/>
    <w:multiLevelType w:val="hybridMultilevel"/>
    <w:tmpl w:val="EF7E4AE8"/>
    <w:lvl w:ilvl="0" w:tplc="67EC4C20">
      <w:start w:val="1"/>
      <w:numFmt w:val="decimal"/>
      <w:lvlText w:val="%1."/>
      <w:lvlJc w:val="left"/>
      <w:pPr>
        <w:ind w:left="148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30"/>
  </w:num>
  <w:num w:numId="3">
    <w:abstractNumId w:val="31"/>
  </w:num>
  <w:num w:numId="4">
    <w:abstractNumId w:val="2"/>
  </w:num>
  <w:num w:numId="5">
    <w:abstractNumId w:val="29"/>
  </w:num>
  <w:num w:numId="6">
    <w:abstractNumId w:val="32"/>
  </w:num>
  <w:num w:numId="7">
    <w:abstractNumId w:val="27"/>
  </w:num>
  <w:num w:numId="8">
    <w:abstractNumId w:val="21"/>
  </w:num>
  <w:num w:numId="9">
    <w:abstractNumId w:val="37"/>
  </w:num>
  <w:num w:numId="10">
    <w:abstractNumId w:val="39"/>
  </w:num>
  <w:num w:numId="11">
    <w:abstractNumId w:val="15"/>
  </w:num>
  <w:num w:numId="12">
    <w:abstractNumId w:val="41"/>
  </w:num>
  <w:num w:numId="13">
    <w:abstractNumId w:val="36"/>
  </w:num>
  <w:num w:numId="14">
    <w:abstractNumId w:val="33"/>
  </w:num>
  <w:num w:numId="15">
    <w:abstractNumId w:val="2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3"/>
  </w:num>
  <w:num w:numId="20">
    <w:abstractNumId w:val="6"/>
  </w:num>
  <w:num w:numId="21">
    <w:abstractNumId w:val="26"/>
  </w:num>
  <w:num w:numId="22">
    <w:abstractNumId w:val="12"/>
  </w:num>
  <w:num w:numId="23">
    <w:abstractNumId w:val="19"/>
  </w:num>
  <w:num w:numId="24">
    <w:abstractNumId w:val="18"/>
  </w:num>
  <w:num w:numId="25">
    <w:abstractNumId w:val="1"/>
  </w:num>
  <w:num w:numId="26">
    <w:abstractNumId w:val="9"/>
  </w:num>
  <w:num w:numId="27">
    <w:abstractNumId w:val="40"/>
  </w:num>
  <w:num w:numId="28">
    <w:abstractNumId w:val="8"/>
  </w:num>
  <w:num w:numId="29">
    <w:abstractNumId w:val="4"/>
  </w:num>
  <w:num w:numId="30">
    <w:abstractNumId w:val="10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</w:num>
  <w:num w:numId="34">
    <w:abstractNumId w:val="17"/>
  </w:num>
  <w:num w:numId="35">
    <w:abstractNumId w:val="28"/>
  </w:num>
  <w:num w:numId="36">
    <w:abstractNumId w:val="38"/>
  </w:num>
  <w:num w:numId="37">
    <w:abstractNumId w:val="14"/>
  </w:num>
  <w:num w:numId="38">
    <w:abstractNumId w:val="20"/>
  </w:num>
  <w:num w:numId="39">
    <w:abstractNumId w:val="34"/>
  </w:num>
  <w:num w:numId="40">
    <w:abstractNumId w:val="35"/>
  </w:num>
  <w:num w:numId="41">
    <w:abstractNumId w:val="0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02A"/>
    <w:rsid w:val="00006A19"/>
    <w:rsid w:val="00007A50"/>
    <w:rsid w:val="00007CDA"/>
    <w:rsid w:val="00011041"/>
    <w:rsid w:val="00011A06"/>
    <w:rsid w:val="00015ED3"/>
    <w:rsid w:val="000226EF"/>
    <w:rsid w:val="0002422C"/>
    <w:rsid w:val="00040941"/>
    <w:rsid w:val="00041C30"/>
    <w:rsid w:val="00050FF8"/>
    <w:rsid w:val="000511CE"/>
    <w:rsid w:val="00052772"/>
    <w:rsid w:val="00055794"/>
    <w:rsid w:val="00060D0F"/>
    <w:rsid w:val="00061769"/>
    <w:rsid w:val="000618ED"/>
    <w:rsid w:val="000649FB"/>
    <w:rsid w:val="00073712"/>
    <w:rsid w:val="000754E0"/>
    <w:rsid w:val="00075F33"/>
    <w:rsid w:val="00077CC5"/>
    <w:rsid w:val="00087003"/>
    <w:rsid w:val="00095C73"/>
    <w:rsid w:val="0009650C"/>
    <w:rsid w:val="000A0604"/>
    <w:rsid w:val="000A2DDA"/>
    <w:rsid w:val="000A3E5D"/>
    <w:rsid w:val="000B2AD7"/>
    <w:rsid w:val="000B3FDE"/>
    <w:rsid w:val="000B4696"/>
    <w:rsid w:val="000D0508"/>
    <w:rsid w:val="000D0F2B"/>
    <w:rsid w:val="000D4EF0"/>
    <w:rsid w:val="000E2A7C"/>
    <w:rsid w:val="000E4FE6"/>
    <w:rsid w:val="000E6EA0"/>
    <w:rsid w:val="000E7B5B"/>
    <w:rsid w:val="000F0915"/>
    <w:rsid w:val="000F1482"/>
    <w:rsid w:val="0010087E"/>
    <w:rsid w:val="0010376E"/>
    <w:rsid w:val="00106EC9"/>
    <w:rsid w:val="00111509"/>
    <w:rsid w:val="00124779"/>
    <w:rsid w:val="001319CA"/>
    <w:rsid w:val="00135A8B"/>
    <w:rsid w:val="001411C0"/>
    <w:rsid w:val="001455A2"/>
    <w:rsid w:val="00161852"/>
    <w:rsid w:val="00163A9D"/>
    <w:rsid w:val="00164A80"/>
    <w:rsid w:val="00167265"/>
    <w:rsid w:val="001674D1"/>
    <w:rsid w:val="00170B2E"/>
    <w:rsid w:val="00175983"/>
    <w:rsid w:val="001779A0"/>
    <w:rsid w:val="00177DC7"/>
    <w:rsid w:val="00197818"/>
    <w:rsid w:val="001A08C1"/>
    <w:rsid w:val="001A7BBE"/>
    <w:rsid w:val="001B4285"/>
    <w:rsid w:val="001B5038"/>
    <w:rsid w:val="001B72D2"/>
    <w:rsid w:val="001C2C51"/>
    <w:rsid w:val="001C319D"/>
    <w:rsid w:val="001C4026"/>
    <w:rsid w:val="001E51F6"/>
    <w:rsid w:val="001F1553"/>
    <w:rsid w:val="001F20E3"/>
    <w:rsid w:val="0020026B"/>
    <w:rsid w:val="00202A0E"/>
    <w:rsid w:val="00202C36"/>
    <w:rsid w:val="0020313D"/>
    <w:rsid w:val="0020570E"/>
    <w:rsid w:val="0021435D"/>
    <w:rsid w:val="0022328D"/>
    <w:rsid w:val="00223504"/>
    <w:rsid w:val="0022520D"/>
    <w:rsid w:val="0023144B"/>
    <w:rsid w:val="0023305F"/>
    <w:rsid w:val="00233EA6"/>
    <w:rsid w:val="00235BBE"/>
    <w:rsid w:val="00236E01"/>
    <w:rsid w:val="00236FAF"/>
    <w:rsid w:val="002458EF"/>
    <w:rsid w:val="00247973"/>
    <w:rsid w:val="002503B0"/>
    <w:rsid w:val="00251ED8"/>
    <w:rsid w:val="0026445E"/>
    <w:rsid w:val="00264C63"/>
    <w:rsid w:val="00266D88"/>
    <w:rsid w:val="00271C02"/>
    <w:rsid w:val="00276801"/>
    <w:rsid w:val="00280779"/>
    <w:rsid w:val="0028419A"/>
    <w:rsid w:val="00285B51"/>
    <w:rsid w:val="00285BA2"/>
    <w:rsid w:val="00286AC3"/>
    <w:rsid w:val="00287B6D"/>
    <w:rsid w:val="00290485"/>
    <w:rsid w:val="00295ABE"/>
    <w:rsid w:val="002978FA"/>
    <w:rsid w:val="002A015F"/>
    <w:rsid w:val="002A1A05"/>
    <w:rsid w:val="002A36E0"/>
    <w:rsid w:val="002A6182"/>
    <w:rsid w:val="002A66CA"/>
    <w:rsid w:val="002B010B"/>
    <w:rsid w:val="002B16C5"/>
    <w:rsid w:val="002B3928"/>
    <w:rsid w:val="002C4D02"/>
    <w:rsid w:val="002D50E7"/>
    <w:rsid w:val="002E6F91"/>
    <w:rsid w:val="002E7742"/>
    <w:rsid w:val="00303EE7"/>
    <w:rsid w:val="00305DCE"/>
    <w:rsid w:val="003067BE"/>
    <w:rsid w:val="00307A2A"/>
    <w:rsid w:val="00312265"/>
    <w:rsid w:val="00312417"/>
    <w:rsid w:val="00323082"/>
    <w:rsid w:val="00324EE5"/>
    <w:rsid w:val="00330C1C"/>
    <w:rsid w:val="003447FA"/>
    <w:rsid w:val="00350315"/>
    <w:rsid w:val="00351CB8"/>
    <w:rsid w:val="00362AC4"/>
    <w:rsid w:val="0036412F"/>
    <w:rsid w:val="0037237B"/>
    <w:rsid w:val="00375907"/>
    <w:rsid w:val="00377434"/>
    <w:rsid w:val="0038368C"/>
    <w:rsid w:val="003904CB"/>
    <w:rsid w:val="003929DF"/>
    <w:rsid w:val="003A0551"/>
    <w:rsid w:val="003A73A4"/>
    <w:rsid w:val="003B1773"/>
    <w:rsid w:val="003B43B4"/>
    <w:rsid w:val="003C29BA"/>
    <w:rsid w:val="003C2C80"/>
    <w:rsid w:val="003D08C7"/>
    <w:rsid w:val="003D48F6"/>
    <w:rsid w:val="003D4A97"/>
    <w:rsid w:val="00401A8F"/>
    <w:rsid w:val="00412D96"/>
    <w:rsid w:val="00417858"/>
    <w:rsid w:val="004224FB"/>
    <w:rsid w:val="00423B10"/>
    <w:rsid w:val="00423C25"/>
    <w:rsid w:val="00425C1A"/>
    <w:rsid w:val="0043204E"/>
    <w:rsid w:val="0043209E"/>
    <w:rsid w:val="00436AF0"/>
    <w:rsid w:val="00443AC1"/>
    <w:rsid w:val="0044689A"/>
    <w:rsid w:val="00450584"/>
    <w:rsid w:val="004517D3"/>
    <w:rsid w:val="004531B0"/>
    <w:rsid w:val="00453993"/>
    <w:rsid w:val="00460681"/>
    <w:rsid w:val="00461EEF"/>
    <w:rsid w:val="00463971"/>
    <w:rsid w:val="00467788"/>
    <w:rsid w:val="00490AFF"/>
    <w:rsid w:val="0049122B"/>
    <w:rsid w:val="004953FB"/>
    <w:rsid w:val="00495485"/>
    <w:rsid w:val="004A1992"/>
    <w:rsid w:val="004A35EF"/>
    <w:rsid w:val="004A563B"/>
    <w:rsid w:val="004B1C4F"/>
    <w:rsid w:val="004B2604"/>
    <w:rsid w:val="004B743B"/>
    <w:rsid w:val="004C77AF"/>
    <w:rsid w:val="004D0B5F"/>
    <w:rsid w:val="004D0F68"/>
    <w:rsid w:val="004E07C9"/>
    <w:rsid w:val="004E2CD5"/>
    <w:rsid w:val="004E3190"/>
    <w:rsid w:val="004E3700"/>
    <w:rsid w:val="004E7C5E"/>
    <w:rsid w:val="004E7DE3"/>
    <w:rsid w:val="004F3D4F"/>
    <w:rsid w:val="004F48A2"/>
    <w:rsid w:val="004F5320"/>
    <w:rsid w:val="004F6A61"/>
    <w:rsid w:val="004F6DF0"/>
    <w:rsid w:val="0050257F"/>
    <w:rsid w:val="00506B70"/>
    <w:rsid w:val="00506F46"/>
    <w:rsid w:val="00511069"/>
    <w:rsid w:val="00514F94"/>
    <w:rsid w:val="00515326"/>
    <w:rsid w:val="00516623"/>
    <w:rsid w:val="00527DEF"/>
    <w:rsid w:val="00527ED6"/>
    <w:rsid w:val="00535965"/>
    <w:rsid w:val="005369E6"/>
    <w:rsid w:val="005376B8"/>
    <w:rsid w:val="00543FBB"/>
    <w:rsid w:val="005441AB"/>
    <w:rsid w:val="00546763"/>
    <w:rsid w:val="00546F88"/>
    <w:rsid w:val="0055680E"/>
    <w:rsid w:val="0056490A"/>
    <w:rsid w:val="005661BB"/>
    <w:rsid w:val="00577B60"/>
    <w:rsid w:val="00583F0D"/>
    <w:rsid w:val="00585F49"/>
    <w:rsid w:val="00590623"/>
    <w:rsid w:val="00593700"/>
    <w:rsid w:val="00593B7C"/>
    <w:rsid w:val="00594086"/>
    <w:rsid w:val="005A6B50"/>
    <w:rsid w:val="005B0CCE"/>
    <w:rsid w:val="005B2457"/>
    <w:rsid w:val="005D0460"/>
    <w:rsid w:val="005D7EDB"/>
    <w:rsid w:val="005E1A78"/>
    <w:rsid w:val="005E4F55"/>
    <w:rsid w:val="005E6297"/>
    <w:rsid w:val="005F1300"/>
    <w:rsid w:val="005F1A2F"/>
    <w:rsid w:val="005F5DED"/>
    <w:rsid w:val="00604547"/>
    <w:rsid w:val="00605DC2"/>
    <w:rsid w:val="00613B5E"/>
    <w:rsid w:val="00615343"/>
    <w:rsid w:val="0062193A"/>
    <w:rsid w:val="00621FAF"/>
    <w:rsid w:val="00624276"/>
    <w:rsid w:val="006244AE"/>
    <w:rsid w:val="006253C4"/>
    <w:rsid w:val="0062593F"/>
    <w:rsid w:val="00630766"/>
    <w:rsid w:val="00632F3A"/>
    <w:rsid w:val="0064011F"/>
    <w:rsid w:val="00640329"/>
    <w:rsid w:val="006407EF"/>
    <w:rsid w:val="00641353"/>
    <w:rsid w:val="00645894"/>
    <w:rsid w:val="006458E3"/>
    <w:rsid w:val="006466AC"/>
    <w:rsid w:val="00654AD1"/>
    <w:rsid w:val="00670301"/>
    <w:rsid w:val="00672D53"/>
    <w:rsid w:val="00673309"/>
    <w:rsid w:val="006745B3"/>
    <w:rsid w:val="00675C1E"/>
    <w:rsid w:val="00682C77"/>
    <w:rsid w:val="006A50C5"/>
    <w:rsid w:val="006C2CA4"/>
    <w:rsid w:val="006D0448"/>
    <w:rsid w:val="006D73CA"/>
    <w:rsid w:val="006D7537"/>
    <w:rsid w:val="006E113E"/>
    <w:rsid w:val="006E3916"/>
    <w:rsid w:val="006F35AA"/>
    <w:rsid w:val="006F3BF3"/>
    <w:rsid w:val="006F437E"/>
    <w:rsid w:val="007005E2"/>
    <w:rsid w:val="0070315A"/>
    <w:rsid w:val="00712D32"/>
    <w:rsid w:val="00717756"/>
    <w:rsid w:val="00722FA3"/>
    <w:rsid w:val="0073100F"/>
    <w:rsid w:val="00732353"/>
    <w:rsid w:val="00732F24"/>
    <w:rsid w:val="00741E2B"/>
    <w:rsid w:val="00742A8E"/>
    <w:rsid w:val="007732F8"/>
    <w:rsid w:val="007772F2"/>
    <w:rsid w:val="007935AD"/>
    <w:rsid w:val="007A00F9"/>
    <w:rsid w:val="007A497D"/>
    <w:rsid w:val="007A63FC"/>
    <w:rsid w:val="007C2BA0"/>
    <w:rsid w:val="007C510C"/>
    <w:rsid w:val="007D29F5"/>
    <w:rsid w:val="007D7407"/>
    <w:rsid w:val="007E1D56"/>
    <w:rsid w:val="007E4990"/>
    <w:rsid w:val="007F0964"/>
    <w:rsid w:val="007F09CA"/>
    <w:rsid w:val="00805616"/>
    <w:rsid w:val="00813406"/>
    <w:rsid w:val="00814A7F"/>
    <w:rsid w:val="00824675"/>
    <w:rsid w:val="00824D66"/>
    <w:rsid w:val="008259EE"/>
    <w:rsid w:val="00827293"/>
    <w:rsid w:val="00827DD2"/>
    <w:rsid w:val="008310DB"/>
    <w:rsid w:val="00833748"/>
    <w:rsid w:val="00835386"/>
    <w:rsid w:val="00840B9C"/>
    <w:rsid w:val="00841D34"/>
    <w:rsid w:val="008467A0"/>
    <w:rsid w:val="00853CC0"/>
    <w:rsid w:val="008569BC"/>
    <w:rsid w:val="00860EC6"/>
    <w:rsid w:val="008610F5"/>
    <w:rsid w:val="00867D0B"/>
    <w:rsid w:val="008721C1"/>
    <w:rsid w:val="0087434B"/>
    <w:rsid w:val="00880694"/>
    <w:rsid w:val="00885925"/>
    <w:rsid w:val="00887530"/>
    <w:rsid w:val="008902D1"/>
    <w:rsid w:val="008922D4"/>
    <w:rsid w:val="008C3079"/>
    <w:rsid w:val="008D5F99"/>
    <w:rsid w:val="008E0857"/>
    <w:rsid w:val="008F0AC2"/>
    <w:rsid w:val="008F4EE7"/>
    <w:rsid w:val="008F6050"/>
    <w:rsid w:val="0090096D"/>
    <w:rsid w:val="00904183"/>
    <w:rsid w:val="0091181F"/>
    <w:rsid w:val="00917ECC"/>
    <w:rsid w:val="00923EB6"/>
    <w:rsid w:val="00926345"/>
    <w:rsid w:val="00943050"/>
    <w:rsid w:val="00946163"/>
    <w:rsid w:val="0095714A"/>
    <w:rsid w:val="009628FC"/>
    <w:rsid w:val="00964EAB"/>
    <w:rsid w:val="0096613D"/>
    <w:rsid w:val="00970F19"/>
    <w:rsid w:val="00976503"/>
    <w:rsid w:val="00977F84"/>
    <w:rsid w:val="00980614"/>
    <w:rsid w:val="00983A06"/>
    <w:rsid w:val="009863E9"/>
    <w:rsid w:val="00987F47"/>
    <w:rsid w:val="0099429D"/>
    <w:rsid w:val="009952D4"/>
    <w:rsid w:val="00996B49"/>
    <w:rsid w:val="009B00B9"/>
    <w:rsid w:val="009C2C47"/>
    <w:rsid w:val="009C52A0"/>
    <w:rsid w:val="009C6641"/>
    <w:rsid w:val="009D4F90"/>
    <w:rsid w:val="009D53A4"/>
    <w:rsid w:val="009D5EF4"/>
    <w:rsid w:val="009D71D4"/>
    <w:rsid w:val="009F3FA3"/>
    <w:rsid w:val="00A05EF6"/>
    <w:rsid w:val="00A15D0C"/>
    <w:rsid w:val="00A21F41"/>
    <w:rsid w:val="00A2645C"/>
    <w:rsid w:val="00A30443"/>
    <w:rsid w:val="00A4362B"/>
    <w:rsid w:val="00A43758"/>
    <w:rsid w:val="00A46666"/>
    <w:rsid w:val="00A6029E"/>
    <w:rsid w:val="00A63C04"/>
    <w:rsid w:val="00A64357"/>
    <w:rsid w:val="00A65119"/>
    <w:rsid w:val="00A66E0E"/>
    <w:rsid w:val="00A71376"/>
    <w:rsid w:val="00A76E7A"/>
    <w:rsid w:val="00A77CA7"/>
    <w:rsid w:val="00A8172E"/>
    <w:rsid w:val="00A81BFD"/>
    <w:rsid w:val="00A85B85"/>
    <w:rsid w:val="00A8791A"/>
    <w:rsid w:val="00A90BD4"/>
    <w:rsid w:val="00A9265E"/>
    <w:rsid w:val="00A93274"/>
    <w:rsid w:val="00A95305"/>
    <w:rsid w:val="00AB6BF7"/>
    <w:rsid w:val="00AC1AF5"/>
    <w:rsid w:val="00AD5EF0"/>
    <w:rsid w:val="00AD6F28"/>
    <w:rsid w:val="00AE2FB2"/>
    <w:rsid w:val="00AE3E38"/>
    <w:rsid w:val="00AE52DD"/>
    <w:rsid w:val="00AE59A0"/>
    <w:rsid w:val="00AF27DA"/>
    <w:rsid w:val="00AF7351"/>
    <w:rsid w:val="00B02CCA"/>
    <w:rsid w:val="00B17059"/>
    <w:rsid w:val="00B20AB6"/>
    <w:rsid w:val="00B23FC8"/>
    <w:rsid w:val="00B32779"/>
    <w:rsid w:val="00B3421A"/>
    <w:rsid w:val="00B44840"/>
    <w:rsid w:val="00B4654E"/>
    <w:rsid w:val="00B506AD"/>
    <w:rsid w:val="00B50D10"/>
    <w:rsid w:val="00B53D12"/>
    <w:rsid w:val="00B72EA0"/>
    <w:rsid w:val="00B734BA"/>
    <w:rsid w:val="00B8151E"/>
    <w:rsid w:val="00B8247D"/>
    <w:rsid w:val="00B8729A"/>
    <w:rsid w:val="00B9097C"/>
    <w:rsid w:val="00B97219"/>
    <w:rsid w:val="00BA0446"/>
    <w:rsid w:val="00BA5333"/>
    <w:rsid w:val="00BB11AA"/>
    <w:rsid w:val="00BC3732"/>
    <w:rsid w:val="00BC4E52"/>
    <w:rsid w:val="00BD22DF"/>
    <w:rsid w:val="00BD4007"/>
    <w:rsid w:val="00BD7942"/>
    <w:rsid w:val="00BE3313"/>
    <w:rsid w:val="00BE56D1"/>
    <w:rsid w:val="00BE77DD"/>
    <w:rsid w:val="00BF0384"/>
    <w:rsid w:val="00BF308A"/>
    <w:rsid w:val="00BF63BB"/>
    <w:rsid w:val="00BF7A14"/>
    <w:rsid w:val="00BF7EC2"/>
    <w:rsid w:val="00C02119"/>
    <w:rsid w:val="00C0355D"/>
    <w:rsid w:val="00C11A5B"/>
    <w:rsid w:val="00C11B39"/>
    <w:rsid w:val="00C16D4B"/>
    <w:rsid w:val="00C2069B"/>
    <w:rsid w:val="00C23A40"/>
    <w:rsid w:val="00C24119"/>
    <w:rsid w:val="00C323CB"/>
    <w:rsid w:val="00C44A58"/>
    <w:rsid w:val="00C458C6"/>
    <w:rsid w:val="00C47FB5"/>
    <w:rsid w:val="00C52F63"/>
    <w:rsid w:val="00C622AF"/>
    <w:rsid w:val="00C6425C"/>
    <w:rsid w:val="00C668B6"/>
    <w:rsid w:val="00C71B44"/>
    <w:rsid w:val="00C7566C"/>
    <w:rsid w:val="00C765D6"/>
    <w:rsid w:val="00C80558"/>
    <w:rsid w:val="00C815BE"/>
    <w:rsid w:val="00C83593"/>
    <w:rsid w:val="00C83EFE"/>
    <w:rsid w:val="00C91628"/>
    <w:rsid w:val="00C92B7D"/>
    <w:rsid w:val="00C9465B"/>
    <w:rsid w:val="00CA506E"/>
    <w:rsid w:val="00CB5299"/>
    <w:rsid w:val="00CC05C9"/>
    <w:rsid w:val="00CC0844"/>
    <w:rsid w:val="00CC2CF4"/>
    <w:rsid w:val="00CC38C1"/>
    <w:rsid w:val="00CC784F"/>
    <w:rsid w:val="00CC7870"/>
    <w:rsid w:val="00CD33FD"/>
    <w:rsid w:val="00CE2318"/>
    <w:rsid w:val="00CE6E0D"/>
    <w:rsid w:val="00D0166C"/>
    <w:rsid w:val="00D120D9"/>
    <w:rsid w:val="00D227AD"/>
    <w:rsid w:val="00D27511"/>
    <w:rsid w:val="00D309AB"/>
    <w:rsid w:val="00D324CB"/>
    <w:rsid w:val="00D32510"/>
    <w:rsid w:val="00D37B51"/>
    <w:rsid w:val="00D410FD"/>
    <w:rsid w:val="00D44D11"/>
    <w:rsid w:val="00D4579A"/>
    <w:rsid w:val="00D4757F"/>
    <w:rsid w:val="00D550AC"/>
    <w:rsid w:val="00D56504"/>
    <w:rsid w:val="00D60E3C"/>
    <w:rsid w:val="00D64755"/>
    <w:rsid w:val="00D743D2"/>
    <w:rsid w:val="00D744DF"/>
    <w:rsid w:val="00D76D46"/>
    <w:rsid w:val="00D80B0E"/>
    <w:rsid w:val="00D82532"/>
    <w:rsid w:val="00D86398"/>
    <w:rsid w:val="00D863FD"/>
    <w:rsid w:val="00D87E7F"/>
    <w:rsid w:val="00D9180E"/>
    <w:rsid w:val="00D926BB"/>
    <w:rsid w:val="00DA008C"/>
    <w:rsid w:val="00DA1AC7"/>
    <w:rsid w:val="00DB0515"/>
    <w:rsid w:val="00DB3FA3"/>
    <w:rsid w:val="00DB5075"/>
    <w:rsid w:val="00DB5817"/>
    <w:rsid w:val="00DB636B"/>
    <w:rsid w:val="00DB7A1F"/>
    <w:rsid w:val="00DC1D1D"/>
    <w:rsid w:val="00DC420D"/>
    <w:rsid w:val="00DC5607"/>
    <w:rsid w:val="00DC7DDA"/>
    <w:rsid w:val="00DD2F2E"/>
    <w:rsid w:val="00DD60E3"/>
    <w:rsid w:val="00DE09F3"/>
    <w:rsid w:val="00DE168A"/>
    <w:rsid w:val="00DE2195"/>
    <w:rsid w:val="00DE72E0"/>
    <w:rsid w:val="00DF5683"/>
    <w:rsid w:val="00E01C09"/>
    <w:rsid w:val="00E07C9E"/>
    <w:rsid w:val="00E1286B"/>
    <w:rsid w:val="00E168BD"/>
    <w:rsid w:val="00E24F8C"/>
    <w:rsid w:val="00E2554E"/>
    <w:rsid w:val="00E301E4"/>
    <w:rsid w:val="00E32868"/>
    <w:rsid w:val="00E33659"/>
    <w:rsid w:val="00E37406"/>
    <w:rsid w:val="00E4266A"/>
    <w:rsid w:val="00E441BD"/>
    <w:rsid w:val="00E469F0"/>
    <w:rsid w:val="00E6007D"/>
    <w:rsid w:val="00E83AC3"/>
    <w:rsid w:val="00E965DB"/>
    <w:rsid w:val="00EA5562"/>
    <w:rsid w:val="00EC3974"/>
    <w:rsid w:val="00ED35C0"/>
    <w:rsid w:val="00ED57D6"/>
    <w:rsid w:val="00EE51DF"/>
    <w:rsid w:val="00F02927"/>
    <w:rsid w:val="00F1780A"/>
    <w:rsid w:val="00F408E0"/>
    <w:rsid w:val="00F41FCE"/>
    <w:rsid w:val="00F421C0"/>
    <w:rsid w:val="00F424DC"/>
    <w:rsid w:val="00F430B5"/>
    <w:rsid w:val="00F432E7"/>
    <w:rsid w:val="00F432F2"/>
    <w:rsid w:val="00F466CB"/>
    <w:rsid w:val="00F472F5"/>
    <w:rsid w:val="00F523A1"/>
    <w:rsid w:val="00F52F35"/>
    <w:rsid w:val="00F56094"/>
    <w:rsid w:val="00F57C80"/>
    <w:rsid w:val="00F70047"/>
    <w:rsid w:val="00F74E0A"/>
    <w:rsid w:val="00F76B63"/>
    <w:rsid w:val="00F77191"/>
    <w:rsid w:val="00F83990"/>
    <w:rsid w:val="00F87148"/>
    <w:rsid w:val="00F8723F"/>
    <w:rsid w:val="00FA1153"/>
    <w:rsid w:val="00FB11D6"/>
    <w:rsid w:val="00FB1654"/>
    <w:rsid w:val="00FB2D41"/>
    <w:rsid w:val="00FC2F8B"/>
    <w:rsid w:val="00FC4E59"/>
    <w:rsid w:val="00FD1505"/>
    <w:rsid w:val="00FE0678"/>
    <w:rsid w:val="00FE3987"/>
    <w:rsid w:val="00FE75D5"/>
    <w:rsid w:val="00FF2CC8"/>
    <w:rsid w:val="00FF4F42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14A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029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D5EF0"/>
    <w:pPr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Style22">
    <w:name w:val="Style22"/>
    <w:basedOn w:val="Normal"/>
    <w:uiPriority w:val="99"/>
    <w:semiHidden/>
    <w:rsid w:val="00CC7870"/>
    <w:pPr>
      <w:widowControl w:val="0"/>
      <w:autoSpaceDE w:val="0"/>
      <w:autoSpaceDN w:val="0"/>
      <w:adjustRightInd w:val="0"/>
      <w:spacing w:line="379" w:lineRule="exact"/>
      <w:ind w:hanging="466"/>
      <w:jc w:val="both"/>
    </w:pPr>
    <w:rPr>
      <w:rFonts w:ascii="Sylfaen" w:hAnsi="Sylfaen"/>
      <w:lang w:val="ru-RU" w:eastAsia="ru-RU"/>
    </w:rPr>
  </w:style>
  <w:style w:type="paragraph" w:customStyle="1" w:styleId="Style15">
    <w:name w:val="Style15"/>
    <w:basedOn w:val="Normal"/>
    <w:uiPriority w:val="99"/>
    <w:rsid w:val="0096613D"/>
    <w:pPr>
      <w:widowControl w:val="0"/>
      <w:autoSpaceDE w:val="0"/>
      <w:autoSpaceDN w:val="0"/>
      <w:adjustRightInd w:val="0"/>
      <w:spacing w:line="372" w:lineRule="exact"/>
      <w:ind w:firstLine="569"/>
      <w:jc w:val="both"/>
    </w:pPr>
    <w:rPr>
      <w:rFonts w:ascii="Sylfaen" w:hAnsi="Sylfaen"/>
    </w:rPr>
  </w:style>
  <w:style w:type="character" w:customStyle="1" w:styleId="FontStyle24">
    <w:name w:val="Font Style24"/>
    <w:basedOn w:val="DefaultParagraphFont"/>
    <w:uiPriority w:val="99"/>
    <w:rsid w:val="0096613D"/>
    <w:rPr>
      <w:rFonts w:ascii="Tahoma" w:hAnsi="Tahoma" w:cs="Tahoma"/>
      <w:sz w:val="22"/>
      <w:szCs w:val="22"/>
    </w:rPr>
  </w:style>
  <w:style w:type="paragraph" w:customStyle="1" w:styleId="Style9">
    <w:name w:val="Style9"/>
    <w:basedOn w:val="Normal"/>
    <w:uiPriority w:val="99"/>
    <w:rsid w:val="0096613D"/>
    <w:pPr>
      <w:widowControl w:val="0"/>
      <w:autoSpaceDE w:val="0"/>
      <w:autoSpaceDN w:val="0"/>
      <w:adjustRightInd w:val="0"/>
      <w:spacing w:line="382" w:lineRule="exact"/>
      <w:ind w:firstLine="713"/>
      <w:jc w:val="both"/>
    </w:pPr>
    <w:rPr>
      <w:rFonts w:ascii="Sylfaen" w:hAnsi="Sylfaen"/>
    </w:rPr>
  </w:style>
  <w:style w:type="paragraph" w:customStyle="1" w:styleId="Style10">
    <w:name w:val="Style10"/>
    <w:basedOn w:val="Normal"/>
    <w:uiPriority w:val="99"/>
    <w:rsid w:val="0096613D"/>
    <w:pPr>
      <w:widowControl w:val="0"/>
      <w:autoSpaceDE w:val="0"/>
      <w:autoSpaceDN w:val="0"/>
      <w:adjustRightInd w:val="0"/>
      <w:spacing w:line="317" w:lineRule="exact"/>
      <w:ind w:firstLine="259"/>
    </w:pPr>
    <w:rPr>
      <w:rFonts w:ascii="Sylfaen" w:hAnsi="Sylfaen"/>
    </w:rPr>
  </w:style>
  <w:style w:type="paragraph" w:customStyle="1" w:styleId="Style16">
    <w:name w:val="Style16"/>
    <w:basedOn w:val="Normal"/>
    <w:uiPriority w:val="99"/>
    <w:rsid w:val="0096613D"/>
    <w:pPr>
      <w:widowControl w:val="0"/>
      <w:autoSpaceDE w:val="0"/>
      <w:autoSpaceDN w:val="0"/>
      <w:adjustRightInd w:val="0"/>
      <w:jc w:val="center"/>
    </w:pPr>
    <w:rPr>
      <w:rFonts w:ascii="Sylfaen" w:hAnsi="Sylfaen"/>
    </w:rPr>
  </w:style>
  <w:style w:type="character" w:customStyle="1" w:styleId="FontStyle27">
    <w:name w:val="Font Style27"/>
    <w:basedOn w:val="DefaultParagraphFont"/>
    <w:uiPriority w:val="99"/>
    <w:rsid w:val="0096613D"/>
    <w:rPr>
      <w:rFonts w:ascii="Tahoma" w:hAnsi="Tahoma" w:cs="Tahoma"/>
      <w:b/>
      <w:bCs/>
      <w:sz w:val="22"/>
      <w:szCs w:val="22"/>
    </w:rPr>
  </w:style>
  <w:style w:type="paragraph" w:customStyle="1" w:styleId="Style11">
    <w:name w:val="Style11"/>
    <w:basedOn w:val="Normal"/>
    <w:uiPriority w:val="99"/>
    <w:rsid w:val="0096613D"/>
    <w:pPr>
      <w:widowControl w:val="0"/>
      <w:autoSpaceDE w:val="0"/>
      <w:autoSpaceDN w:val="0"/>
      <w:adjustRightInd w:val="0"/>
      <w:spacing w:line="326" w:lineRule="exact"/>
      <w:ind w:firstLine="850"/>
      <w:jc w:val="both"/>
    </w:pPr>
    <w:rPr>
      <w:rFonts w:ascii="Sylfaen" w:hAnsi="Sylfaen"/>
    </w:rPr>
  </w:style>
  <w:style w:type="paragraph" w:customStyle="1" w:styleId="mechtex">
    <w:name w:val="mechtex"/>
    <w:basedOn w:val="Normal"/>
    <w:link w:val="mechtexChar"/>
    <w:rsid w:val="00F472F5"/>
    <w:pPr>
      <w:jc w:val="center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rsid w:val="00F472F5"/>
    <w:rPr>
      <w:rFonts w:ascii="Arial Armenian" w:hAnsi="Arial Armenian"/>
      <w:sz w:val="22"/>
      <w:lang w:val="en-US"/>
    </w:rPr>
  </w:style>
  <w:style w:type="character" w:styleId="Emphasis">
    <w:name w:val="Emphasis"/>
    <w:basedOn w:val="DefaultParagraphFont"/>
    <w:uiPriority w:val="20"/>
    <w:qFormat/>
    <w:rsid w:val="0010376E"/>
    <w:rPr>
      <w:i/>
      <w:iCs/>
    </w:rPr>
  </w:style>
  <w:style w:type="character" w:customStyle="1" w:styleId="Heading5Char">
    <w:name w:val="Heading 5 Char"/>
    <w:basedOn w:val="DefaultParagraphFont"/>
    <w:link w:val="Heading5"/>
    <w:semiHidden/>
    <w:rsid w:val="00AD5EF0"/>
    <w:rPr>
      <w:rFonts w:ascii="Calibri" w:hAnsi="Calibri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AD5EF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Shading-Accent31">
    <w:name w:val="Colorful Shading - Accent 31"/>
    <w:basedOn w:val="Normal"/>
    <w:uiPriority w:val="34"/>
    <w:unhideWhenUsed/>
    <w:qFormat/>
    <w:rsid w:val="00236E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BF7A14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F029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BF038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FA81E-922D-4E49-B9DC-E0611FE0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T-Harutyunyan</cp:lastModifiedBy>
  <cp:revision>4</cp:revision>
  <cp:lastPrinted>2016-05-13T12:26:00Z</cp:lastPrinted>
  <dcterms:created xsi:type="dcterms:W3CDTF">2017-10-31T12:28:00Z</dcterms:created>
  <dcterms:modified xsi:type="dcterms:W3CDTF">2017-10-31T12:38:00Z</dcterms:modified>
</cp:coreProperties>
</file>